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E640AF" w14:textId="77777777" w:rsidR="007D26DE" w:rsidRPr="007D26DE" w:rsidRDefault="007D26DE" w:rsidP="007D26DE">
      <w:pPr>
        <w:spacing w:after="0"/>
        <w:jc w:val="center"/>
        <w:rPr>
          <w:rFonts w:ascii="Times New Roman" w:hAnsi="Times New Roman"/>
          <w:b/>
          <w:bCs/>
          <w:smallCaps/>
          <w:sz w:val="28"/>
          <w:szCs w:val="28"/>
        </w:rPr>
      </w:pPr>
      <w:bookmarkStart w:id="0" w:name="_GoBack"/>
      <w:bookmarkEnd w:id="0"/>
      <w:r w:rsidRPr="007D26DE">
        <w:rPr>
          <w:rFonts w:ascii="Times New Roman" w:hAnsi="Times New Roman"/>
          <w:b/>
          <w:bCs/>
          <w:smallCaps/>
          <w:sz w:val="28"/>
          <w:szCs w:val="28"/>
        </w:rPr>
        <w:t>MINISTERSTVO VNÚTRA SLOVENSKEJ REPUBLIKY</w:t>
      </w:r>
    </w:p>
    <w:p w14:paraId="28E640B0" w14:textId="77777777" w:rsidR="007D26DE" w:rsidRPr="007D26DE" w:rsidRDefault="007D26DE" w:rsidP="007D26DE">
      <w:pPr>
        <w:spacing w:after="0"/>
        <w:jc w:val="center"/>
        <w:rPr>
          <w:rFonts w:ascii="Times New Roman" w:hAnsi="Times New Roman"/>
          <w:b/>
          <w:bCs/>
          <w:smallCaps/>
          <w:sz w:val="28"/>
          <w:szCs w:val="28"/>
        </w:rPr>
      </w:pPr>
      <w:r w:rsidRPr="007D26DE">
        <w:rPr>
          <w:rFonts w:ascii="Times New Roman" w:hAnsi="Times New Roman"/>
          <w:b/>
          <w:bCs/>
          <w:smallCaps/>
          <w:sz w:val="28"/>
          <w:szCs w:val="28"/>
        </w:rPr>
        <w:t xml:space="preserve">SEKCIA EURÓPSKYCH PROGRAMOV </w:t>
      </w:r>
    </w:p>
    <w:p w14:paraId="28E640B1" w14:textId="77777777" w:rsidR="00B81D74" w:rsidRDefault="007D26DE" w:rsidP="002576F3">
      <w:pPr>
        <w:spacing w:after="0"/>
        <w:jc w:val="center"/>
        <w:rPr>
          <w:rFonts w:ascii="Times New Roman" w:hAnsi="Times New Roman"/>
          <w:b/>
          <w:bCs/>
          <w:smallCaps/>
          <w:sz w:val="28"/>
          <w:szCs w:val="28"/>
        </w:rPr>
      </w:pPr>
      <w:r w:rsidRPr="007D26DE">
        <w:rPr>
          <w:rFonts w:ascii="Times New Roman" w:hAnsi="Times New Roman"/>
          <w:b/>
          <w:bCs/>
          <w:smallCaps/>
          <w:sz w:val="28"/>
          <w:szCs w:val="28"/>
        </w:rPr>
        <w:t>ODBOR INKLÚZIE MARGINALIZOVANÝCH RÓMSKYCH KOMUNIÍT</w:t>
      </w:r>
    </w:p>
    <w:p w14:paraId="28E640B2" w14:textId="77777777" w:rsidR="00B81D74" w:rsidRDefault="00B81D74" w:rsidP="002576F3">
      <w:pPr>
        <w:spacing w:after="0"/>
        <w:jc w:val="center"/>
        <w:rPr>
          <w:rFonts w:ascii="Times New Roman" w:hAnsi="Times New Roman"/>
          <w:b/>
          <w:bCs/>
          <w:smallCaps/>
          <w:sz w:val="28"/>
          <w:szCs w:val="28"/>
        </w:rPr>
      </w:pPr>
    </w:p>
    <w:p w14:paraId="28E640B6" w14:textId="77777777" w:rsidR="002576F3" w:rsidRPr="00F651A7" w:rsidRDefault="002576F3" w:rsidP="002576F3">
      <w:pPr>
        <w:spacing w:after="0"/>
        <w:jc w:val="center"/>
        <w:rPr>
          <w:b/>
          <w:sz w:val="28"/>
          <w:szCs w:val="28"/>
        </w:rPr>
      </w:pPr>
    </w:p>
    <w:p w14:paraId="28E640B7" w14:textId="77777777" w:rsidR="002576F3" w:rsidRDefault="002576F3" w:rsidP="002576F3">
      <w:pPr>
        <w:spacing w:after="0"/>
        <w:jc w:val="center"/>
        <w:rPr>
          <w:b/>
          <w:sz w:val="28"/>
          <w:szCs w:val="28"/>
        </w:rPr>
      </w:pPr>
      <w:r>
        <w:rPr>
          <w:b/>
          <w:noProof/>
          <w:sz w:val="28"/>
          <w:szCs w:val="28"/>
        </w:rPr>
        <w:drawing>
          <wp:inline distT="0" distB="0" distL="0" distR="0" wp14:anchorId="28E643B7" wp14:editId="28E643B8">
            <wp:extent cx="688975" cy="847725"/>
            <wp:effectExtent l="0" t="0" r="0" b="9525"/>
            <wp:docPr id="62" name="Obrázok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88975" cy="847725"/>
                    </a:xfrm>
                    <a:prstGeom prst="rect">
                      <a:avLst/>
                    </a:prstGeom>
                    <a:noFill/>
                  </pic:spPr>
                </pic:pic>
              </a:graphicData>
            </a:graphic>
          </wp:inline>
        </w:drawing>
      </w:r>
      <w:r>
        <w:rPr>
          <w:b/>
          <w:noProof/>
          <w:sz w:val="28"/>
          <w:szCs w:val="28"/>
        </w:rPr>
        <w:t xml:space="preserve">                                         </w:t>
      </w:r>
    </w:p>
    <w:p w14:paraId="28E640B8" w14:textId="77777777" w:rsidR="002576F3" w:rsidRDefault="002576F3" w:rsidP="002576F3">
      <w:pPr>
        <w:spacing w:after="0"/>
        <w:jc w:val="center"/>
        <w:rPr>
          <w:b/>
          <w:sz w:val="28"/>
          <w:szCs w:val="28"/>
        </w:rPr>
      </w:pPr>
    </w:p>
    <w:p w14:paraId="28E640B9" w14:textId="77777777" w:rsidR="00B81D74" w:rsidRDefault="00B81D74" w:rsidP="002576F3">
      <w:pPr>
        <w:spacing w:after="0"/>
        <w:jc w:val="center"/>
        <w:rPr>
          <w:b/>
          <w:sz w:val="28"/>
          <w:szCs w:val="28"/>
        </w:rPr>
      </w:pPr>
    </w:p>
    <w:p w14:paraId="28E640BC" w14:textId="77777777" w:rsidR="00094FFB" w:rsidRPr="00094FFB" w:rsidRDefault="00094FFB" w:rsidP="00094FFB">
      <w:pPr>
        <w:spacing w:after="0"/>
        <w:jc w:val="center"/>
        <w:rPr>
          <w:rFonts w:ascii="Times New Roman" w:hAnsi="Times New Roman"/>
          <w:b/>
          <w:sz w:val="28"/>
          <w:szCs w:val="28"/>
          <w:lang w:eastAsia="cs-CZ"/>
        </w:rPr>
      </w:pPr>
      <w:r>
        <w:rPr>
          <w:rFonts w:ascii="Times New Roman" w:hAnsi="Times New Roman"/>
          <w:b/>
          <w:sz w:val="28"/>
          <w:szCs w:val="28"/>
          <w:lang w:eastAsia="cs-CZ"/>
        </w:rPr>
        <w:t xml:space="preserve">PRÍRUČKA K OPRÁVNENOSTI VÝDAVKOV </w:t>
      </w:r>
      <w:r w:rsidRPr="00094FFB">
        <w:rPr>
          <w:rFonts w:ascii="Times New Roman" w:hAnsi="Times New Roman"/>
          <w:b/>
          <w:sz w:val="28"/>
          <w:szCs w:val="28"/>
          <w:lang w:eastAsia="cs-CZ"/>
        </w:rPr>
        <w:t xml:space="preserve">SPROSTREDKOVATEĽSKÉHO ORGÁNU </w:t>
      </w:r>
    </w:p>
    <w:p w14:paraId="28E640BD" w14:textId="77777777" w:rsidR="002576F3" w:rsidRDefault="00094FFB" w:rsidP="00094FFB">
      <w:pPr>
        <w:spacing w:after="0"/>
        <w:jc w:val="center"/>
        <w:rPr>
          <w:rFonts w:ascii="Times New Roman" w:hAnsi="Times New Roman"/>
          <w:b/>
          <w:sz w:val="28"/>
          <w:szCs w:val="28"/>
          <w:lang w:eastAsia="cs-CZ"/>
        </w:rPr>
      </w:pPr>
      <w:r w:rsidRPr="00094FFB">
        <w:rPr>
          <w:rFonts w:ascii="Times New Roman" w:hAnsi="Times New Roman"/>
          <w:b/>
          <w:sz w:val="28"/>
          <w:szCs w:val="28"/>
          <w:lang w:eastAsia="cs-CZ"/>
        </w:rPr>
        <w:t>PRE OPERAČNÝ PROGRAM ĽUDSKÉ ZDROJE</w:t>
      </w:r>
    </w:p>
    <w:p w14:paraId="28E640BE" w14:textId="4DF9ACF6" w:rsidR="00094FFB" w:rsidRPr="00031172" w:rsidRDefault="00094FFB" w:rsidP="00094FFB">
      <w:pPr>
        <w:spacing w:after="0"/>
        <w:jc w:val="center"/>
        <w:rPr>
          <w:rFonts w:ascii="Times New Roman" w:hAnsi="Times New Roman"/>
          <w:b/>
          <w:sz w:val="26"/>
          <w:szCs w:val="26"/>
        </w:rPr>
      </w:pPr>
      <w:r>
        <w:rPr>
          <w:rFonts w:ascii="Times New Roman" w:hAnsi="Times New Roman"/>
          <w:b/>
          <w:sz w:val="26"/>
          <w:szCs w:val="26"/>
        </w:rPr>
        <w:t xml:space="preserve">pre </w:t>
      </w:r>
      <w:r w:rsidR="007B7DEB">
        <w:rPr>
          <w:rFonts w:ascii="Times New Roman" w:hAnsi="Times New Roman"/>
          <w:b/>
          <w:sz w:val="26"/>
          <w:szCs w:val="26"/>
        </w:rPr>
        <w:t>P</w:t>
      </w:r>
      <w:r>
        <w:rPr>
          <w:rFonts w:ascii="Times New Roman" w:hAnsi="Times New Roman"/>
          <w:b/>
          <w:sz w:val="26"/>
          <w:szCs w:val="26"/>
        </w:rPr>
        <w:t>rioritnú os 5 a</w:t>
      </w:r>
      <w:r w:rsidRPr="00031172">
        <w:rPr>
          <w:rFonts w:ascii="Times New Roman" w:hAnsi="Times New Roman"/>
          <w:b/>
          <w:sz w:val="26"/>
          <w:szCs w:val="26"/>
        </w:rPr>
        <w:t xml:space="preserve"> </w:t>
      </w:r>
      <w:r w:rsidR="007B7DEB">
        <w:rPr>
          <w:rFonts w:ascii="Times New Roman" w:hAnsi="Times New Roman"/>
          <w:b/>
          <w:sz w:val="26"/>
          <w:szCs w:val="26"/>
        </w:rPr>
        <w:t>P</w:t>
      </w:r>
      <w:r>
        <w:rPr>
          <w:rFonts w:ascii="Times New Roman" w:hAnsi="Times New Roman"/>
          <w:b/>
          <w:sz w:val="26"/>
          <w:szCs w:val="26"/>
        </w:rPr>
        <w:t xml:space="preserve">rioritnú os </w:t>
      </w:r>
      <w:r w:rsidRPr="00031172">
        <w:rPr>
          <w:rFonts w:ascii="Times New Roman" w:hAnsi="Times New Roman"/>
          <w:b/>
          <w:sz w:val="26"/>
          <w:szCs w:val="26"/>
        </w:rPr>
        <w:t xml:space="preserve">6  </w:t>
      </w:r>
    </w:p>
    <w:p w14:paraId="28E640BF" w14:textId="20331B46" w:rsidR="00094FFB" w:rsidRDefault="00094FFB" w:rsidP="00094FFB">
      <w:pPr>
        <w:spacing w:after="0"/>
        <w:jc w:val="center"/>
        <w:rPr>
          <w:rFonts w:ascii="Times New Roman" w:hAnsi="Times New Roman"/>
          <w:b/>
          <w:sz w:val="28"/>
          <w:szCs w:val="28"/>
          <w:lang w:eastAsia="cs-CZ"/>
        </w:rPr>
      </w:pPr>
    </w:p>
    <w:p w14:paraId="796BD52B" w14:textId="77777777" w:rsidR="008F5BAA" w:rsidRDefault="008F5BAA" w:rsidP="00094FFB">
      <w:pPr>
        <w:spacing w:after="0"/>
        <w:jc w:val="center"/>
        <w:rPr>
          <w:rFonts w:ascii="Times New Roman" w:hAnsi="Times New Roman"/>
          <w:b/>
          <w:sz w:val="28"/>
          <w:szCs w:val="28"/>
          <w:lang w:eastAsia="cs-CZ"/>
        </w:rPr>
      </w:pPr>
    </w:p>
    <w:p w14:paraId="30AA2A23" w14:textId="77777777" w:rsidR="008F5BAA" w:rsidRDefault="008F5BAA" w:rsidP="00094FFB">
      <w:pPr>
        <w:spacing w:after="0"/>
        <w:jc w:val="center"/>
        <w:rPr>
          <w:rFonts w:ascii="Times New Roman" w:hAnsi="Times New Roman"/>
          <w:b/>
          <w:sz w:val="28"/>
          <w:szCs w:val="28"/>
          <w:lang w:eastAsia="cs-CZ"/>
        </w:rPr>
      </w:pPr>
    </w:p>
    <w:p w14:paraId="28E640C7" w14:textId="5552DC94" w:rsidR="00B10941" w:rsidRPr="004000DA" w:rsidRDefault="00B10941" w:rsidP="00B10941">
      <w:pPr>
        <w:spacing w:beforeLines="60" w:before="144" w:afterLines="60" w:after="144"/>
        <w:jc w:val="center"/>
        <w:rPr>
          <w:rFonts w:ascii="Times New Roman" w:hAnsi="Times New Roman"/>
          <w:b/>
          <w:sz w:val="26"/>
          <w:szCs w:val="26"/>
        </w:rPr>
      </w:pPr>
      <w:r w:rsidRPr="004000DA">
        <w:rPr>
          <w:rFonts w:ascii="Times New Roman" w:hAnsi="Times New Roman"/>
          <w:b/>
          <w:sz w:val="26"/>
          <w:szCs w:val="26"/>
        </w:rPr>
        <w:t>Verzia </w:t>
      </w:r>
      <w:ins w:id="1" w:author="metodika2 " w:date="2016-08-05T13:51:00Z">
        <w:r w:rsidR="008F5BAA">
          <w:rPr>
            <w:rFonts w:ascii="Times New Roman" w:hAnsi="Times New Roman"/>
            <w:b/>
            <w:sz w:val="26"/>
            <w:szCs w:val="26"/>
          </w:rPr>
          <w:t>1</w:t>
        </w:r>
        <w:r w:rsidR="003804DE">
          <w:rPr>
            <w:rFonts w:ascii="Times New Roman" w:hAnsi="Times New Roman"/>
            <w:b/>
            <w:sz w:val="26"/>
            <w:szCs w:val="26"/>
          </w:rPr>
          <w:t>.4</w:t>
        </w:r>
      </w:ins>
    </w:p>
    <w:p w14:paraId="28E640C8" w14:textId="0C457518" w:rsidR="00B10941" w:rsidRPr="00B10941" w:rsidRDefault="00B10941" w:rsidP="00B10941">
      <w:pPr>
        <w:spacing w:beforeLines="60" w:before="144" w:afterLines="60" w:after="144"/>
        <w:jc w:val="center"/>
        <w:rPr>
          <w:rFonts w:ascii="Times New Roman" w:hAnsi="Times New Roman"/>
          <w:b/>
          <w:sz w:val="26"/>
          <w:szCs w:val="26"/>
        </w:rPr>
      </w:pPr>
      <w:r w:rsidRPr="004000DA">
        <w:rPr>
          <w:rFonts w:ascii="Times New Roman" w:hAnsi="Times New Roman"/>
          <w:b/>
          <w:sz w:val="26"/>
          <w:szCs w:val="26"/>
        </w:rPr>
        <w:t xml:space="preserve">Dátum účinnosti: </w:t>
      </w:r>
      <w:ins w:id="2" w:author="metodika2 " w:date="2016-08-25T11:30:00Z">
        <w:r w:rsidR="008F5BAA">
          <w:rPr>
            <w:rFonts w:ascii="Times New Roman" w:hAnsi="Times New Roman"/>
            <w:b/>
            <w:sz w:val="26"/>
            <w:szCs w:val="26"/>
          </w:rPr>
          <w:t>25.08.2016</w:t>
        </w:r>
      </w:ins>
    </w:p>
    <w:p w14:paraId="28E640C9" w14:textId="77777777" w:rsidR="002576F3" w:rsidRDefault="002576F3" w:rsidP="002576F3">
      <w:pPr>
        <w:spacing w:after="0"/>
        <w:jc w:val="both"/>
        <w:rPr>
          <w:b/>
          <w:sz w:val="28"/>
          <w:szCs w:val="28"/>
        </w:rPr>
      </w:pPr>
    </w:p>
    <w:p w14:paraId="0B1F5C22" w14:textId="77777777" w:rsidR="008F5BAA" w:rsidRDefault="008F5BAA" w:rsidP="002576F3">
      <w:pPr>
        <w:spacing w:after="0"/>
        <w:jc w:val="both"/>
        <w:rPr>
          <w:b/>
          <w:sz w:val="28"/>
          <w:szCs w:val="28"/>
        </w:rPr>
      </w:pPr>
    </w:p>
    <w:p w14:paraId="4D1E288B" w14:textId="77777777" w:rsidR="008F5BAA" w:rsidRDefault="008F5BAA" w:rsidP="002576F3">
      <w:pPr>
        <w:spacing w:after="0"/>
        <w:jc w:val="both"/>
        <w:rPr>
          <w:b/>
          <w:sz w:val="28"/>
          <w:szCs w:val="28"/>
        </w:rPr>
      </w:pPr>
    </w:p>
    <w:p w14:paraId="19062C13" w14:textId="77777777" w:rsidR="008F5BAA" w:rsidRDefault="008F5BAA" w:rsidP="002576F3">
      <w:pPr>
        <w:spacing w:after="0"/>
        <w:jc w:val="both"/>
        <w:rPr>
          <w:b/>
          <w:sz w:val="28"/>
          <w:szCs w:val="28"/>
        </w:rPr>
      </w:pPr>
    </w:p>
    <w:p w14:paraId="1CD584A2" w14:textId="77777777" w:rsidR="008F5BAA" w:rsidRDefault="008F5BAA" w:rsidP="002576F3">
      <w:pPr>
        <w:spacing w:after="0"/>
        <w:jc w:val="both"/>
        <w:rPr>
          <w:b/>
          <w:sz w:val="28"/>
          <w:szCs w:val="28"/>
        </w:rPr>
      </w:pPr>
    </w:p>
    <w:p w14:paraId="464E0960" w14:textId="77777777" w:rsidR="008F5BAA" w:rsidRDefault="008F5BAA" w:rsidP="002576F3">
      <w:pPr>
        <w:spacing w:after="0"/>
        <w:jc w:val="both"/>
        <w:rPr>
          <w:b/>
          <w:sz w:val="28"/>
          <w:szCs w:val="28"/>
        </w:rPr>
      </w:pPr>
    </w:p>
    <w:p w14:paraId="3ACA8F80" w14:textId="77777777" w:rsidR="008F5BAA" w:rsidRDefault="008F5BAA" w:rsidP="002576F3">
      <w:pPr>
        <w:spacing w:after="0"/>
        <w:jc w:val="both"/>
        <w:rPr>
          <w:b/>
          <w:sz w:val="28"/>
          <w:szCs w:val="28"/>
        </w:rPr>
      </w:pPr>
    </w:p>
    <w:p w14:paraId="07F0035C" w14:textId="77777777" w:rsidR="008F5BAA" w:rsidRDefault="008F5BAA" w:rsidP="002576F3">
      <w:pPr>
        <w:spacing w:after="0"/>
        <w:jc w:val="both"/>
        <w:rPr>
          <w:b/>
          <w:sz w:val="28"/>
          <w:szCs w:val="28"/>
        </w:rPr>
      </w:pPr>
    </w:p>
    <w:p w14:paraId="1DBD9C71" w14:textId="77777777" w:rsidR="008F5BAA" w:rsidRDefault="008F5BAA" w:rsidP="002576F3">
      <w:pPr>
        <w:spacing w:after="0"/>
        <w:jc w:val="both"/>
        <w:rPr>
          <w:b/>
          <w:sz w:val="28"/>
          <w:szCs w:val="28"/>
        </w:rPr>
      </w:pPr>
    </w:p>
    <w:p w14:paraId="0E27617D" w14:textId="77777777" w:rsidR="008F5BAA" w:rsidRDefault="008F5BAA" w:rsidP="002576F3">
      <w:pPr>
        <w:spacing w:after="0"/>
        <w:jc w:val="both"/>
        <w:rPr>
          <w:b/>
          <w:sz w:val="28"/>
          <w:szCs w:val="28"/>
        </w:rPr>
      </w:pPr>
    </w:p>
    <w:p w14:paraId="17D3A200" w14:textId="77777777" w:rsidR="008F5BAA" w:rsidRDefault="008F5BAA" w:rsidP="002576F3">
      <w:pPr>
        <w:spacing w:after="0"/>
        <w:jc w:val="both"/>
        <w:rPr>
          <w:b/>
          <w:sz w:val="28"/>
          <w:szCs w:val="28"/>
        </w:rPr>
      </w:pPr>
    </w:p>
    <w:p w14:paraId="2CFA8636" w14:textId="77777777" w:rsidR="008F5BAA" w:rsidRDefault="008F5BAA" w:rsidP="002576F3">
      <w:pPr>
        <w:spacing w:after="0"/>
        <w:jc w:val="both"/>
        <w:rPr>
          <w:b/>
          <w:sz w:val="28"/>
          <w:szCs w:val="28"/>
        </w:rPr>
      </w:pPr>
    </w:p>
    <w:p w14:paraId="21FB7F8A" w14:textId="77777777" w:rsidR="008F5BAA" w:rsidRPr="00F651A7" w:rsidRDefault="008F5BAA" w:rsidP="002576F3">
      <w:pPr>
        <w:spacing w:after="0"/>
        <w:jc w:val="both"/>
        <w:rPr>
          <w:b/>
          <w:sz w:val="28"/>
          <w:szCs w:val="28"/>
        </w:rPr>
      </w:pPr>
    </w:p>
    <w:p w14:paraId="28E640CA" w14:textId="77777777" w:rsidR="002576F3" w:rsidRPr="00F651A7" w:rsidRDefault="002576F3" w:rsidP="002576F3">
      <w:pPr>
        <w:spacing w:after="0"/>
        <w:jc w:val="both"/>
        <w:rPr>
          <w:b/>
          <w:sz w:val="28"/>
          <w:szCs w:val="28"/>
        </w:rPr>
      </w:pPr>
      <w:r w:rsidRPr="00B10941">
        <w:rPr>
          <w:rFonts w:ascii="Times New Roman" w:hAnsi="Times New Roman"/>
          <w:b/>
          <w:noProof/>
          <w:sz w:val="24"/>
          <w:szCs w:val="24"/>
        </w:rPr>
        <w:drawing>
          <wp:inline distT="0" distB="0" distL="0" distR="0" wp14:anchorId="28E643B9" wp14:editId="28E643BA">
            <wp:extent cx="5605670" cy="437322"/>
            <wp:effectExtent l="0" t="0" r="0" b="1270"/>
            <wp:docPr id="64" name="Obrázok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24423" cy="438785"/>
                    </a:xfrm>
                    <a:prstGeom prst="rect">
                      <a:avLst/>
                    </a:prstGeom>
                    <a:noFill/>
                  </pic:spPr>
                </pic:pic>
              </a:graphicData>
            </a:graphic>
          </wp:inline>
        </w:drawing>
      </w:r>
    </w:p>
    <w:p w14:paraId="28E640CB" w14:textId="77777777" w:rsidR="002576F3" w:rsidRDefault="002576F3" w:rsidP="002576F3">
      <w:pPr>
        <w:spacing w:after="0"/>
        <w:jc w:val="both"/>
        <w:rPr>
          <w:b/>
          <w:sz w:val="28"/>
          <w:szCs w:val="28"/>
        </w:rPr>
      </w:pPr>
    </w:p>
    <w:p w14:paraId="28E640D9" w14:textId="77777777" w:rsidR="00BF735B" w:rsidRPr="00730BEB" w:rsidRDefault="00BF735B" w:rsidP="00BF735B">
      <w:pPr>
        <w:rPr>
          <w:rFonts w:ascii="Times New Roman" w:hAnsi="Times New Roman"/>
          <w:b/>
          <w:color w:val="984806" w:themeColor="accent6" w:themeShade="80"/>
          <w:sz w:val="28"/>
          <w:szCs w:val="28"/>
        </w:rPr>
      </w:pPr>
      <w:r w:rsidRPr="00730BEB">
        <w:rPr>
          <w:rFonts w:ascii="Times New Roman" w:hAnsi="Times New Roman"/>
          <w:b/>
          <w:color w:val="984806" w:themeColor="accent6" w:themeShade="80"/>
          <w:sz w:val="28"/>
          <w:szCs w:val="28"/>
        </w:rPr>
        <w:lastRenderedPageBreak/>
        <w:t>OBSAH</w:t>
      </w:r>
    </w:p>
    <w:p w14:paraId="19A7E77B" w14:textId="359059CB" w:rsidR="0050268D" w:rsidRDefault="00BF735B">
      <w:pPr>
        <w:pStyle w:val="Obsah1"/>
        <w:rPr>
          <w:rFonts w:asciiTheme="minorHAnsi" w:eastAsiaTheme="minorEastAsia" w:hAnsiTheme="minorHAnsi" w:cstheme="minorBidi"/>
          <w:noProof/>
          <w:sz w:val="22"/>
          <w:szCs w:val="22"/>
          <w:lang w:eastAsia="sk-SK"/>
        </w:rPr>
      </w:pPr>
      <w:r>
        <w:rPr>
          <w:sz w:val="24"/>
          <w:szCs w:val="24"/>
        </w:rPr>
        <w:fldChar w:fldCharType="begin"/>
      </w:r>
      <w:r>
        <w:rPr>
          <w:sz w:val="24"/>
          <w:szCs w:val="24"/>
        </w:rPr>
        <w:instrText xml:space="preserve"> TOC \o "1-3" \h \z \u </w:instrText>
      </w:r>
      <w:r>
        <w:rPr>
          <w:sz w:val="24"/>
          <w:szCs w:val="24"/>
        </w:rPr>
        <w:fldChar w:fldCharType="separate"/>
      </w:r>
      <w:hyperlink w:anchor="_Toc459888803" w:history="1">
        <w:r w:rsidR="0050268D" w:rsidRPr="00F53756">
          <w:rPr>
            <w:rStyle w:val="Hypertextovprepojenie"/>
            <w:smallCaps/>
            <w:noProof/>
            <w:lang w:eastAsia="cs-CZ"/>
          </w:rPr>
          <w:t>Úvod</w:t>
        </w:r>
        <w:r w:rsidR="0050268D">
          <w:rPr>
            <w:noProof/>
            <w:webHidden/>
          </w:rPr>
          <w:tab/>
        </w:r>
        <w:r w:rsidR="0050268D">
          <w:rPr>
            <w:noProof/>
            <w:webHidden/>
          </w:rPr>
          <w:tab/>
        </w:r>
        <w:r w:rsidR="0050268D">
          <w:rPr>
            <w:noProof/>
            <w:webHidden/>
          </w:rPr>
          <w:fldChar w:fldCharType="begin"/>
        </w:r>
        <w:r w:rsidR="0050268D">
          <w:rPr>
            <w:noProof/>
            <w:webHidden/>
          </w:rPr>
          <w:instrText xml:space="preserve"> PAGEREF _Toc459888803 \h </w:instrText>
        </w:r>
        <w:r w:rsidR="0050268D">
          <w:rPr>
            <w:noProof/>
            <w:webHidden/>
          </w:rPr>
        </w:r>
        <w:r w:rsidR="0050268D">
          <w:rPr>
            <w:noProof/>
            <w:webHidden/>
          </w:rPr>
          <w:fldChar w:fldCharType="separate"/>
        </w:r>
        <w:r w:rsidR="00273A14">
          <w:rPr>
            <w:noProof/>
            <w:webHidden/>
          </w:rPr>
          <w:t>3</w:t>
        </w:r>
        <w:r w:rsidR="0050268D">
          <w:rPr>
            <w:noProof/>
            <w:webHidden/>
          </w:rPr>
          <w:fldChar w:fldCharType="end"/>
        </w:r>
      </w:hyperlink>
    </w:p>
    <w:p w14:paraId="59681600" w14:textId="77777777" w:rsidR="0050268D" w:rsidRDefault="00A33150">
      <w:pPr>
        <w:pStyle w:val="Obsah1"/>
        <w:rPr>
          <w:rFonts w:asciiTheme="minorHAnsi" w:eastAsiaTheme="minorEastAsia" w:hAnsiTheme="minorHAnsi" w:cstheme="minorBidi"/>
          <w:noProof/>
          <w:sz w:val="22"/>
          <w:szCs w:val="22"/>
          <w:lang w:eastAsia="sk-SK"/>
        </w:rPr>
      </w:pPr>
      <w:hyperlink w:anchor="_Toc459888804" w:history="1">
        <w:r w:rsidR="0050268D" w:rsidRPr="00F53756">
          <w:rPr>
            <w:rStyle w:val="Hypertextovprepojenie"/>
            <w:smallCaps/>
            <w:noProof/>
            <w:lang w:eastAsia="cs-CZ"/>
          </w:rPr>
          <w:t>1.</w:t>
        </w:r>
        <w:r w:rsidR="0050268D">
          <w:rPr>
            <w:rFonts w:asciiTheme="minorHAnsi" w:eastAsiaTheme="minorEastAsia" w:hAnsiTheme="minorHAnsi" w:cstheme="minorBidi"/>
            <w:noProof/>
            <w:sz w:val="22"/>
            <w:szCs w:val="22"/>
            <w:lang w:eastAsia="sk-SK"/>
          </w:rPr>
          <w:tab/>
        </w:r>
        <w:r w:rsidR="0050268D" w:rsidRPr="00F53756">
          <w:rPr>
            <w:rStyle w:val="Hypertextovprepojenie"/>
            <w:smallCaps/>
            <w:noProof/>
            <w:lang w:eastAsia="cs-CZ"/>
          </w:rPr>
          <w:t>Podmienky oprávnenosti výdavkov</w:t>
        </w:r>
        <w:r w:rsidR="0050268D">
          <w:rPr>
            <w:noProof/>
            <w:webHidden/>
          </w:rPr>
          <w:tab/>
        </w:r>
        <w:r w:rsidR="0050268D">
          <w:rPr>
            <w:noProof/>
            <w:webHidden/>
          </w:rPr>
          <w:fldChar w:fldCharType="begin"/>
        </w:r>
        <w:r w:rsidR="0050268D">
          <w:rPr>
            <w:noProof/>
            <w:webHidden/>
          </w:rPr>
          <w:instrText xml:space="preserve"> PAGEREF _Toc459888804 \h </w:instrText>
        </w:r>
        <w:r w:rsidR="0050268D">
          <w:rPr>
            <w:noProof/>
            <w:webHidden/>
          </w:rPr>
        </w:r>
        <w:r w:rsidR="0050268D">
          <w:rPr>
            <w:noProof/>
            <w:webHidden/>
          </w:rPr>
          <w:fldChar w:fldCharType="separate"/>
        </w:r>
        <w:r w:rsidR="00273A14">
          <w:rPr>
            <w:noProof/>
            <w:webHidden/>
          </w:rPr>
          <w:t>4</w:t>
        </w:r>
        <w:r w:rsidR="0050268D">
          <w:rPr>
            <w:noProof/>
            <w:webHidden/>
          </w:rPr>
          <w:fldChar w:fldCharType="end"/>
        </w:r>
      </w:hyperlink>
    </w:p>
    <w:p w14:paraId="0920E04F" w14:textId="77777777" w:rsidR="0050268D" w:rsidRDefault="00A33150">
      <w:pPr>
        <w:pStyle w:val="Obsah1"/>
        <w:rPr>
          <w:rFonts w:asciiTheme="minorHAnsi" w:eastAsiaTheme="minorEastAsia" w:hAnsiTheme="minorHAnsi" w:cstheme="minorBidi"/>
          <w:noProof/>
          <w:sz w:val="22"/>
          <w:szCs w:val="22"/>
          <w:lang w:eastAsia="sk-SK"/>
        </w:rPr>
      </w:pPr>
      <w:hyperlink w:anchor="_Toc459888805" w:history="1">
        <w:r w:rsidR="0050268D" w:rsidRPr="00F53756">
          <w:rPr>
            <w:rStyle w:val="Hypertextovprepojenie"/>
            <w:noProof/>
            <w:lang w:eastAsia="cs-CZ"/>
          </w:rPr>
          <w:t>2.1</w:t>
        </w:r>
        <w:r w:rsidR="0050268D">
          <w:rPr>
            <w:rFonts w:asciiTheme="minorHAnsi" w:eastAsiaTheme="minorEastAsia" w:hAnsiTheme="minorHAnsi" w:cstheme="minorBidi"/>
            <w:noProof/>
            <w:sz w:val="22"/>
            <w:szCs w:val="22"/>
            <w:lang w:eastAsia="sk-SK"/>
          </w:rPr>
          <w:tab/>
        </w:r>
        <w:r w:rsidR="0050268D" w:rsidRPr="00F53756">
          <w:rPr>
            <w:rStyle w:val="Hypertextovprepojenie"/>
            <w:noProof/>
            <w:lang w:eastAsia="cs-CZ"/>
          </w:rPr>
          <w:t>Všeobecné podmienky oprávnenosti výdavkov</w:t>
        </w:r>
        <w:r w:rsidR="0050268D">
          <w:rPr>
            <w:noProof/>
            <w:webHidden/>
          </w:rPr>
          <w:tab/>
        </w:r>
        <w:r w:rsidR="0050268D">
          <w:rPr>
            <w:noProof/>
            <w:webHidden/>
          </w:rPr>
          <w:fldChar w:fldCharType="begin"/>
        </w:r>
        <w:r w:rsidR="0050268D">
          <w:rPr>
            <w:noProof/>
            <w:webHidden/>
          </w:rPr>
          <w:instrText xml:space="preserve"> PAGEREF _Toc459888805 \h </w:instrText>
        </w:r>
        <w:r w:rsidR="0050268D">
          <w:rPr>
            <w:noProof/>
            <w:webHidden/>
          </w:rPr>
        </w:r>
        <w:r w:rsidR="0050268D">
          <w:rPr>
            <w:noProof/>
            <w:webHidden/>
          </w:rPr>
          <w:fldChar w:fldCharType="separate"/>
        </w:r>
        <w:r w:rsidR="00273A14">
          <w:rPr>
            <w:noProof/>
            <w:webHidden/>
          </w:rPr>
          <w:t>4</w:t>
        </w:r>
        <w:r w:rsidR="0050268D">
          <w:rPr>
            <w:noProof/>
            <w:webHidden/>
          </w:rPr>
          <w:fldChar w:fldCharType="end"/>
        </w:r>
      </w:hyperlink>
    </w:p>
    <w:p w14:paraId="4D49F62A" w14:textId="77777777" w:rsidR="0050268D" w:rsidRDefault="00A33150">
      <w:pPr>
        <w:pStyle w:val="Obsah1"/>
        <w:rPr>
          <w:rFonts w:asciiTheme="minorHAnsi" w:eastAsiaTheme="minorEastAsia" w:hAnsiTheme="minorHAnsi" w:cstheme="minorBidi"/>
          <w:noProof/>
          <w:sz w:val="22"/>
          <w:szCs w:val="22"/>
          <w:lang w:eastAsia="sk-SK"/>
        </w:rPr>
      </w:pPr>
      <w:hyperlink w:anchor="_Toc459888806" w:history="1">
        <w:r w:rsidR="0050268D" w:rsidRPr="00F53756">
          <w:rPr>
            <w:rStyle w:val="Hypertextovprepojenie"/>
            <w:noProof/>
            <w:lang w:eastAsia="cs-CZ"/>
          </w:rPr>
          <w:t>2.2</w:t>
        </w:r>
        <w:r w:rsidR="0050268D">
          <w:rPr>
            <w:rFonts w:asciiTheme="minorHAnsi" w:eastAsiaTheme="minorEastAsia" w:hAnsiTheme="minorHAnsi" w:cstheme="minorBidi"/>
            <w:noProof/>
            <w:sz w:val="22"/>
            <w:szCs w:val="22"/>
            <w:lang w:eastAsia="sk-SK"/>
          </w:rPr>
          <w:tab/>
        </w:r>
        <w:r w:rsidR="0050268D" w:rsidRPr="00F53756">
          <w:rPr>
            <w:rStyle w:val="Hypertextovprepojenie"/>
            <w:noProof/>
            <w:lang w:eastAsia="cs-CZ"/>
          </w:rPr>
          <w:t>Špecifické podmienky oprávnenosti výdavkov</w:t>
        </w:r>
        <w:r w:rsidR="0050268D">
          <w:rPr>
            <w:noProof/>
            <w:webHidden/>
          </w:rPr>
          <w:tab/>
        </w:r>
        <w:r w:rsidR="0050268D">
          <w:rPr>
            <w:noProof/>
            <w:webHidden/>
          </w:rPr>
          <w:fldChar w:fldCharType="begin"/>
        </w:r>
        <w:r w:rsidR="0050268D">
          <w:rPr>
            <w:noProof/>
            <w:webHidden/>
          </w:rPr>
          <w:instrText xml:space="preserve"> PAGEREF _Toc459888806 \h </w:instrText>
        </w:r>
        <w:r w:rsidR="0050268D">
          <w:rPr>
            <w:noProof/>
            <w:webHidden/>
          </w:rPr>
        </w:r>
        <w:r w:rsidR="0050268D">
          <w:rPr>
            <w:noProof/>
            <w:webHidden/>
          </w:rPr>
          <w:fldChar w:fldCharType="separate"/>
        </w:r>
        <w:r w:rsidR="00273A14">
          <w:rPr>
            <w:noProof/>
            <w:webHidden/>
          </w:rPr>
          <w:t>6</w:t>
        </w:r>
        <w:r w:rsidR="0050268D">
          <w:rPr>
            <w:noProof/>
            <w:webHidden/>
          </w:rPr>
          <w:fldChar w:fldCharType="end"/>
        </w:r>
      </w:hyperlink>
    </w:p>
    <w:p w14:paraId="29757D54" w14:textId="77777777" w:rsidR="0050268D" w:rsidRDefault="00A33150">
      <w:pPr>
        <w:pStyle w:val="Obsah1"/>
        <w:rPr>
          <w:rFonts w:asciiTheme="minorHAnsi" w:eastAsiaTheme="minorEastAsia" w:hAnsiTheme="minorHAnsi" w:cstheme="minorBidi"/>
          <w:noProof/>
          <w:sz w:val="22"/>
          <w:szCs w:val="22"/>
          <w:lang w:eastAsia="sk-SK"/>
        </w:rPr>
      </w:pPr>
      <w:hyperlink w:anchor="_Toc459888807" w:history="1">
        <w:r w:rsidR="0050268D" w:rsidRPr="00F53756">
          <w:rPr>
            <w:rStyle w:val="Hypertextovprepojenie"/>
            <w:smallCaps/>
            <w:noProof/>
            <w:lang w:eastAsia="cs-CZ"/>
          </w:rPr>
          <w:t>2.</w:t>
        </w:r>
        <w:r w:rsidR="0050268D">
          <w:rPr>
            <w:rFonts w:asciiTheme="minorHAnsi" w:eastAsiaTheme="minorEastAsia" w:hAnsiTheme="minorHAnsi" w:cstheme="minorBidi"/>
            <w:noProof/>
            <w:sz w:val="22"/>
            <w:szCs w:val="22"/>
            <w:lang w:eastAsia="sk-SK"/>
          </w:rPr>
          <w:tab/>
        </w:r>
        <w:r w:rsidR="0050268D" w:rsidRPr="00F53756">
          <w:rPr>
            <w:rStyle w:val="Hypertextovprepojenie"/>
            <w:smallCaps/>
            <w:noProof/>
            <w:lang w:eastAsia="cs-CZ"/>
          </w:rPr>
          <w:t>Rozdelenie oprávnených výdavkov</w:t>
        </w:r>
        <w:r w:rsidR="0050268D">
          <w:rPr>
            <w:noProof/>
            <w:webHidden/>
          </w:rPr>
          <w:tab/>
        </w:r>
        <w:r w:rsidR="0050268D">
          <w:rPr>
            <w:noProof/>
            <w:webHidden/>
          </w:rPr>
          <w:fldChar w:fldCharType="begin"/>
        </w:r>
        <w:r w:rsidR="0050268D">
          <w:rPr>
            <w:noProof/>
            <w:webHidden/>
          </w:rPr>
          <w:instrText xml:space="preserve"> PAGEREF _Toc459888807 \h </w:instrText>
        </w:r>
        <w:r w:rsidR="0050268D">
          <w:rPr>
            <w:noProof/>
            <w:webHidden/>
          </w:rPr>
        </w:r>
        <w:r w:rsidR="0050268D">
          <w:rPr>
            <w:noProof/>
            <w:webHidden/>
          </w:rPr>
          <w:fldChar w:fldCharType="separate"/>
        </w:r>
        <w:r w:rsidR="00273A14">
          <w:rPr>
            <w:noProof/>
            <w:webHidden/>
          </w:rPr>
          <w:t>10</w:t>
        </w:r>
        <w:r w:rsidR="0050268D">
          <w:rPr>
            <w:noProof/>
            <w:webHidden/>
          </w:rPr>
          <w:fldChar w:fldCharType="end"/>
        </w:r>
      </w:hyperlink>
    </w:p>
    <w:p w14:paraId="1B55D1B7" w14:textId="77777777" w:rsidR="0050268D" w:rsidRDefault="00A33150">
      <w:pPr>
        <w:pStyle w:val="Obsah1"/>
        <w:rPr>
          <w:rFonts w:asciiTheme="minorHAnsi" w:eastAsiaTheme="minorEastAsia" w:hAnsiTheme="minorHAnsi" w:cstheme="minorBidi"/>
          <w:noProof/>
          <w:sz w:val="22"/>
          <w:szCs w:val="22"/>
          <w:lang w:eastAsia="sk-SK"/>
        </w:rPr>
      </w:pPr>
      <w:hyperlink w:anchor="_Toc459888808" w:history="1">
        <w:r w:rsidR="0050268D" w:rsidRPr="00F53756">
          <w:rPr>
            <w:rStyle w:val="Hypertextovprepojenie"/>
            <w:smallCaps/>
            <w:noProof/>
            <w:lang w:eastAsia="cs-CZ"/>
          </w:rPr>
          <w:t>3.</w:t>
        </w:r>
        <w:r w:rsidR="0050268D">
          <w:rPr>
            <w:rFonts w:asciiTheme="minorHAnsi" w:eastAsiaTheme="minorEastAsia" w:hAnsiTheme="minorHAnsi" w:cstheme="minorBidi"/>
            <w:noProof/>
            <w:sz w:val="22"/>
            <w:szCs w:val="22"/>
            <w:lang w:eastAsia="sk-SK"/>
          </w:rPr>
          <w:tab/>
        </w:r>
        <w:r w:rsidR="0050268D" w:rsidRPr="00F53756">
          <w:rPr>
            <w:rStyle w:val="Hypertextovprepojenie"/>
            <w:smallCaps/>
            <w:noProof/>
            <w:lang w:eastAsia="cs-CZ"/>
          </w:rPr>
          <w:t>Pravidlá oprávnenosti pre najčastejšie sa vyskytujúce výdavky</w:t>
        </w:r>
        <w:r w:rsidR="0050268D">
          <w:rPr>
            <w:noProof/>
            <w:webHidden/>
          </w:rPr>
          <w:tab/>
        </w:r>
        <w:r w:rsidR="0050268D">
          <w:rPr>
            <w:noProof/>
            <w:webHidden/>
          </w:rPr>
          <w:fldChar w:fldCharType="begin"/>
        </w:r>
        <w:r w:rsidR="0050268D">
          <w:rPr>
            <w:noProof/>
            <w:webHidden/>
          </w:rPr>
          <w:instrText xml:space="preserve"> PAGEREF _Toc459888808 \h </w:instrText>
        </w:r>
        <w:r w:rsidR="0050268D">
          <w:rPr>
            <w:noProof/>
            <w:webHidden/>
          </w:rPr>
        </w:r>
        <w:r w:rsidR="0050268D">
          <w:rPr>
            <w:noProof/>
            <w:webHidden/>
          </w:rPr>
          <w:fldChar w:fldCharType="separate"/>
        </w:r>
        <w:r w:rsidR="00273A14">
          <w:rPr>
            <w:noProof/>
            <w:webHidden/>
          </w:rPr>
          <w:t>12</w:t>
        </w:r>
        <w:r w:rsidR="0050268D">
          <w:rPr>
            <w:noProof/>
            <w:webHidden/>
          </w:rPr>
          <w:fldChar w:fldCharType="end"/>
        </w:r>
      </w:hyperlink>
    </w:p>
    <w:p w14:paraId="465B16EC" w14:textId="77777777" w:rsidR="0050268D" w:rsidRDefault="00A33150">
      <w:pPr>
        <w:pStyle w:val="Obsah1"/>
        <w:rPr>
          <w:rFonts w:asciiTheme="minorHAnsi" w:eastAsiaTheme="minorEastAsia" w:hAnsiTheme="minorHAnsi" w:cstheme="minorBidi"/>
          <w:noProof/>
          <w:sz w:val="22"/>
          <w:szCs w:val="22"/>
          <w:lang w:eastAsia="sk-SK"/>
        </w:rPr>
      </w:pPr>
      <w:hyperlink w:anchor="_Toc459888809" w:history="1">
        <w:r w:rsidR="0050268D" w:rsidRPr="00F53756">
          <w:rPr>
            <w:rStyle w:val="Hypertextovprepojenie"/>
            <w:smallCaps/>
            <w:noProof/>
            <w:lang w:eastAsia="cs-CZ"/>
          </w:rPr>
          <w:t>4.</w:t>
        </w:r>
        <w:r w:rsidR="0050268D">
          <w:rPr>
            <w:rFonts w:asciiTheme="minorHAnsi" w:eastAsiaTheme="minorEastAsia" w:hAnsiTheme="minorHAnsi" w:cstheme="minorBidi"/>
            <w:noProof/>
            <w:sz w:val="22"/>
            <w:szCs w:val="22"/>
            <w:lang w:eastAsia="sk-SK"/>
          </w:rPr>
          <w:tab/>
        </w:r>
        <w:r w:rsidR="0050268D" w:rsidRPr="00F53756">
          <w:rPr>
            <w:rStyle w:val="Hypertextovprepojenie"/>
            <w:smallCaps/>
            <w:noProof/>
            <w:lang w:eastAsia="cs-CZ"/>
          </w:rPr>
          <w:t>Kategorizácia oprávnených výdavkov</w:t>
        </w:r>
        <w:r w:rsidR="0050268D">
          <w:rPr>
            <w:noProof/>
            <w:webHidden/>
          </w:rPr>
          <w:tab/>
        </w:r>
        <w:r w:rsidR="0050268D">
          <w:rPr>
            <w:noProof/>
            <w:webHidden/>
          </w:rPr>
          <w:fldChar w:fldCharType="begin"/>
        </w:r>
        <w:r w:rsidR="0050268D">
          <w:rPr>
            <w:noProof/>
            <w:webHidden/>
          </w:rPr>
          <w:instrText xml:space="preserve"> PAGEREF _Toc459888809 \h </w:instrText>
        </w:r>
        <w:r w:rsidR="0050268D">
          <w:rPr>
            <w:noProof/>
            <w:webHidden/>
          </w:rPr>
        </w:r>
        <w:r w:rsidR="0050268D">
          <w:rPr>
            <w:noProof/>
            <w:webHidden/>
          </w:rPr>
          <w:fldChar w:fldCharType="separate"/>
        </w:r>
        <w:r w:rsidR="00273A14">
          <w:rPr>
            <w:noProof/>
            <w:webHidden/>
          </w:rPr>
          <w:t>41</w:t>
        </w:r>
        <w:r w:rsidR="0050268D">
          <w:rPr>
            <w:noProof/>
            <w:webHidden/>
          </w:rPr>
          <w:fldChar w:fldCharType="end"/>
        </w:r>
      </w:hyperlink>
    </w:p>
    <w:p w14:paraId="2F8B337A" w14:textId="77777777" w:rsidR="0050268D" w:rsidRDefault="00A33150">
      <w:pPr>
        <w:pStyle w:val="Obsah1"/>
        <w:rPr>
          <w:rFonts w:asciiTheme="minorHAnsi" w:eastAsiaTheme="minorEastAsia" w:hAnsiTheme="minorHAnsi" w:cstheme="minorBidi"/>
          <w:noProof/>
          <w:sz w:val="22"/>
          <w:szCs w:val="22"/>
          <w:lang w:eastAsia="sk-SK"/>
        </w:rPr>
      </w:pPr>
      <w:hyperlink w:anchor="_Toc459888810" w:history="1">
        <w:r w:rsidR="0050268D" w:rsidRPr="00F53756">
          <w:rPr>
            <w:rStyle w:val="Hypertextovprepojenie"/>
            <w:smallCaps/>
            <w:noProof/>
            <w:lang w:eastAsia="cs-CZ"/>
          </w:rPr>
          <w:t>5.</w:t>
        </w:r>
        <w:r w:rsidR="0050268D">
          <w:rPr>
            <w:rFonts w:asciiTheme="minorHAnsi" w:eastAsiaTheme="minorEastAsia" w:hAnsiTheme="minorHAnsi" w:cstheme="minorBidi"/>
            <w:noProof/>
            <w:sz w:val="22"/>
            <w:szCs w:val="22"/>
            <w:lang w:eastAsia="sk-SK"/>
          </w:rPr>
          <w:tab/>
        </w:r>
        <w:r w:rsidR="0050268D" w:rsidRPr="00F53756">
          <w:rPr>
            <w:rStyle w:val="Hypertextovprepojenie"/>
            <w:smallCaps/>
            <w:noProof/>
            <w:lang w:eastAsia="cs-CZ"/>
          </w:rPr>
          <w:t>Neoprávnené výdavky</w:t>
        </w:r>
        <w:r w:rsidR="0050268D">
          <w:rPr>
            <w:noProof/>
            <w:webHidden/>
          </w:rPr>
          <w:tab/>
        </w:r>
        <w:r w:rsidR="0050268D">
          <w:rPr>
            <w:noProof/>
            <w:webHidden/>
          </w:rPr>
          <w:fldChar w:fldCharType="begin"/>
        </w:r>
        <w:r w:rsidR="0050268D">
          <w:rPr>
            <w:noProof/>
            <w:webHidden/>
          </w:rPr>
          <w:instrText xml:space="preserve"> PAGEREF _Toc459888810 \h </w:instrText>
        </w:r>
        <w:r w:rsidR="0050268D">
          <w:rPr>
            <w:noProof/>
            <w:webHidden/>
          </w:rPr>
        </w:r>
        <w:r w:rsidR="0050268D">
          <w:rPr>
            <w:noProof/>
            <w:webHidden/>
          </w:rPr>
          <w:fldChar w:fldCharType="separate"/>
        </w:r>
        <w:r w:rsidR="00273A14">
          <w:rPr>
            <w:noProof/>
            <w:webHidden/>
          </w:rPr>
          <w:t>41</w:t>
        </w:r>
        <w:r w:rsidR="0050268D">
          <w:rPr>
            <w:noProof/>
            <w:webHidden/>
          </w:rPr>
          <w:fldChar w:fldCharType="end"/>
        </w:r>
      </w:hyperlink>
    </w:p>
    <w:p w14:paraId="0A429DB3" w14:textId="77777777" w:rsidR="0050268D" w:rsidRDefault="00A33150">
      <w:pPr>
        <w:pStyle w:val="Obsah1"/>
        <w:rPr>
          <w:rFonts w:asciiTheme="minorHAnsi" w:eastAsiaTheme="minorEastAsia" w:hAnsiTheme="minorHAnsi" w:cstheme="minorBidi"/>
          <w:noProof/>
          <w:sz w:val="22"/>
          <w:szCs w:val="22"/>
          <w:lang w:eastAsia="sk-SK"/>
        </w:rPr>
      </w:pPr>
      <w:hyperlink w:anchor="_Toc459888811" w:history="1">
        <w:r w:rsidR="0050268D" w:rsidRPr="00F53756">
          <w:rPr>
            <w:rStyle w:val="Hypertextovprepojenie"/>
            <w:smallCaps/>
            <w:noProof/>
            <w:lang w:eastAsia="cs-CZ"/>
          </w:rPr>
          <w:t>6.</w:t>
        </w:r>
        <w:r w:rsidR="0050268D">
          <w:rPr>
            <w:rFonts w:asciiTheme="minorHAnsi" w:eastAsiaTheme="minorEastAsia" w:hAnsiTheme="minorHAnsi" w:cstheme="minorBidi"/>
            <w:noProof/>
            <w:sz w:val="22"/>
            <w:szCs w:val="22"/>
            <w:lang w:eastAsia="sk-SK"/>
          </w:rPr>
          <w:tab/>
        </w:r>
        <w:r w:rsidR="0050268D" w:rsidRPr="00F53756">
          <w:rPr>
            <w:rStyle w:val="Hypertextovprepojenie"/>
            <w:smallCaps/>
            <w:noProof/>
            <w:lang w:eastAsia="cs-CZ"/>
          </w:rPr>
          <w:t>Podmienky hospodárnosti výdavkov</w:t>
        </w:r>
        <w:r w:rsidR="0050268D">
          <w:rPr>
            <w:noProof/>
            <w:webHidden/>
          </w:rPr>
          <w:tab/>
        </w:r>
        <w:r w:rsidR="0050268D">
          <w:rPr>
            <w:noProof/>
            <w:webHidden/>
          </w:rPr>
          <w:fldChar w:fldCharType="begin"/>
        </w:r>
        <w:r w:rsidR="0050268D">
          <w:rPr>
            <w:noProof/>
            <w:webHidden/>
          </w:rPr>
          <w:instrText xml:space="preserve"> PAGEREF _Toc459888811 \h </w:instrText>
        </w:r>
        <w:r w:rsidR="0050268D">
          <w:rPr>
            <w:noProof/>
            <w:webHidden/>
          </w:rPr>
        </w:r>
        <w:r w:rsidR="0050268D">
          <w:rPr>
            <w:noProof/>
            <w:webHidden/>
          </w:rPr>
          <w:fldChar w:fldCharType="separate"/>
        </w:r>
        <w:r w:rsidR="00273A14">
          <w:rPr>
            <w:noProof/>
            <w:webHidden/>
          </w:rPr>
          <w:t>42</w:t>
        </w:r>
        <w:r w:rsidR="0050268D">
          <w:rPr>
            <w:noProof/>
            <w:webHidden/>
          </w:rPr>
          <w:fldChar w:fldCharType="end"/>
        </w:r>
      </w:hyperlink>
    </w:p>
    <w:p w14:paraId="38A88F5B" w14:textId="77777777" w:rsidR="0050268D" w:rsidRDefault="00A33150">
      <w:pPr>
        <w:pStyle w:val="Obsah1"/>
        <w:rPr>
          <w:rFonts w:asciiTheme="minorHAnsi" w:eastAsiaTheme="minorEastAsia" w:hAnsiTheme="minorHAnsi" w:cstheme="minorBidi"/>
          <w:noProof/>
          <w:sz w:val="22"/>
          <w:szCs w:val="22"/>
          <w:lang w:eastAsia="sk-SK"/>
        </w:rPr>
      </w:pPr>
      <w:hyperlink w:anchor="_Toc459888812" w:history="1">
        <w:r w:rsidR="0050268D" w:rsidRPr="00F53756">
          <w:rPr>
            <w:rStyle w:val="Hypertextovprepojenie"/>
            <w:smallCaps/>
            <w:noProof/>
            <w:lang w:eastAsia="cs-CZ"/>
          </w:rPr>
          <w:t>7.</w:t>
        </w:r>
        <w:r w:rsidR="0050268D">
          <w:rPr>
            <w:rFonts w:asciiTheme="minorHAnsi" w:eastAsiaTheme="minorEastAsia" w:hAnsiTheme="minorHAnsi" w:cstheme="minorBidi"/>
            <w:noProof/>
            <w:sz w:val="22"/>
            <w:szCs w:val="22"/>
            <w:lang w:eastAsia="sk-SK"/>
          </w:rPr>
          <w:tab/>
        </w:r>
        <w:r w:rsidR="0050268D" w:rsidRPr="00F53756">
          <w:rPr>
            <w:rStyle w:val="Hypertextovprepojenie"/>
            <w:smallCaps/>
            <w:noProof/>
            <w:lang w:eastAsia="cs-CZ"/>
          </w:rPr>
          <w:t>Zoznam príloh</w:t>
        </w:r>
        <w:r w:rsidR="0050268D">
          <w:rPr>
            <w:noProof/>
            <w:webHidden/>
          </w:rPr>
          <w:tab/>
        </w:r>
        <w:r w:rsidR="0050268D">
          <w:rPr>
            <w:noProof/>
            <w:webHidden/>
          </w:rPr>
          <w:fldChar w:fldCharType="begin"/>
        </w:r>
        <w:r w:rsidR="0050268D">
          <w:rPr>
            <w:noProof/>
            <w:webHidden/>
          </w:rPr>
          <w:instrText xml:space="preserve"> PAGEREF _Toc459888812 \h </w:instrText>
        </w:r>
        <w:r w:rsidR="0050268D">
          <w:rPr>
            <w:noProof/>
            <w:webHidden/>
          </w:rPr>
        </w:r>
        <w:r w:rsidR="0050268D">
          <w:rPr>
            <w:noProof/>
            <w:webHidden/>
          </w:rPr>
          <w:fldChar w:fldCharType="separate"/>
        </w:r>
        <w:r w:rsidR="00273A14">
          <w:rPr>
            <w:noProof/>
            <w:webHidden/>
          </w:rPr>
          <w:t>48</w:t>
        </w:r>
        <w:r w:rsidR="0050268D">
          <w:rPr>
            <w:noProof/>
            <w:webHidden/>
          </w:rPr>
          <w:fldChar w:fldCharType="end"/>
        </w:r>
      </w:hyperlink>
    </w:p>
    <w:p w14:paraId="28E640E4" w14:textId="77777777" w:rsidR="00BF735B" w:rsidRDefault="00BF735B" w:rsidP="00A87902">
      <w:pPr>
        <w:pStyle w:val="Odsekzoznamu"/>
        <w:spacing w:before="120" w:after="0" w:line="240" w:lineRule="auto"/>
        <w:ind w:left="0"/>
        <w:contextualSpacing w:val="0"/>
        <w:rPr>
          <w:rFonts w:ascii="Times New Roman" w:hAnsi="Times New Roman"/>
          <w:sz w:val="24"/>
          <w:szCs w:val="24"/>
        </w:rPr>
      </w:pPr>
      <w:r>
        <w:rPr>
          <w:rFonts w:ascii="Times New Roman" w:hAnsi="Times New Roman"/>
          <w:sz w:val="24"/>
          <w:szCs w:val="24"/>
        </w:rPr>
        <w:fldChar w:fldCharType="end"/>
      </w:r>
    </w:p>
    <w:p w14:paraId="28E640E5" w14:textId="77777777" w:rsidR="0071059C" w:rsidRDefault="0071059C" w:rsidP="00A87902">
      <w:pPr>
        <w:pStyle w:val="Odsekzoznamu"/>
        <w:spacing w:before="120" w:after="0" w:line="240" w:lineRule="auto"/>
        <w:ind w:left="0"/>
        <w:contextualSpacing w:val="0"/>
        <w:rPr>
          <w:rFonts w:ascii="Times New Roman" w:hAnsi="Times New Roman"/>
          <w:sz w:val="24"/>
          <w:szCs w:val="24"/>
        </w:rPr>
      </w:pPr>
    </w:p>
    <w:p w14:paraId="28E640E6" w14:textId="77777777" w:rsidR="0071059C" w:rsidRDefault="0071059C" w:rsidP="00A87902">
      <w:pPr>
        <w:pStyle w:val="Odsekzoznamu"/>
        <w:spacing w:before="120" w:after="0" w:line="240" w:lineRule="auto"/>
        <w:ind w:left="0"/>
        <w:contextualSpacing w:val="0"/>
        <w:rPr>
          <w:rFonts w:ascii="Times New Roman" w:hAnsi="Times New Roman"/>
          <w:sz w:val="24"/>
          <w:szCs w:val="24"/>
        </w:rPr>
      </w:pPr>
    </w:p>
    <w:p w14:paraId="28E640E7" w14:textId="77777777" w:rsidR="0071059C" w:rsidRDefault="0071059C" w:rsidP="00A87902">
      <w:pPr>
        <w:pStyle w:val="Odsekzoznamu"/>
        <w:spacing w:before="120" w:after="0" w:line="240" w:lineRule="auto"/>
        <w:ind w:left="0"/>
        <w:contextualSpacing w:val="0"/>
        <w:rPr>
          <w:rFonts w:ascii="Times New Roman" w:hAnsi="Times New Roman"/>
          <w:sz w:val="24"/>
          <w:szCs w:val="24"/>
        </w:rPr>
      </w:pPr>
    </w:p>
    <w:p w14:paraId="28E640E8" w14:textId="77777777" w:rsidR="0071059C" w:rsidRDefault="0071059C" w:rsidP="00A87902">
      <w:pPr>
        <w:pStyle w:val="Odsekzoznamu"/>
        <w:spacing w:before="120" w:after="0" w:line="240" w:lineRule="auto"/>
        <w:ind w:left="0"/>
        <w:contextualSpacing w:val="0"/>
        <w:rPr>
          <w:rFonts w:ascii="Times New Roman" w:hAnsi="Times New Roman"/>
          <w:sz w:val="24"/>
          <w:szCs w:val="24"/>
        </w:rPr>
      </w:pPr>
    </w:p>
    <w:p w14:paraId="28E640E9" w14:textId="77777777" w:rsidR="0071059C" w:rsidRDefault="0071059C" w:rsidP="00A87902">
      <w:pPr>
        <w:pStyle w:val="Odsekzoznamu"/>
        <w:spacing w:before="120" w:after="0" w:line="240" w:lineRule="auto"/>
        <w:ind w:left="0"/>
        <w:contextualSpacing w:val="0"/>
        <w:rPr>
          <w:rFonts w:ascii="Times New Roman" w:hAnsi="Times New Roman"/>
          <w:sz w:val="24"/>
          <w:szCs w:val="24"/>
        </w:rPr>
      </w:pPr>
    </w:p>
    <w:p w14:paraId="28E640EA" w14:textId="77777777" w:rsidR="0071059C" w:rsidRDefault="0071059C" w:rsidP="00A87902">
      <w:pPr>
        <w:pStyle w:val="Odsekzoznamu"/>
        <w:spacing w:before="120" w:after="0" w:line="240" w:lineRule="auto"/>
        <w:ind w:left="0"/>
        <w:contextualSpacing w:val="0"/>
        <w:rPr>
          <w:rFonts w:ascii="Times New Roman" w:hAnsi="Times New Roman"/>
          <w:sz w:val="24"/>
          <w:szCs w:val="24"/>
        </w:rPr>
      </w:pPr>
    </w:p>
    <w:p w14:paraId="28E640EB" w14:textId="77777777" w:rsidR="0071059C" w:rsidRDefault="0071059C" w:rsidP="00A87902">
      <w:pPr>
        <w:pStyle w:val="Odsekzoznamu"/>
        <w:spacing w:before="120" w:after="0" w:line="240" w:lineRule="auto"/>
        <w:ind w:left="0"/>
        <w:contextualSpacing w:val="0"/>
        <w:rPr>
          <w:rFonts w:ascii="Times New Roman" w:hAnsi="Times New Roman"/>
          <w:sz w:val="24"/>
          <w:szCs w:val="24"/>
        </w:rPr>
      </w:pPr>
    </w:p>
    <w:p w14:paraId="28E640EC" w14:textId="77777777" w:rsidR="0071059C" w:rsidRDefault="0071059C" w:rsidP="00A87902">
      <w:pPr>
        <w:pStyle w:val="Odsekzoznamu"/>
        <w:spacing w:before="120" w:after="0" w:line="240" w:lineRule="auto"/>
        <w:ind w:left="0"/>
        <w:contextualSpacing w:val="0"/>
        <w:rPr>
          <w:rFonts w:ascii="Times New Roman" w:hAnsi="Times New Roman"/>
          <w:sz w:val="24"/>
          <w:szCs w:val="24"/>
        </w:rPr>
      </w:pPr>
    </w:p>
    <w:p w14:paraId="28E640ED" w14:textId="77777777" w:rsidR="0071059C" w:rsidRDefault="0071059C" w:rsidP="00A87902">
      <w:pPr>
        <w:pStyle w:val="Odsekzoznamu"/>
        <w:spacing w:before="120" w:after="0" w:line="240" w:lineRule="auto"/>
        <w:ind w:left="0"/>
        <w:contextualSpacing w:val="0"/>
        <w:rPr>
          <w:rFonts w:ascii="Times New Roman" w:hAnsi="Times New Roman"/>
          <w:sz w:val="24"/>
          <w:szCs w:val="24"/>
        </w:rPr>
      </w:pPr>
    </w:p>
    <w:p w14:paraId="28E640EE" w14:textId="77777777" w:rsidR="0071059C" w:rsidRDefault="0071059C" w:rsidP="00A87902">
      <w:pPr>
        <w:pStyle w:val="Odsekzoznamu"/>
        <w:spacing w:before="120" w:after="0" w:line="240" w:lineRule="auto"/>
        <w:ind w:left="0"/>
        <w:contextualSpacing w:val="0"/>
        <w:rPr>
          <w:rFonts w:ascii="Times New Roman" w:hAnsi="Times New Roman"/>
          <w:sz w:val="24"/>
          <w:szCs w:val="24"/>
        </w:rPr>
      </w:pPr>
    </w:p>
    <w:p w14:paraId="28E640EF" w14:textId="77777777" w:rsidR="0071059C" w:rsidRDefault="0071059C" w:rsidP="00A87902">
      <w:pPr>
        <w:pStyle w:val="Odsekzoznamu"/>
        <w:spacing w:before="120" w:after="0" w:line="240" w:lineRule="auto"/>
        <w:ind w:left="0"/>
        <w:contextualSpacing w:val="0"/>
        <w:rPr>
          <w:rFonts w:ascii="Times New Roman" w:hAnsi="Times New Roman"/>
          <w:sz w:val="24"/>
          <w:szCs w:val="24"/>
        </w:rPr>
      </w:pPr>
    </w:p>
    <w:p w14:paraId="28E640F0" w14:textId="77777777" w:rsidR="0071059C" w:rsidRDefault="0071059C" w:rsidP="00A87902">
      <w:pPr>
        <w:pStyle w:val="Odsekzoznamu"/>
        <w:spacing w:before="120" w:after="0" w:line="240" w:lineRule="auto"/>
        <w:ind w:left="0"/>
        <w:contextualSpacing w:val="0"/>
        <w:rPr>
          <w:rFonts w:ascii="Times New Roman" w:hAnsi="Times New Roman"/>
          <w:sz w:val="24"/>
          <w:szCs w:val="24"/>
        </w:rPr>
      </w:pPr>
    </w:p>
    <w:p w14:paraId="28E640F1" w14:textId="77777777" w:rsidR="00622B02" w:rsidRDefault="00622B02" w:rsidP="00A87902">
      <w:pPr>
        <w:pStyle w:val="Odsekzoznamu"/>
        <w:spacing w:before="120" w:after="0" w:line="240" w:lineRule="auto"/>
        <w:ind w:left="0"/>
        <w:contextualSpacing w:val="0"/>
        <w:rPr>
          <w:rFonts w:ascii="Times New Roman" w:hAnsi="Times New Roman"/>
          <w:sz w:val="24"/>
          <w:szCs w:val="24"/>
        </w:rPr>
      </w:pPr>
    </w:p>
    <w:p w14:paraId="28E640F2" w14:textId="77777777" w:rsidR="00622B02" w:rsidRDefault="00622B02" w:rsidP="00A87902">
      <w:pPr>
        <w:pStyle w:val="Odsekzoznamu"/>
        <w:spacing w:before="120" w:after="0" w:line="240" w:lineRule="auto"/>
        <w:ind w:left="0"/>
        <w:contextualSpacing w:val="0"/>
        <w:rPr>
          <w:rFonts w:ascii="Times New Roman" w:hAnsi="Times New Roman"/>
          <w:sz w:val="24"/>
          <w:szCs w:val="24"/>
        </w:rPr>
      </w:pPr>
    </w:p>
    <w:p w14:paraId="28E640F3" w14:textId="77777777" w:rsidR="00622B02" w:rsidRDefault="00622B02" w:rsidP="00A87902">
      <w:pPr>
        <w:pStyle w:val="Odsekzoznamu"/>
        <w:spacing w:before="120" w:after="0" w:line="240" w:lineRule="auto"/>
        <w:ind w:left="0"/>
        <w:contextualSpacing w:val="0"/>
        <w:rPr>
          <w:rFonts w:ascii="Times New Roman" w:hAnsi="Times New Roman"/>
          <w:sz w:val="24"/>
          <w:szCs w:val="24"/>
        </w:rPr>
      </w:pPr>
    </w:p>
    <w:p w14:paraId="28E640F6" w14:textId="77777777" w:rsidR="00B1690C" w:rsidRPr="00882F92" w:rsidRDefault="00264C27" w:rsidP="0050268D">
      <w:pPr>
        <w:pStyle w:val="Nadpis1"/>
        <w:spacing w:beforeLines="60" w:before="144" w:afterLines="60" w:after="144"/>
        <w:rPr>
          <w:rFonts w:ascii="Times New Roman" w:hAnsi="Times New Roman" w:cs="Times New Roman"/>
          <w:smallCaps/>
          <w:color w:val="984806" w:themeColor="accent6" w:themeShade="80"/>
          <w:sz w:val="30"/>
          <w:szCs w:val="30"/>
          <w:lang w:eastAsia="cs-CZ"/>
        </w:rPr>
      </w:pPr>
      <w:r>
        <w:rPr>
          <w:rFonts w:ascii="Times New Roman" w:hAnsi="Times New Roman"/>
          <w:sz w:val="24"/>
          <w:szCs w:val="24"/>
        </w:rPr>
        <w:br w:type="page"/>
      </w:r>
      <w:bookmarkStart w:id="3" w:name="_Toc459888803"/>
      <w:r w:rsidR="00882F92">
        <w:rPr>
          <w:rFonts w:ascii="Times New Roman" w:hAnsi="Times New Roman" w:cs="Times New Roman"/>
          <w:smallCaps/>
          <w:color w:val="984806" w:themeColor="accent6" w:themeShade="80"/>
          <w:sz w:val="30"/>
          <w:szCs w:val="30"/>
          <w:lang w:eastAsia="cs-CZ"/>
        </w:rPr>
        <w:lastRenderedPageBreak/>
        <w:t>Úvod</w:t>
      </w:r>
      <w:bookmarkEnd w:id="3"/>
    </w:p>
    <w:p w14:paraId="28E640F7" w14:textId="2C70B2E0" w:rsidR="001951A7" w:rsidRDefault="00FE70EB" w:rsidP="000739BC">
      <w:pPr>
        <w:pStyle w:val="SRKNorm"/>
        <w:spacing w:before="120" w:after="60" w:line="276" w:lineRule="auto"/>
        <w:contextualSpacing w:val="0"/>
      </w:pPr>
      <w:r>
        <w:t xml:space="preserve">Príručka k oprávnenosti </w:t>
      </w:r>
      <w:r w:rsidR="000739BC">
        <w:t>výdavkov (ďalej len „p</w:t>
      </w:r>
      <w:r w:rsidR="001951A7">
        <w:t>ríručka“) Sprostredkovateľského orgánu pre</w:t>
      </w:r>
      <w:r>
        <w:t> </w:t>
      </w:r>
      <w:r w:rsidR="00251DA9">
        <w:t>Operačný program Ľudské zdroje</w:t>
      </w:r>
      <w:r w:rsidR="00940CDA">
        <w:t xml:space="preserve"> (ďalej len „SO“) </w:t>
      </w:r>
      <w:r w:rsidR="000739BC">
        <w:t xml:space="preserve">pre prioritné osi </w:t>
      </w:r>
      <w:r w:rsidR="001951A7">
        <w:t>5 a</w:t>
      </w:r>
      <w:r w:rsidR="000739BC">
        <w:t> </w:t>
      </w:r>
      <w:r w:rsidR="001951A7">
        <w:t>6</w:t>
      </w:r>
      <w:r w:rsidR="000739BC">
        <w:t xml:space="preserve"> (ďalej len „PO“)</w:t>
      </w:r>
      <w:r w:rsidR="001951A7">
        <w:t xml:space="preserve"> je záväzným riadiacim dokumentom, ktorý popisuje pravidlá oprávnenosti výdavkov pre</w:t>
      </w:r>
      <w:r w:rsidR="00940CDA">
        <w:t> </w:t>
      </w:r>
      <w:r w:rsidR="001951A7">
        <w:t>dopytovo</w:t>
      </w:r>
      <w:r w:rsidR="000739BC">
        <w:t>-</w:t>
      </w:r>
      <w:r w:rsidR="00940CDA">
        <w:t xml:space="preserve">orientované projekty a </w:t>
      </w:r>
      <w:r w:rsidR="001951A7">
        <w:t>národné</w:t>
      </w:r>
      <w:r w:rsidR="000739BC">
        <w:t xml:space="preserve"> </w:t>
      </w:r>
      <w:r w:rsidR="001951A7">
        <w:t>projekty</w:t>
      </w:r>
      <w:r w:rsidR="000739BC">
        <w:t>. Príručka je vypracovaná</w:t>
      </w:r>
      <w:r w:rsidR="001951A7">
        <w:t xml:space="preserve"> v zmysle </w:t>
      </w:r>
      <w:r w:rsidR="000739BC">
        <w:t>Zmluvy o vykonávaní časti úloh r</w:t>
      </w:r>
      <w:r w:rsidR="001951A7">
        <w:t xml:space="preserve">iadiaceho orgánu </w:t>
      </w:r>
      <w:r w:rsidR="000739BC">
        <w:t>s</w:t>
      </w:r>
      <w:r w:rsidR="001951A7">
        <w:t>prostredkovateľským orgánom zo dňa 08.07.2015, v súlade s definovaním Centrálneho koordinačného orgánu v Systéme riadenia EŠIF na programové obdobie</w:t>
      </w:r>
      <w:r w:rsidR="000739BC">
        <w:t xml:space="preserve"> </w:t>
      </w:r>
      <w:r w:rsidR="001951A7">
        <w:t>2014-</w:t>
      </w:r>
      <w:r w:rsidR="000739BC">
        <w:t>2</w:t>
      </w:r>
      <w:r w:rsidR="001951A7">
        <w:t xml:space="preserve">020, </w:t>
      </w:r>
      <w:r w:rsidR="001951A7" w:rsidRPr="00AE724D">
        <w:rPr>
          <w:i/>
        </w:rPr>
        <w:t>Metodickým pokynom č. 4 k číselníku oprávne</w:t>
      </w:r>
      <w:r w:rsidR="000739BC" w:rsidRPr="00AE724D">
        <w:rPr>
          <w:i/>
        </w:rPr>
        <w:t>ných výdavkov</w:t>
      </w:r>
      <w:r w:rsidR="000739BC">
        <w:t xml:space="preserve"> </w:t>
      </w:r>
      <w:r w:rsidR="00AE4A29" w:rsidRPr="00921733">
        <w:t>(</w:t>
      </w:r>
      <w:r w:rsidR="00AE4A29">
        <w:rPr>
          <w:i/>
        </w:rPr>
        <w:t>v aktuálnom znení</w:t>
      </w:r>
      <w:r w:rsidR="00AE4A29" w:rsidRPr="00921733">
        <w:t>)</w:t>
      </w:r>
      <w:r w:rsidR="000739BC">
        <w:t xml:space="preserve"> a</w:t>
      </w:r>
      <w:r w:rsidR="001951A7">
        <w:t xml:space="preserve"> </w:t>
      </w:r>
      <w:r w:rsidR="001951A7" w:rsidRPr="00AE724D">
        <w:rPr>
          <w:i/>
        </w:rPr>
        <w:t>Metodickým pokynom č. 6 k pravidlám oprávnenosti pre</w:t>
      </w:r>
      <w:r w:rsidR="00AE724D">
        <w:rPr>
          <w:i/>
        </w:rPr>
        <w:t> </w:t>
      </w:r>
      <w:r w:rsidR="001951A7" w:rsidRPr="00AE724D">
        <w:rPr>
          <w:i/>
        </w:rPr>
        <w:t>najčastejšie sa vyskytujúce skupiny výdavkov</w:t>
      </w:r>
      <w:r w:rsidR="001951A7">
        <w:t xml:space="preserve"> </w:t>
      </w:r>
      <w:r w:rsidR="00AE4A29" w:rsidRPr="00921733">
        <w:t>(</w:t>
      </w:r>
      <w:r w:rsidR="00AE4A29">
        <w:rPr>
          <w:i/>
        </w:rPr>
        <w:t>v aktuálnom znení</w:t>
      </w:r>
      <w:r w:rsidR="00AE4A29" w:rsidRPr="00921733">
        <w:t>)</w:t>
      </w:r>
      <w:r w:rsidR="001951A7">
        <w:t xml:space="preserve">.   </w:t>
      </w:r>
    </w:p>
    <w:p w14:paraId="28E640F8" w14:textId="15EE5B35" w:rsidR="006C57FC" w:rsidRPr="006C57FC" w:rsidRDefault="001951A7" w:rsidP="000739BC">
      <w:pPr>
        <w:pStyle w:val="SRKNorm"/>
        <w:spacing w:before="120" w:after="60" w:line="276" w:lineRule="auto"/>
        <w:contextualSpacing w:val="0"/>
      </w:pPr>
      <w:r>
        <w:t xml:space="preserve">Cieľom </w:t>
      </w:r>
      <w:r w:rsidR="000739BC">
        <w:t>p</w:t>
      </w:r>
      <w:r>
        <w:t>ríručky je definovanie pravidiel oprávnenosti výdavkov pre vytvorenie podmienok pre transparentné, jednoznačné a efektívne posudzovanie oprávnenosti výdavkov projektov zo strany SO v procese schvaľ</w:t>
      </w:r>
      <w:r w:rsidR="000739BC">
        <w:t>ovania a kontroly projektov. V p</w:t>
      </w:r>
      <w:r>
        <w:t>ríručke sú popísané ako všeobecné</w:t>
      </w:r>
      <w:r w:rsidR="000739BC">
        <w:t>,</w:t>
      </w:r>
      <w:r>
        <w:t xml:space="preserve"> tak aj špecifické podmienky oprávnenosti výdavkov, definuje rozdelenie oprávnených výdavkov vo vzťahu k aktivitám projektu (priame výdavky, nepriame výdavky), stanovuje pravidlá oprávnenosti pre najčastejšie sa vyskytujúce výdavky v rámci projektov realizovaných prostredníctvom prioritnej osi PO</w:t>
      </w:r>
      <w:r w:rsidR="000739BC">
        <w:t xml:space="preserve"> </w:t>
      </w:r>
      <w:r>
        <w:t>5 a</w:t>
      </w:r>
      <w:r w:rsidR="000739BC">
        <w:t> </w:t>
      </w:r>
      <w:r>
        <w:t>PO</w:t>
      </w:r>
      <w:r w:rsidR="000739BC">
        <w:t xml:space="preserve"> </w:t>
      </w:r>
      <w:r>
        <w:t xml:space="preserve">6 OP ĽZ a kategorizuje oprávnené výdavky na triedy, skupiny a </w:t>
      </w:r>
      <w:r w:rsidRPr="000739BC">
        <w:t xml:space="preserve">typy </w:t>
      </w:r>
      <w:r w:rsidRPr="000739BC">
        <w:rPr>
          <w:i/>
        </w:rPr>
        <w:t>(Príloha č. 1</w:t>
      </w:r>
      <w:r w:rsidRPr="000739BC">
        <w:t xml:space="preserve"> - </w:t>
      </w:r>
      <w:r w:rsidRPr="000739BC">
        <w:rPr>
          <w:i/>
          <w:iCs/>
        </w:rPr>
        <w:t>Číselník oprávnených výdavkov</w:t>
      </w:r>
      <w:r w:rsidRPr="000739BC">
        <w:t>).</w:t>
      </w:r>
      <w:r>
        <w:t xml:space="preserve"> Príručka taktiež definuje základné nástroje na zabezpečenie hospodárnosti výdavkov s dôrazom na finančné limity (</w:t>
      </w:r>
      <w:r w:rsidR="000739BC" w:rsidRPr="00115115">
        <w:rPr>
          <w:i/>
        </w:rPr>
        <w:t>Príloha č. 2 – Finančné</w:t>
      </w:r>
      <w:r w:rsidR="000739BC" w:rsidRPr="00F12E6F">
        <w:rPr>
          <w:i/>
        </w:rPr>
        <w:t xml:space="preserve"> a percentuálne limity</w:t>
      </w:r>
      <w:r>
        <w:t xml:space="preserve">). </w:t>
      </w:r>
      <w:r w:rsidR="00D00522">
        <w:t>Stanovenie jednotkových cien v prípade projektov PO</w:t>
      </w:r>
      <w:r w:rsidR="003C5F02">
        <w:t xml:space="preserve"> </w:t>
      </w:r>
      <w:r w:rsidR="00D00522">
        <w:t>5 a benchmarkov v prípade projektov PO</w:t>
      </w:r>
      <w:r w:rsidR="003C5F02">
        <w:t xml:space="preserve"> </w:t>
      </w:r>
      <w:r w:rsidR="00D00522">
        <w:t xml:space="preserve">6 bude špecifikované v príslušných výzvach/vyzvaniach. </w:t>
      </w:r>
      <w:r w:rsidR="000739BC">
        <w:t>V p</w:t>
      </w:r>
      <w:r w:rsidR="006C57FC" w:rsidRPr="006C57FC">
        <w:t>ríručke sa zároveň uvádzajú výdavky, ktoré sú v súvislost</w:t>
      </w:r>
      <w:r w:rsidR="00940CDA">
        <w:t xml:space="preserve">i s implementáciou aktivít PO 5 a PO </w:t>
      </w:r>
      <w:r w:rsidR="006C57FC" w:rsidRPr="006C57FC">
        <w:t>6 neoprávnené.</w:t>
      </w:r>
    </w:p>
    <w:p w14:paraId="28E640F9" w14:textId="77777777" w:rsidR="001951A7" w:rsidRDefault="001951A7" w:rsidP="000739BC">
      <w:pPr>
        <w:pStyle w:val="SRKNorm"/>
        <w:spacing w:before="120" w:after="60" w:line="276" w:lineRule="auto"/>
        <w:contextualSpacing w:val="0"/>
        <w:rPr>
          <w:sz w:val="20"/>
          <w:szCs w:val="20"/>
        </w:rPr>
      </w:pPr>
      <w:r w:rsidRPr="00106AED">
        <w:t xml:space="preserve">Za interpretáciu oprávnenosti výdavkov v súlade s touto </w:t>
      </w:r>
      <w:r w:rsidR="00A37E6D" w:rsidRPr="00106AED">
        <w:t>p</w:t>
      </w:r>
      <w:r w:rsidRPr="00106AED">
        <w:t>ríručkou zodpovedá SO, ktorý si vyhradzuje právo v prípade potr</w:t>
      </w:r>
      <w:r w:rsidR="00A37E6D" w:rsidRPr="00106AED">
        <w:t>eby informácie uvedené v tejto p</w:t>
      </w:r>
      <w:r w:rsidRPr="00106AED">
        <w:t>ríručke upraviť, doplniť alebo aktualizovať, a to najmä v súlade s potrebami vyhlasovaných výziev/vyzvaní na</w:t>
      </w:r>
      <w:r w:rsidR="00A37E6D" w:rsidRPr="00106AED">
        <w:t> </w:t>
      </w:r>
      <w:r w:rsidRPr="00106AED">
        <w:t xml:space="preserve">predkladanie </w:t>
      </w:r>
      <w:r w:rsidR="00251DA9" w:rsidRPr="00106AED">
        <w:t>žiadostí o poskytnutie nenávratného finančného príspevku (ďalej aj „ŽoNFP“)</w:t>
      </w:r>
      <w:r w:rsidRPr="00106AED">
        <w:t>. O aktualizácii</w:t>
      </w:r>
      <w:r>
        <w:t xml:space="preserve"> </w:t>
      </w:r>
      <w:r w:rsidR="00A37E6D">
        <w:t>p</w:t>
      </w:r>
      <w:r>
        <w:t xml:space="preserve">ríručky bude SO informovať žiadateľov/prijímateľov na webovom sídle </w:t>
      </w:r>
      <w:r w:rsidRPr="001951A7">
        <w:t>SO (</w:t>
      </w:r>
      <w:hyperlink r:id="rId13" w:history="1">
        <w:r w:rsidRPr="001951A7">
          <w:rPr>
            <w:rStyle w:val="Hypertextovprepojenie"/>
            <w:rFonts w:eastAsiaTheme="minorEastAsia"/>
            <w:noProof/>
          </w:rPr>
          <w:t>www.minv.sk/?OPLZ</w:t>
        </w:r>
      </w:hyperlink>
      <w:r w:rsidRPr="001951A7">
        <w:rPr>
          <w:rStyle w:val="Hypertextovprepojenie"/>
        </w:rPr>
        <w:t>)</w:t>
      </w:r>
      <w:r w:rsidRPr="001951A7">
        <w:t>.</w:t>
      </w:r>
    </w:p>
    <w:p w14:paraId="28E640FA" w14:textId="77777777" w:rsidR="001951A7" w:rsidRDefault="001951A7" w:rsidP="00A37E6D">
      <w:pPr>
        <w:pStyle w:val="SRKNorm"/>
        <w:shd w:val="clear" w:color="auto" w:fill="FBD4B4" w:themeFill="accent6" w:themeFillTint="66"/>
        <w:spacing w:before="120" w:after="60" w:line="276" w:lineRule="auto"/>
        <w:contextualSpacing w:val="0"/>
      </w:pPr>
      <w:r w:rsidRPr="00264C27">
        <w:t xml:space="preserve">Informácie, ako aj pravidlá k dokladovaniu, účtovaniu a úhrade oprávnených výdavkov na strane prijímateľa sú detailne popísané v </w:t>
      </w:r>
      <w:r w:rsidRPr="00264C27">
        <w:rPr>
          <w:b/>
          <w:bCs/>
          <w:i/>
          <w:iCs/>
        </w:rPr>
        <w:t>Príručke pre prijímateľa.</w:t>
      </w:r>
    </w:p>
    <w:p w14:paraId="28E640FB" w14:textId="77777777" w:rsidR="0057029B" w:rsidRPr="008E7B01" w:rsidRDefault="0057029B" w:rsidP="00A87902">
      <w:pPr>
        <w:spacing w:before="120" w:after="60" w:line="252" w:lineRule="auto"/>
        <w:jc w:val="both"/>
        <w:rPr>
          <w:rFonts w:ascii="Times New Roman" w:hAnsi="Times New Roman"/>
          <w:strike/>
          <w:sz w:val="24"/>
          <w:szCs w:val="24"/>
        </w:rPr>
      </w:pPr>
    </w:p>
    <w:p w14:paraId="28E640FC" w14:textId="77777777" w:rsidR="00930902" w:rsidRDefault="00930902" w:rsidP="00A87902">
      <w:pPr>
        <w:spacing w:before="120" w:after="60"/>
        <w:rPr>
          <w:rFonts w:ascii="Times New Roman" w:hAnsi="Times New Roman"/>
          <w:b/>
          <w:sz w:val="32"/>
          <w:szCs w:val="24"/>
        </w:rPr>
      </w:pPr>
      <w:r>
        <w:rPr>
          <w:rFonts w:ascii="Times New Roman" w:hAnsi="Times New Roman"/>
          <w:b/>
          <w:sz w:val="32"/>
          <w:szCs w:val="24"/>
        </w:rPr>
        <w:br w:type="page"/>
      </w:r>
    </w:p>
    <w:p w14:paraId="28E640FD" w14:textId="77777777" w:rsidR="00905EC4" w:rsidRPr="002F660D" w:rsidRDefault="00784A38" w:rsidP="00C57592">
      <w:pPr>
        <w:pStyle w:val="Nadpis1"/>
        <w:numPr>
          <w:ilvl w:val="0"/>
          <w:numId w:val="78"/>
        </w:numPr>
        <w:spacing w:beforeLines="60" w:before="144" w:afterLines="60" w:after="144"/>
        <w:ind w:left="567" w:hanging="567"/>
        <w:rPr>
          <w:rFonts w:ascii="Times New Roman" w:hAnsi="Times New Roman" w:cs="Times New Roman"/>
          <w:smallCaps/>
          <w:color w:val="984806" w:themeColor="accent6" w:themeShade="80"/>
          <w:sz w:val="30"/>
          <w:szCs w:val="30"/>
          <w:lang w:eastAsia="cs-CZ"/>
        </w:rPr>
      </w:pPr>
      <w:bookmarkStart w:id="4" w:name="_Toc459888804"/>
      <w:r w:rsidRPr="002F660D">
        <w:rPr>
          <w:rFonts w:ascii="Times New Roman" w:hAnsi="Times New Roman" w:cs="Times New Roman"/>
          <w:smallCaps/>
          <w:color w:val="984806" w:themeColor="accent6" w:themeShade="80"/>
          <w:sz w:val="30"/>
          <w:szCs w:val="30"/>
          <w:lang w:eastAsia="cs-CZ"/>
        </w:rPr>
        <w:lastRenderedPageBreak/>
        <w:t>Podmienky</w:t>
      </w:r>
      <w:r w:rsidR="00905EC4" w:rsidRPr="002F660D">
        <w:rPr>
          <w:rFonts w:ascii="Times New Roman" w:hAnsi="Times New Roman" w:cs="Times New Roman"/>
          <w:smallCaps/>
          <w:color w:val="984806" w:themeColor="accent6" w:themeShade="80"/>
          <w:sz w:val="30"/>
          <w:szCs w:val="30"/>
          <w:lang w:eastAsia="cs-CZ"/>
        </w:rPr>
        <w:t xml:space="preserve"> oprávnenosti výdavkov</w:t>
      </w:r>
      <w:bookmarkEnd w:id="4"/>
    </w:p>
    <w:p w14:paraId="28E640FE" w14:textId="40DCEE20" w:rsidR="0082038C" w:rsidRDefault="00630CD8" w:rsidP="00D82DA9">
      <w:pPr>
        <w:pStyle w:val="SRKNorm"/>
        <w:spacing w:before="120" w:after="60" w:line="276" w:lineRule="auto"/>
        <w:contextualSpacing w:val="0"/>
      </w:pPr>
      <w:r w:rsidRPr="00062976">
        <w:t xml:space="preserve">Pravidlá </w:t>
      </w:r>
      <w:r w:rsidRPr="001951A7">
        <w:t>oprávnenosti</w:t>
      </w:r>
      <w:r w:rsidRPr="00062976">
        <w:t xml:space="preserve"> výdavkov sú stanovené na vnútroštátnej úrovni v</w:t>
      </w:r>
      <w:r w:rsidR="006628B4">
        <w:t xml:space="preserve"> </w:t>
      </w:r>
      <w:r w:rsidRPr="00062976">
        <w:t>súlade s</w:t>
      </w:r>
      <w:r w:rsidR="00B724B5">
        <w:t> </w:t>
      </w:r>
      <w:r w:rsidRPr="00062976">
        <w:t>čl.</w:t>
      </w:r>
      <w:r w:rsidR="00B724B5">
        <w:t> </w:t>
      </w:r>
      <w:r w:rsidRPr="00062976">
        <w:t>65</w:t>
      </w:r>
      <w:r w:rsidR="00B724B5">
        <w:t> </w:t>
      </w:r>
      <w:r w:rsidRPr="00062976">
        <w:t>ods.</w:t>
      </w:r>
      <w:r w:rsidR="00B724B5">
        <w:t> </w:t>
      </w:r>
      <w:r w:rsidRPr="00062976">
        <w:t>1</w:t>
      </w:r>
      <w:r w:rsidR="00B724B5">
        <w:t> </w:t>
      </w:r>
      <w:r w:rsidRPr="00062976">
        <w:t>Nariadenia Európskeho parlamentu a Rady (EÚ) č. 1303/2013 zo 17. decembra 2013 (ďalej len „všeobecné nariadenie“) s ohľadom na platnú národnú legislatívu</w:t>
      </w:r>
      <w:r w:rsidR="00377D63" w:rsidRPr="00062976">
        <w:t>,</w:t>
      </w:r>
      <w:r w:rsidRPr="00062976">
        <w:t xml:space="preserve"> najmä zákon o</w:t>
      </w:r>
      <w:r w:rsidR="00B724B5">
        <w:t> </w:t>
      </w:r>
      <w:r w:rsidRPr="00062976">
        <w:t>rozpočtových pravidlách</w:t>
      </w:r>
      <w:r w:rsidR="0074272C">
        <w:t xml:space="preserve"> verejnej správy</w:t>
      </w:r>
      <w:r w:rsidR="0074272C">
        <w:rPr>
          <w:rStyle w:val="Odkaznapoznmkupodiarou"/>
        </w:rPr>
        <w:footnoteReference w:id="2"/>
      </w:r>
      <w:r w:rsidR="0074272C">
        <w:t xml:space="preserve"> </w:t>
      </w:r>
      <w:r w:rsidR="00F85249">
        <w:t>(ďalej len „zákon o rozpočtových pravidlách“)</w:t>
      </w:r>
      <w:r w:rsidRPr="00062976">
        <w:t>, zákon o</w:t>
      </w:r>
      <w:r w:rsidR="00062976">
        <w:t> </w:t>
      </w:r>
      <w:r w:rsidRPr="00062976">
        <w:t>účtovníctve</w:t>
      </w:r>
      <w:r w:rsidR="0074272C">
        <w:rPr>
          <w:rStyle w:val="Odkaznapoznmkupodiarou"/>
        </w:rPr>
        <w:footnoteReference w:id="3"/>
      </w:r>
      <w:r w:rsidR="0074272C">
        <w:t xml:space="preserve"> </w:t>
      </w:r>
      <w:r w:rsidRPr="00062976">
        <w:t>a zákon o rozpočtových pravidlách územnej samosprávy</w:t>
      </w:r>
      <w:r w:rsidR="0074272C">
        <w:rPr>
          <w:rStyle w:val="Odkaznapoznmkupodiarou"/>
        </w:rPr>
        <w:footnoteReference w:id="4"/>
      </w:r>
      <w:r w:rsidRPr="00062976">
        <w:t>, okrem prípadov, keď</w:t>
      </w:r>
      <w:r w:rsidR="00062976">
        <w:t> </w:t>
      </w:r>
      <w:r w:rsidRPr="00062976">
        <w:t>sú</w:t>
      </w:r>
      <w:r w:rsidR="00062976">
        <w:t> </w:t>
      </w:r>
      <w:r w:rsidRPr="00062976">
        <w:t>stanovené osobitné pravidlá vo všeobecnom nariadení</w:t>
      </w:r>
      <w:r w:rsidRPr="00630CD8">
        <w:t xml:space="preserve"> alebo pravidiel pre jednotlivé fondy. </w:t>
      </w:r>
    </w:p>
    <w:p w14:paraId="28E640FF" w14:textId="77777777" w:rsidR="00A015F3" w:rsidRPr="00E2108B" w:rsidRDefault="00A015F3" w:rsidP="00C57592">
      <w:pPr>
        <w:pStyle w:val="Nadpis1"/>
        <w:numPr>
          <w:ilvl w:val="1"/>
          <w:numId w:val="79"/>
        </w:numPr>
        <w:spacing w:beforeLines="60" w:before="144" w:afterLines="60" w:after="144"/>
        <w:ind w:left="567" w:hanging="567"/>
        <w:rPr>
          <w:rFonts w:ascii="Times New Roman" w:hAnsi="Times New Roman" w:cs="Times New Roman"/>
          <w:color w:val="984806" w:themeColor="accent6" w:themeShade="80"/>
          <w:sz w:val="26"/>
          <w:szCs w:val="26"/>
          <w:lang w:eastAsia="cs-CZ"/>
        </w:rPr>
      </w:pPr>
      <w:bookmarkStart w:id="5" w:name="_Toc459888805"/>
      <w:r w:rsidRPr="00E2108B">
        <w:rPr>
          <w:rFonts w:ascii="Times New Roman" w:hAnsi="Times New Roman" w:cs="Times New Roman"/>
          <w:color w:val="984806" w:themeColor="accent6" w:themeShade="80"/>
          <w:sz w:val="26"/>
          <w:szCs w:val="26"/>
          <w:lang w:eastAsia="cs-CZ"/>
        </w:rPr>
        <w:t xml:space="preserve">Všeobecné </w:t>
      </w:r>
      <w:r w:rsidR="00E2108B" w:rsidRPr="00E2108B">
        <w:rPr>
          <w:rFonts w:ascii="Times New Roman" w:hAnsi="Times New Roman" w:cs="Times New Roman"/>
          <w:color w:val="984806" w:themeColor="accent6" w:themeShade="80"/>
          <w:sz w:val="26"/>
          <w:szCs w:val="26"/>
          <w:lang w:eastAsia="cs-CZ"/>
        </w:rPr>
        <w:t>podmienky oprávnenosti výdavkov</w:t>
      </w:r>
      <w:bookmarkEnd w:id="5"/>
    </w:p>
    <w:p w14:paraId="28E64100" w14:textId="77777777" w:rsidR="0082038C" w:rsidRPr="00062976" w:rsidRDefault="0082038C" w:rsidP="00A87902">
      <w:pPr>
        <w:pStyle w:val="SRKNorm"/>
        <w:spacing w:before="240" w:after="0" w:line="276" w:lineRule="auto"/>
        <w:contextualSpacing w:val="0"/>
        <w:rPr>
          <w:b/>
        </w:rPr>
      </w:pPr>
      <w:r w:rsidRPr="00062976">
        <w:rPr>
          <w:b/>
        </w:rPr>
        <w:t>Vecná oprávnenosť výdavkov</w:t>
      </w:r>
    </w:p>
    <w:p w14:paraId="28E64101" w14:textId="77777777" w:rsidR="00630CD8" w:rsidRPr="00746726" w:rsidRDefault="00630CD8" w:rsidP="00F70417">
      <w:pPr>
        <w:pStyle w:val="SRKNorm"/>
        <w:spacing w:before="120" w:after="60" w:line="276" w:lineRule="auto"/>
        <w:contextualSpacing w:val="0"/>
      </w:pPr>
      <w:r w:rsidRPr="00746726">
        <w:t>Z hľadiska vecnej oprávnenosti musí výdavok spĺňať nasledujúce podmienky:</w:t>
      </w:r>
    </w:p>
    <w:p w14:paraId="28E64102" w14:textId="6877E0F0" w:rsidR="00630CD8" w:rsidRPr="002D6B06" w:rsidRDefault="00630CD8" w:rsidP="00C57592">
      <w:pPr>
        <w:numPr>
          <w:ilvl w:val="0"/>
          <w:numId w:val="15"/>
        </w:numPr>
        <w:tabs>
          <w:tab w:val="left" w:pos="567"/>
        </w:tabs>
        <w:spacing w:before="120" w:after="60"/>
        <w:ind w:left="567" w:hanging="283"/>
        <w:jc w:val="both"/>
        <w:rPr>
          <w:rFonts w:ascii="Times New Roman" w:hAnsi="Times New Roman"/>
          <w:sz w:val="24"/>
          <w:szCs w:val="24"/>
        </w:rPr>
      </w:pPr>
      <w:r w:rsidRPr="00746726">
        <w:rPr>
          <w:rFonts w:ascii="Times New Roman" w:hAnsi="Times New Roman"/>
          <w:sz w:val="24"/>
          <w:szCs w:val="24"/>
        </w:rPr>
        <w:t xml:space="preserve">výdavok je v súlade s platnými všeobecne záväznými právnymi predpismi (napr. zákon o rozpočtových </w:t>
      </w:r>
      <w:r w:rsidRPr="002D6B06">
        <w:rPr>
          <w:rFonts w:ascii="Times New Roman" w:hAnsi="Times New Roman"/>
          <w:sz w:val="24"/>
          <w:szCs w:val="24"/>
        </w:rPr>
        <w:t xml:space="preserve">pravidlách, </w:t>
      </w:r>
      <w:r w:rsidR="00627194" w:rsidRPr="002D6B06">
        <w:rPr>
          <w:rFonts w:ascii="Times New Roman" w:hAnsi="Times New Roman"/>
          <w:sz w:val="24"/>
        </w:rPr>
        <w:t xml:space="preserve"> zákon o verejnom obstarávaní</w:t>
      </w:r>
      <w:r w:rsidR="00882F92">
        <w:rPr>
          <w:rStyle w:val="Odkaznapoznmkupodiarou"/>
          <w:rFonts w:ascii="Times New Roman" w:hAnsi="Times New Roman"/>
          <w:sz w:val="24"/>
          <w:szCs w:val="24"/>
        </w:rPr>
        <w:footnoteReference w:id="5"/>
      </w:r>
      <w:r w:rsidRPr="002D6B06">
        <w:rPr>
          <w:rFonts w:ascii="Times New Roman" w:hAnsi="Times New Roman"/>
          <w:sz w:val="24"/>
          <w:szCs w:val="24"/>
        </w:rPr>
        <w:t>, zákon o štátnej pomoci</w:t>
      </w:r>
      <w:r w:rsidR="00882F92">
        <w:rPr>
          <w:rStyle w:val="Odkaznapoznmkupodiarou"/>
          <w:rFonts w:ascii="Times New Roman" w:hAnsi="Times New Roman"/>
          <w:sz w:val="24"/>
          <w:szCs w:val="24"/>
        </w:rPr>
        <w:footnoteReference w:id="6"/>
      </w:r>
      <w:r w:rsidRPr="002D6B06">
        <w:rPr>
          <w:rFonts w:ascii="Times New Roman" w:hAnsi="Times New Roman"/>
          <w:sz w:val="24"/>
          <w:szCs w:val="24"/>
        </w:rPr>
        <w:t>, zákonník práce</w:t>
      </w:r>
      <w:r w:rsidR="00882F92">
        <w:rPr>
          <w:rStyle w:val="Odkaznapoznmkupodiarou"/>
          <w:rFonts w:ascii="Times New Roman" w:hAnsi="Times New Roman"/>
          <w:sz w:val="24"/>
          <w:szCs w:val="24"/>
        </w:rPr>
        <w:footnoteReference w:id="7"/>
      </w:r>
      <w:r w:rsidR="007A34D5">
        <w:rPr>
          <w:rFonts w:ascii="Times New Roman" w:hAnsi="Times New Roman"/>
          <w:sz w:val="24"/>
          <w:szCs w:val="24"/>
        </w:rPr>
        <w:t>,</w:t>
      </w:r>
      <w:r w:rsidR="005B1518">
        <w:rPr>
          <w:rFonts w:ascii="Times New Roman" w:hAnsi="Times New Roman"/>
          <w:sz w:val="24"/>
          <w:szCs w:val="24"/>
        </w:rPr>
        <w:t xml:space="preserve"> </w:t>
      </w:r>
      <w:r w:rsidR="007A34D5">
        <w:rPr>
          <w:rFonts w:ascii="Times New Roman" w:hAnsi="Times New Roman"/>
          <w:sz w:val="24"/>
          <w:szCs w:val="24"/>
        </w:rPr>
        <w:t>zákon o DPH</w:t>
      </w:r>
      <w:r w:rsidR="00882F92">
        <w:rPr>
          <w:rStyle w:val="Odkaznapoznmkupodiarou"/>
          <w:rFonts w:ascii="Times New Roman" w:hAnsi="Times New Roman"/>
          <w:sz w:val="24"/>
          <w:szCs w:val="24"/>
        </w:rPr>
        <w:footnoteReference w:id="8"/>
      </w:r>
      <w:r w:rsidR="007A34D5">
        <w:rPr>
          <w:rFonts w:ascii="Times New Roman" w:hAnsi="Times New Roman"/>
          <w:sz w:val="24"/>
          <w:szCs w:val="24"/>
        </w:rPr>
        <w:t>, zákon o účtovníctve)</w:t>
      </w:r>
      <w:r w:rsidR="00882F92">
        <w:rPr>
          <w:rFonts w:ascii="Times New Roman" w:hAnsi="Times New Roman"/>
          <w:sz w:val="24"/>
          <w:szCs w:val="24"/>
        </w:rPr>
        <w:t xml:space="preserve"> </w:t>
      </w:r>
      <w:r w:rsidR="00882F92" w:rsidRPr="00882F92">
        <w:rPr>
          <w:rFonts w:ascii="Times New Roman" w:hAnsi="Times New Roman"/>
          <w:sz w:val="24"/>
          <w:szCs w:val="24"/>
        </w:rPr>
        <w:t>a podmienkami definovanými vo</w:t>
      </w:r>
      <w:r w:rsidR="00882F92">
        <w:rPr>
          <w:rFonts w:ascii="Times New Roman" w:hAnsi="Times New Roman"/>
          <w:sz w:val="24"/>
          <w:szCs w:val="24"/>
        </w:rPr>
        <w:t> </w:t>
      </w:r>
      <w:r w:rsidR="00882F92" w:rsidRPr="00882F92">
        <w:rPr>
          <w:rFonts w:ascii="Times New Roman" w:hAnsi="Times New Roman"/>
          <w:sz w:val="24"/>
          <w:szCs w:val="24"/>
        </w:rPr>
        <w:t>výzve</w:t>
      </w:r>
      <w:r w:rsidR="001D0CE2">
        <w:rPr>
          <w:rFonts w:ascii="Times New Roman" w:hAnsi="Times New Roman"/>
          <w:sz w:val="24"/>
          <w:szCs w:val="24"/>
        </w:rPr>
        <w:t>/vyzvaní</w:t>
      </w:r>
      <w:r w:rsidR="00882F92" w:rsidRPr="00882F92">
        <w:rPr>
          <w:rFonts w:ascii="Times New Roman" w:hAnsi="Times New Roman"/>
          <w:sz w:val="24"/>
          <w:szCs w:val="24"/>
        </w:rPr>
        <w:t xml:space="preserve"> na predkladanie </w:t>
      </w:r>
      <w:r w:rsidR="00882F92">
        <w:rPr>
          <w:rFonts w:ascii="Times New Roman" w:hAnsi="Times New Roman"/>
          <w:sz w:val="24"/>
          <w:szCs w:val="24"/>
        </w:rPr>
        <w:t>ŽoNFP</w:t>
      </w:r>
      <w:r w:rsidRPr="00882F92">
        <w:rPr>
          <w:rFonts w:ascii="Times New Roman" w:hAnsi="Times New Roman"/>
          <w:sz w:val="24"/>
          <w:szCs w:val="24"/>
        </w:rPr>
        <w:t>;</w:t>
      </w:r>
    </w:p>
    <w:p w14:paraId="28E64103" w14:textId="77777777" w:rsidR="00630CD8" w:rsidRPr="00746726" w:rsidRDefault="00630CD8" w:rsidP="00C57592">
      <w:pPr>
        <w:numPr>
          <w:ilvl w:val="0"/>
          <w:numId w:val="15"/>
        </w:numPr>
        <w:tabs>
          <w:tab w:val="left" w:pos="567"/>
        </w:tabs>
        <w:spacing w:before="120" w:after="60"/>
        <w:ind w:left="567" w:hanging="283"/>
        <w:jc w:val="both"/>
        <w:rPr>
          <w:rFonts w:ascii="Times New Roman" w:hAnsi="Times New Roman"/>
          <w:sz w:val="24"/>
          <w:szCs w:val="24"/>
        </w:rPr>
      </w:pPr>
      <w:r w:rsidRPr="005E7976">
        <w:rPr>
          <w:rFonts w:ascii="Times New Roman" w:hAnsi="Times New Roman"/>
          <w:sz w:val="24"/>
          <w:szCs w:val="24"/>
        </w:rPr>
        <w:t>výdavok je vynaložený na projekt (existencia priameho spojenia s projektom)</w:t>
      </w:r>
      <w:r w:rsidR="005B1518">
        <w:rPr>
          <w:rFonts w:ascii="Times New Roman" w:hAnsi="Times New Roman"/>
          <w:sz w:val="24"/>
          <w:szCs w:val="24"/>
        </w:rPr>
        <w:t>,</w:t>
      </w:r>
      <w:r w:rsidRPr="005E7976">
        <w:rPr>
          <w:rFonts w:ascii="Times New Roman" w:hAnsi="Times New Roman"/>
          <w:sz w:val="24"/>
          <w:szCs w:val="24"/>
        </w:rPr>
        <w:t xml:space="preserve"> schválený </w:t>
      </w:r>
      <w:r w:rsidR="007A34D5">
        <w:rPr>
          <w:rFonts w:ascii="Times New Roman" w:hAnsi="Times New Roman"/>
          <w:sz w:val="24"/>
          <w:szCs w:val="24"/>
        </w:rPr>
        <w:t>SO</w:t>
      </w:r>
      <w:r w:rsidRPr="005E7976">
        <w:rPr>
          <w:rFonts w:ascii="Times New Roman" w:hAnsi="Times New Roman"/>
          <w:sz w:val="24"/>
          <w:szCs w:val="24"/>
        </w:rPr>
        <w:t xml:space="preserve"> a</w:t>
      </w:r>
      <w:r w:rsidR="007A34D5">
        <w:rPr>
          <w:rFonts w:ascii="Times New Roman" w:hAnsi="Times New Roman"/>
          <w:sz w:val="24"/>
          <w:szCs w:val="24"/>
        </w:rPr>
        <w:t> </w:t>
      </w:r>
      <w:r w:rsidRPr="005E7976">
        <w:rPr>
          <w:rFonts w:ascii="Times New Roman" w:hAnsi="Times New Roman"/>
          <w:sz w:val="24"/>
          <w:szCs w:val="24"/>
        </w:rPr>
        <w:t xml:space="preserve">realizovaný v zmysle podmienok výzvy/vyzvania, </w:t>
      </w:r>
      <w:r w:rsidR="007A34D5">
        <w:rPr>
          <w:rFonts w:ascii="Times New Roman" w:hAnsi="Times New Roman"/>
          <w:sz w:val="24"/>
          <w:szCs w:val="24"/>
        </w:rPr>
        <w:t xml:space="preserve">prípadne </w:t>
      </w:r>
      <w:r w:rsidRPr="005E7976">
        <w:rPr>
          <w:rFonts w:ascii="Times New Roman" w:hAnsi="Times New Roman"/>
          <w:sz w:val="24"/>
          <w:szCs w:val="24"/>
        </w:rPr>
        <w:t>podmienok schémy</w:t>
      </w:r>
      <w:r w:rsidR="007A34D5">
        <w:rPr>
          <w:rFonts w:ascii="Times New Roman" w:hAnsi="Times New Roman"/>
          <w:sz w:val="24"/>
          <w:szCs w:val="24"/>
        </w:rPr>
        <w:t xml:space="preserve"> štátnej pomoci, prípadne </w:t>
      </w:r>
      <w:r w:rsidRPr="005E7976">
        <w:rPr>
          <w:rFonts w:ascii="Times New Roman" w:hAnsi="Times New Roman"/>
          <w:sz w:val="24"/>
          <w:szCs w:val="24"/>
        </w:rPr>
        <w:t>pomoci de minimis, ktoré tvoria neoddeliteľnú súčasť výzvy</w:t>
      </w:r>
      <w:r w:rsidR="005B1518">
        <w:rPr>
          <w:rFonts w:ascii="Times New Roman" w:hAnsi="Times New Roman"/>
          <w:sz w:val="24"/>
          <w:szCs w:val="24"/>
        </w:rPr>
        <w:t>/vyzvania</w:t>
      </w:r>
      <w:r w:rsidRPr="005E7976">
        <w:rPr>
          <w:rFonts w:ascii="Times New Roman" w:hAnsi="Times New Roman"/>
          <w:sz w:val="24"/>
          <w:szCs w:val="24"/>
        </w:rPr>
        <w:t xml:space="preserve">, </w:t>
      </w:r>
      <w:r w:rsidRPr="00FA1973">
        <w:rPr>
          <w:rFonts w:ascii="Times New Roman" w:hAnsi="Times New Roman"/>
          <w:sz w:val="24"/>
          <w:szCs w:val="24"/>
        </w:rPr>
        <w:t xml:space="preserve">podmienok zmluvy o NFP, resp. rozhodnutia o schválení </w:t>
      </w:r>
      <w:r w:rsidR="00106AED">
        <w:rPr>
          <w:rFonts w:ascii="Times New Roman" w:hAnsi="Times New Roman"/>
          <w:sz w:val="24"/>
          <w:szCs w:val="24"/>
        </w:rPr>
        <w:t>ŽoNFP</w:t>
      </w:r>
      <w:r w:rsidRPr="002D6B06">
        <w:rPr>
          <w:rFonts w:ascii="Times New Roman" w:hAnsi="Times New Roman"/>
          <w:sz w:val="24"/>
          <w:szCs w:val="24"/>
        </w:rPr>
        <w:t xml:space="preserve"> v</w:t>
      </w:r>
      <w:r w:rsidR="00D92743">
        <w:rPr>
          <w:rFonts w:ascii="Times New Roman" w:hAnsi="Times New Roman"/>
          <w:sz w:val="24"/>
          <w:szCs w:val="24"/>
        </w:rPr>
        <w:t> </w:t>
      </w:r>
      <w:r w:rsidRPr="002D6B06">
        <w:rPr>
          <w:rFonts w:ascii="Times New Roman" w:hAnsi="Times New Roman"/>
          <w:sz w:val="24"/>
          <w:szCs w:val="24"/>
        </w:rPr>
        <w:t xml:space="preserve"> p</w:t>
      </w:r>
      <w:r w:rsidRPr="00746726">
        <w:rPr>
          <w:rFonts w:ascii="Times New Roman" w:hAnsi="Times New Roman"/>
          <w:sz w:val="24"/>
          <w:szCs w:val="24"/>
        </w:rPr>
        <w:t xml:space="preserve">rípadoch, ak </w:t>
      </w:r>
      <w:r w:rsidR="007A34D5">
        <w:rPr>
          <w:rFonts w:ascii="Times New Roman" w:hAnsi="Times New Roman"/>
          <w:sz w:val="24"/>
          <w:szCs w:val="24"/>
        </w:rPr>
        <w:t>SO</w:t>
      </w:r>
      <w:r w:rsidRPr="00746726">
        <w:rPr>
          <w:rFonts w:ascii="Times New Roman" w:hAnsi="Times New Roman"/>
          <w:sz w:val="24"/>
          <w:szCs w:val="24"/>
        </w:rPr>
        <w:t xml:space="preserve"> </w:t>
      </w:r>
      <w:r w:rsidR="007A34D5">
        <w:rPr>
          <w:rFonts w:ascii="Times New Roman" w:hAnsi="Times New Roman"/>
          <w:sz w:val="24"/>
          <w:szCs w:val="24"/>
        </w:rPr>
        <w:t>je zároveň i </w:t>
      </w:r>
      <w:r w:rsidRPr="00746726">
        <w:rPr>
          <w:rFonts w:ascii="Times New Roman" w:hAnsi="Times New Roman"/>
          <w:sz w:val="24"/>
          <w:szCs w:val="24"/>
        </w:rPr>
        <w:t>poskytovateľom;</w:t>
      </w:r>
    </w:p>
    <w:p w14:paraId="28E64104" w14:textId="77777777" w:rsidR="00630CD8" w:rsidRPr="00746726" w:rsidRDefault="00630CD8" w:rsidP="00C57592">
      <w:pPr>
        <w:numPr>
          <w:ilvl w:val="0"/>
          <w:numId w:val="15"/>
        </w:numPr>
        <w:tabs>
          <w:tab w:val="left" w:pos="567"/>
        </w:tabs>
        <w:spacing w:before="120" w:after="60"/>
        <w:ind w:left="567" w:hanging="283"/>
        <w:jc w:val="both"/>
        <w:rPr>
          <w:rFonts w:ascii="Times New Roman" w:hAnsi="Times New Roman"/>
          <w:sz w:val="24"/>
          <w:szCs w:val="24"/>
        </w:rPr>
      </w:pPr>
      <w:r w:rsidRPr="00746726">
        <w:rPr>
          <w:rFonts w:ascii="Times New Roman" w:hAnsi="Times New Roman"/>
          <w:sz w:val="24"/>
          <w:szCs w:val="24"/>
        </w:rPr>
        <w:t xml:space="preserve">výdavky sú vynaložené v súlade s pravidlami </w:t>
      </w:r>
      <w:r w:rsidR="007A34D5">
        <w:rPr>
          <w:rFonts w:ascii="Times New Roman" w:hAnsi="Times New Roman"/>
          <w:sz w:val="24"/>
          <w:szCs w:val="24"/>
        </w:rPr>
        <w:t>operačného programu</w:t>
      </w:r>
      <w:r w:rsidR="006628B4">
        <w:rPr>
          <w:rFonts w:ascii="Times New Roman" w:hAnsi="Times New Roman"/>
          <w:sz w:val="24"/>
          <w:szCs w:val="24"/>
        </w:rPr>
        <w:t xml:space="preserve"> (</w:t>
      </w:r>
      <w:r w:rsidR="007A34D5">
        <w:rPr>
          <w:rFonts w:ascii="Times New Roman" w:hAnsi="Times New Roman"/>
          <w:sz w:val="24"/>
          <w:szCs w:val="24"/>
        </w:rPr>
        <w:t>ďalej len „</w:t>
      </w:r>
      <w:r w:rsidRPr="007A34D5">
        <w:rPr>
          <w:rFonts w:ascii="Times New Roman" w:hAnsi="Times New Roman"/>
          <w:sz w:val="24"/>
          <w:szCs w:val="24"/>
        </w:rPr>
        <w:t>OP</w:t>
      </w:r>
      <w:r w:rsidR="007A34D5">
        <w:rPr>
          <w:rFonts w:ascii="Times New Roman" w:hAnsi="Times New Roman"/>
          <w:sz w:val="24"/>
          <w:szCs w:val="24"/>
        </w:rPr>
        <w:t>“)</w:t>
      </w:r>
      <w:r w:rsidRPr="00746726">
        <w:rPr>
          <w:rFonts w:ascii="Times New Roman" w:hAnsi="Times New Roman"/>
          <w:sz w:val="24"/>
          <w:szCs w:val="24"/>
        </w:rPr>
        <w:t xml:space="preserve"> na</w:t>
      </w:r>
      <w:r w:rsidR="00A97219">
        <w:rPr>
          <w:rFonts w:ascii="Times New Roman" w:hAnsi="Times New Roman"/>
          <w:sz w:val="24"/>
          <w:szCs w:val="24"/>
        </w:rPr>
        <w:t> </w:t>
      </w:r>
      <w:r w:rsidRPr="00746726">
        <w:rPr>
          <w:rFonts w:ascii="Times New Roman" w:hAnsi="Times New Roman"/>
          <w:sz w:val="24"/>
          <w:szCs w:val="24"/>
        </w:rPr>
        <w:t>oprávnené aktivity, v súlade s obsahovou stránkou projektu, zodpovedajú časovej následnosti aktivít projektu, sú</w:t>
      </w:r>
      <w:r w:rsidR="007A34D5">
        <w:rPr>
          <w:rFonts w:ascii="Times New Roman" w:hAnsi="Times New Roman"/>
          <w:sz w:val="24"/>
          <w:szCs w:val="24"/>
        </w:rPr>
        <w:t> </w:t>
      </w:r>
      <w:r w:rsidRPr="00746726">
        <w:rPr>
          <w:rFonts w:ascii="Times New Roman" w:hAnsi="Times New Roman"/>
          <w:sz w:val="24"/>
          <w:szCs w:val="24"/>
        </w:rPr>
        <w:t>plne v súlade s cieľmi projektu a prispievajú k</w:t>
      </w:r>
      <w:r w:rsidR="00493BA7">
        <w:rPr>
          <w:rFonts w:ascii="Times New Roman" w:hAnsi="Times New Roman"/>
          <w:sz w:val="24"/>
          <w:szCs w:val="24"/>
        </w:rPr>
        <w:t> </w:t>
      </w:r>
      <w:r w:rsidRPr="00746726">
        <w:rPr>
          <w:rFonts w:ascii="Times New Roman" w:hAnsi="Times New Roman"/>
          <w:sz w:val="24"/>
          <w:szCs w:val="24"/>
        </w:rPr>
        <w:t xml:space="preserve">dosiahnutiu plánovaných cieľov projektu; </w:t>
      </w:r>
    </w:p>
    <w:p w14:paraId="28E64105" w14:textId="77777777" w:rsidR="00630CD8" w:rsidRPr="00746726" w:rsidRDefault="00630CD8" w:rsidP="00C57592">
      <w:pPr>
        <w:numPr>
          <w:ilvl w:val="0"/>
          <w:numId w:val="15"/>
        </w:numPr>
        <w:tabs>
          <w:tab w:val="left" w:pos="567"/>
        </w:tabs>
        <w:spacing w:before="120" w:after="60"/>
        <w:ind w:left="567" w:hanging="283"/>
        <w:jc w:val="both"/>
        <w:rPr>
          <w:rFonts w:ascii="Times New Roman" w:hAnsi="Times New Roman"/>
          <w:sz w:val="24"/>
          <w:szCs w:val="24"/>
        </w:rPr>
      </w:pPr>
      <w:r w:rsidRPr="00746726">
        <w:rPr>
          <w:rFonts w:ascii="Times New Roman" w:hAnsi="Times New Roman"/>
          <w:sz w:val="24"/>
          <w:szCs w:val="24"/>
        </w:rPr>
        <w:t>výdavok je primeraný, t.</w:t>
      </w:r>
      <w:r w:rsidR="00FE54F9">
        <w:rPr>
          <w:rFonts w:ascii="Times New Roman" w:hAnsi="Times New Roman"/>
          <w:sz w:val="24"/>
          <w:szCs w:val="24"/>
        </w:rPr>
        <w:t xml:space="preserve"> </w:t>
      </w:r>
      <w:r w:rsidRPr="00746726">
        <w:rPr>
          <w:rFonts w:ascii="Times New Roman" w:hAnsi="Times New Roman"/>
          <w:sz w:val="24"/>
          <w:szCs w:val="24"/>
        </w:rPr>
        <w:t>j. zodpovedá obvyklým cenám v danom mieste a čase a</w:t>
      </w:r>
      <w:r w:rsidR="00B724B5">
        <w:rPr>
          <w:rFonts w:ascii="Times New Roman" w:hAnsi="Times New Roman"/>
          <w:sz w:val="24"/>
          <w:szCs w:val="24"/>
        </w:rPr>
        <w:t> </w:t>
      </w:r>
      <w:r w:rsidRPr="00746726">
        <w:rPr>
          <w:rFonts w:ascii="Times New Roman" w:hAnsi="Times New Roman"/>
          <w:sz w:val="24"/>
          <w:szCs w:val="24"/>
        </w:rPr>
        <w:t>zodpovedá potrebám projektu;</w:t>
      </w:r>
    </w:p>
    <w:p w14:paraId="28E64106" w14:textId="77777777" w:rsidR="00630CD8" w:rsidRDefault="00630CD8" w:rsidP="00C57592">
      <w:pPr>
        <w:numPr>
          <w:ilvl w:val="0"/>
          <w:numId w:val="15"/>
        </w:numPr>
        <w:tabs>
          <w:tab w:val="left" w:pos="567"/>
        </w:tabs>
        <w:spacing w:before="120" w:after="60"/>
        <w:ind w:left="567" w:hanging="283"/>
        <w:jc w:val="both"/>
        <w:rPr>
          <w:rFonts w:ascii="Times New Roman" w:hAnsi="Times New Roman"/>
          <w:sz w:val="24"/>
          <w:szCs w:val="24"/>
        </w:rPr>
      </w:pPr>
      <w:r w:rsidRPr="00746726">
        <w:rPr>
          <w:rFonts w:ascii="Times New Roman" w:hAnsi="Times New Roman"/>
          <w:sz w:val="24"/>
          <w:szCs w:val="24"/>
        </w:rPr>
        <w:t>výdavok spĺňa zásady hospodárnosti, efektívnosti, účelnosti a účinnosti,  vrátane zásady riadneho finančného hospodárenia podľa čl. 30 nariadenia 966/2012</w:t>
      </w:r>
      <w:r w:rsidR="005D0966">
        <w:rPr>
          <w:rStyle w:val="Odkaznapoznmkupodiarou"/>
          <w:rFonts w:ascii="Times New Roman" w:hAnsi="Times New Roman"/>
          <w:sz w:val="24"/>
          <w:szCs w:val="24"/>
        </w:rPr>
        <w:footnoteReference w:id="9"/>
      </w:r>
      <w:r w:rsidRPr="00746726">
        <w:rPr>
          <w:rFonts w:ascii="Times New Roman" w:hAnsi="Times New Roman"/>
          <w:sz w:val="24"/>
          <w:szCs w:val="24"/>
        </w:rPr>
        <w:t>;</w:t>
      </w:r>
    </w:p>
    <w:p w14:paraId="28E64107" w14:textId="77777777" w:rsidR="005B1518" w:rsidRDefault="00630CD8" w:rsidP="00C57592">
      <w:pPr>
        <w:numPr>
          <w:ilvl w:val="0"/>
          <w:numId w:val="15"/>
        </w:numPr>
        <w:tabs>
          <w:tab w:val="left" w:pos="567"/>
        </w:tabs>
        <w:spacing w:before="120" w:after="60"/>
        <w:ind w:left="567" w:hanging="283"/>
        <w:jc w:val="both"/>
        <w:rPr>
          <w:rFonts w:ascii="Times New Roman" w:hAnsi="Times New Roman"/>
          <w:sz w:val="24"/>
          <w:szCs w:val="24"/>
        </w:rPr>
      </w:pPr>
      <w:r w:rsidRPr="00746726">
        <w:rPr>
          <w:rFonts w:ascii="Times New Roman" w:hAnsi="Times New Roman"/>
          <w:sz w:val="24"/>
          <w:szCs w:val="24"/>
        </w:rPr>
        <w:t>výdavky musia byť identifikovateľné a preukázateľné a musia byť doložené účtovnými dokladmi, ktoré sú riadne evidované u prijímateľa v súlade s platnou legislatívou;</w:t>
      </w:r>
    </w:p>
    <w:p w14:paraId="28E64108" w14:textId="77777777" w:rsidR="002B3F72" w:rsidRDefault="002B3F72" w:rsidP="002B3F72">
      <w:pPr>
        <w:tabs>
          <w:tab w:val="left" w:pos="567"/>
        </w:tabs>
        <w:spacing w:before="120" w:after="60"/>
        <w:ind w:left="567"/>
        <w:jc w:val="both"/>
        <w:rPr>
          <w:rFonts w:ascii="Times New Roman" w:hAnsi="Times New Roman"/>
          <w:sz w:val="24"/>
          <w:szCs w:val="24"/>
        </w:rPr>
      </w:pPr>
    </w:p>
    <w:p w14:paraId="28E64109" w14:textId="77777777" w:rsidR="00630CD8" w:rsidRDefault="00630CD8" w:rsidP="00C57592">
      <w:pPr>
        <w:numPr>
          <w:ilvl w:val="0"/>
          <w:numId w:val="15"/>
        </w:numPr>
        <w:tabs>
          <w:tab w:val="left" w:pos="567"/>
        </w:tabs>
        <w:spacing w:before="120" w:after="60"/>
        <w:ind w:left="568" w:hanging="284"/>
        <w:jc w:val="both"/>
        <w:rPr>
          <w:rFonts w:ascii="Times New Roman" w:hAnsi="Times New Roman"/>
          <w:sz w:val="24"/>
          <w:szCs w:val="24"/>
        </w:rPr>
      </w:pPr>
      <w:r w:rsidRPr="00746726">
        <w:rPr>
          <w:rFonts w:ascii="Times New Roman" w:hAnsi="Times New Roman"/>
          <w:sz w:val="24"/>
          <w:szCs w:val="24"/>
        </w:rPr>
        <w:lastRenderedPageBreak/>
        <w:t>výdavok je preukázaný faktúrami alebo inými účtovnými dokladmi rovnocennej preukaznej hodnoty, ktoré sú riadne evidované v účtovníctve prijímateľa v súlade s</w:t>
      </w:r>
      <w:r w:rsidR="003D354D">
        <w:rPr>
          <w:rFonts w:ascii="Times New Roman" w:hAnsi="Times New Roman"/>
          <w:sz w:val="24"/>
          <w:szCs w:val="24"/>
        </w:rPr>
        <w:t> </w:t>
      </w:r>
      <w:r w:rsidRPr="00746726">
        <w:rPr>
          <w:rFonts w:ascii="Times New Roman" w:hAnsi="Times New Roman"/>
          <w:sz w:val="24"/>
          <w:szCs w:val="24"/>
        </w:rPr>
        <w:t>platnými všeobecne záväznými právnymi predpismi a</w:t>
      </w:r>
      <w:r w:rsidR="00062976">
        <w:rPr>
          <w:rFonts w:ascii="Times New Roman" w:hAnsi="Times New Roman"/>
          <w:sz w:val="24"/>
          <w:szCs w:val="24"/>
        </w:rPr>
        <w:t> </w:t>
      </w:r>
      <w:r w:rsidRPr="00746726">
        <w:rPr>
          <w:rFonts w:ascii="Times New Roman" w:hAnsi="Times New Roman"/>
          <w:sz w:val="24"/>
          <w:szCs w:val="24"/>
        </w:rPr>
        <w:t>zmluvou o NFP. Preukázanie výdavkov faktúrami alebo účtovnými dokladmi rovnocennej preukaznej hodnoty sa</w:t>
      </w:r>
      <w:r w:rsidR="003D354D">
        <w:rPr>
          <w:rFonts w:ascii="Times New Roman" w:hAnsi="Times New Roman"/>
          <w:sz w:val="24"/>
          <w:szCs w:val="24"/>
        </w:rPr>
        <w:t> </w:t>
      </w:r>
      <w:r w:rsidRPr="00746726">
        <w:rPr>
          <w:rFonts w:ascii="Times New Roman" w:hAnsi="Times New Roman"/>
          <w:sz w:val="24"/>
          <w:szCs w:val="24"/>
        </w:rPr>
        <w:t>nevzťahuje na výdavky vykazované zjednodušeným spôsobom vykazovania. Výdavky musia byť uhradené prijímateľom a ich uhradenie musí byť doložené najneskôr pred</w:t>
      </w:r>
      <w:r w:rsidR="00820C0B">
        <w:rPr>
          <w:rFonts w:ascii="Times New Roman" w:hAnsi="Times New Roman"/>
          <w:sz w:val="24"/>
          <w:szCs w:val="24"/>
        </w:rPr>
        <w:t> </w:t>
      </w:r>
      <w:r w:rsidRPr="00746726">
        <w:rPr>
          <w:rFonts w:ascii="Times New Roman" w:hAnsi="Times New Roman"/>
          <w:sz w:val="24"/>
          <w:szCs w:val="24"/>
        </w:rPr>
        <w:t>ich</w:t>
      </w:r>
      <w:r w:rsidR="00062976">
        <w:rPr>
          <w:rFonts w:ascii="Times New Roman" w:hAnsi="Times New Roman"/>
          <w:sz w:val="24"/>
          <w:szCs w:val="24"/>
        </w:rPr>
        <w:t> </w:t>
      </w:r>
      <w:r w:rsidRPr="00746726">
        <w:rPr>
          <w:rFonts w:ascii="Times New Roman" w:hAnsi="Times New Roman"/>
          <w:sz w:val="24"/>
          <w:szCs w:val="24"/>
        </w:rPr>
        <w:t xml:space="preserve">predložením na </w:t>
      </w:r>
      <w:r w:rsidR="006628B4">
        <w:rPr>
          <w:rFonts w:ascii="Times New Roman" w:hAnsi="Times New Roman"/>
          <w:sz w:val="24"/>
          <w:szCs w:val="24"/>
        </w:rPr>
        <w:t>SO</w:t>
      </w:r>
      <w:r w:rsidRPr="00746726">
        <w:rPr>
          <w:rStyle w:val="Odkaznapoznmkupodiarou"/>
          <w:rFonts w:ascii="Times New Roman" w:hAnsi="Times New Roman"/>
          <w:sz w:val="24"/>
          <w:szCs w:val="24"/>
        </w:rPr>
        <w:footnoteReference w:id="10"/>
      </w:r>
      <w:r w:rsidRPr="00746726">
        <w:rPr>
          <w:rFonts w:ascii="Times New Roman" w:hAnsi="Times New Roman"/>
          <w:sz w:val="24"/>
          <w:szCs w:val="24"/>
        </w:rPr>
        <w:t xml:space="preserve"> (s výnimkou odpisov a vecných príspevkov)</w:t>
      </w:r>
      <w:r w:rsidR="00AE262C">
        <w:rPr>
          <w:rFonts w:ascii="Times New Roman" w:hAnsi="Times New Roman"/>
          <w:sz w:val="24"/>
          <w:szCs w:val="24"/>
        </w:rPr>
        <w:t>;</w:t>
      </w:r>
    </w:p>
    <w:p w14:paraId="28E6410A" w14:textId="77777777" w:rsidR="00820C0B" w:rsidRPr="00DE07D2" w:rsidRDefault="00820C0B" w:rsidP="00C57592">
      <w:pPr>
        <w:numPr>
          <w:ilvl w:val="0"/>
          <w:numId w:val="15"/>
        </w:numPr>
        <w:tabs>
          <w:tab w:val="left" w:pos="567"/>
        </w:tabs>
        <w:spacing w:before="120" w:after="60"/>
        <w:ind w:left="568" w:hanging="284"/>
        <w:jc w:val="both"/>
        <w:rPr>
          <w:rFonts w:ascii="Times New Roman" w:hAnsi="Times New Roman"/>
          <w:sz w:val="24"/>
          <w:szCs w:val="24"/>
        </w:rPr>
      </w:pPr>
      <w:r w:rsidRPr="00D04966">
        <w:rPr>
          <w:rFonts w:ascii="Times New Roman" w:hAnsi="Times New Roman"/>
          <w:sz w:val="24"/>
          <w:szCs w:val="24"/>
        </w:rPr>
        <w:t>výdavky sa navzájom časovo a vecne neprekrývajú a neprekrývajú sa ani s inými prostriedkami z verejných zdrojov</w:t>
      </w:r>
      <w:r>
        <w:rPr>
          <w:rFonts w:ascii="Times New Roman" w:hAnsi="Times New Roman"/>
          <w:sz w:val="24"/>
          <w:szCs w:val="24"/>
        </w:rPr>
        <w:t>.</w:t>
      </w:r>
    </w:p>
    <w:p w14:paraId="28E6410B" w14:textId="77777777" w:rsidR="00630CD8" w:rsidRPr="00B51224" w:rsidRDefault="00630CD8" w:rsidP="00F70417">
      <w:pPr>
        <w:pStyle w:val="SRKNorm"/>
        <w:spacing w:before="120" w:after="60" w:line="276" w:lineRule="auto"/>
        <w:contextualSpacing w:val="0"/>
      </w:pPr>
      <w:r w:rsidRPr="00746726">
        <w:t>V zmysle čl. 65 ods. 11 všeobecného nariadenia na jeden projekt možno udeliť príspevok z</w:t>
      </w:r>
      <w:r w:rsidR="003D354D">
        <w:t> </w:t>
      </w:r>
      <w:r w:rsidRPr="00746726">
        <w:t>jedného alebo</w:t>
      </w:r>
      <w:r w:rsidR="00062976">
        <w:t> </w:t>
      </w:r>
      <w:r w:rsidRPr="00746726">
        <w:t>viacerých EŠIF alebo z jedného alebo viacerých OP a z iných nástrojov EÚ v</w:t>
      </w:r>
      <w:r w:rsidR="003D354D">
        <w:t> </w:t>
      </w:r>
      <w:r w:rsidRPr="00746726">
        <w:t>prípade, že</w:t>
      </w:r>
      <w:r w:rsidR="00062976">
        <w:t> </w:t>
      </w:r>
      <w:r w:rsidRPr="00746726">
        <w:t>sa</w:t>
      </w:r>
      <w:r w:rsidR="00062976">
        <w:t> </w:t>
      </w:r>
      <w:r w:rsidRPr="00746726">
        <w:t>na</w:t>
      </w:r>
      <w:r w:rsidR="00062976">
        <w:t> </w:t>
      </w:r>
      <w:r w:rsidRPr="00746726">
        <w:t xml:space="preserve">výdavkovú položku zahrnutú do </w:t>
      </w:r>
      <w:r w:rsidR="00882F92">
        <w:t>žiadosti o platbu (ďalej „</w:t>
      </w:r>
      <w:r w:rsidRPr="009538A6">
        <w:t>ŽoP</w:t>
      </w:r>
      <w:r w:rsidR="00882F92">
        <w:t>“)</w:t>
      </w:r>
      <w:r w:rsidRPr="009538A6">
        <w:t xml:space="preserve"> </w:t>
      </w:r>
      <w:r w:rsidR="00062976" w:rsidRPr="00062976">
        <w:rPr>
          <w:b/>
        </w:rPr>
        <w:t>na</w:t>
      </w:r>
      <w:r w:rsidR="00882F92">
        <w:rPr>
          <w:b/>
        </w:rPr>
        <w:t> </w:t>
      </w:r>
      <w:r w:rsidR="00062976" w:rsidRPr="00062976">
        <w:rPr>
          <w:b/>
        </w:rPr>
        <w:t>úhradu</w:t>
      </w:r>
      <w:r w:rsidR="00062976">
        <w:t xml:space="preserve"> </w:t>
      </w:r>
      <w:r w:rsidRPr="009538A6">
        <w:t>jedným z EŠIF</w:t>
      </w:r>
      <w:r w:rsidRPr="00746726">
        <w:t xml:space="preserve"> </w:t>
      </w:r>
      <w:r w:rsidRPr="00B51224">
        <w:t xml:space="preserve">neposkytla podpora z iného fondu alebo nástroja EÚ, ani podpora z rovnakého fondu v rámci iného OP. </w:t>
      </w:r>
    </w:p>
    <w:p w14:paraId="28E6410C" w14:textId="77777777" w:rsidR="0082038C" w:rsidRPr="00B51224" w:rsidRDefault="0082038C" w:rsidP="002625DE">
      <w:pPr>
        <w:pStyle w:val="SRKNorm"/>
        <w:spacing w:before="240" w:after="0" w:line="276" w:lineRule="auto"/>
        <w:contextualSpacing w:val="0"/>
        <w:rPr>
          <w:b/>
        </w:rPr>
      </w:pPr>
      <w:r w:rsidRPr="00B51224">
        <w:rPr>
          <w:b/>
        </w:rPr>
        <w:t>Časová oprávnenosť výdavkov</w:t>
      </w:r>
    </w:p>
    <w:p w14:paraId="28E6410D" w14:textId="77777777" w:rsidR="00630CD8" w:rsidRPr="00B51224" w:rsidRDefault="00630CD8" w:rsidP="00AC3892">
      <w:pPr>
        <w:spacing w:before="120" w:after="60"/>
        <w:jc w:val="both"/>
        <w:rPr>
          <w:rFonts w:ascii="Times New Roman" w:hAnsi="Times New Roman"/>
          <w:sz w:val="24"/>
          <w:szCs w:val="24"/>
        </w:rPr>
      </w:pPr>
      <w:r w:rsidRPr="00B51224">
        <w:rPr>
          <w:rFonts w:ascii="Times New Roman" w:hAnsi="Times New Roman"/>
          <w:sz w:val="24"/>
          <w:szCs w:val="24"/>
        </w:rPr>
        <w:t>Z hľadiska časovej oprávnenosti musí výdavok v súlade s čl. 65 všeobecného nariadenia spĺňať nasledujúce podmienky:</w:t>
      </w:r>
    </w:p>
    <w:p w14:paraId="28E6410E" w14:textId="742DC329" w:rsidR="00630CD8" w:rsidRPr="00B51224" w:rsidRDefault="00630CD8" w:rsidP="00C57592">
      <w:pPr>
        <w:numPr>
          <w:ilvl w:val="0"/>
          <w:numId w:val="16"/>
        </w:numPr>
        <w:tabs>
          <w:tab w:val="left" w:pos="567"/>
        </w:tabs>
        <w:spacing w:before="120" w:after="60"/>
        <w:ind w:left="568" w:hanging="284"/>
        <w:jc w:val="both"/>
        <w:rPr>
          <w:rFonts w:ascii="Times New Roman" w:hAnsi="Times New Roman"/>
          <w:sz w:val="24"/>
          <w:szCs w:val="24"/>
        </w:rPr>
      </w:pPr>
      <w:r w:rsidRPr="00B51224">
        <w:rPr>
          <w:rFonts w:ascii="Times New Roman" w:hAnsi="Times New Roman"/>
          <w:sz w:val="24"/>
          <w:szCs w:val="24"/>
        </w:rPr>
        <w:t xml:space="preserve">výdavok musí skutočne vzniknúť a byť uhradený prijímateľom </w:t>
      </w:r>
      <w:r w:rsidR="00726F82" w:rsidRPr="00B51224">
        <w:rPr>
          <w:rFonts w:ascii="Times New Roman" w:hAnsi="Times New Roman"/>
          <w:sz w:val="24"/>
          <w:szCs w:val="24"/>
        </w:rPr>
        <w:t xml:space="preserve">v období </w:t>
      </w:r>
      <w:r w:rsidRPr="00B51224">
        <w:rPr>
          <w:rFonts w:ascii="Times New Roman" w:hAnsi="Times New Roman"/>
          <w:sz w:val="24"/>
          <w:szCs w:val="24"/>
        </w:rPr>
        <w:t>medzi 1.</w:t>
      </w:r>
      <w:r w:rsidR="00726F82" w:rsidRPr="00B51224">
        <w:rPr>
          <w:rFonts w:ascii="Times New Roman" w:hAnsi="Times New Roman"/>
          <w:sz w:val="24"/>
          <w:szCs w:val="24"/>
        </w:rPr>
        <w:t> </w:t>
      </w:r>
      <w:r w:rsidRPr="00B51224">
        <w:rPr>
          <w:rFonts w:ascii="Times New Roman" w:hAnsi="Times New Roman"/>
          <w:sz w:val="24"/>
          <w:szCs w:val="24"/>
        </w:rPr>
        <w:t xml:space="preserve">januárom 2014 </w:t>
      </w:r>
      <w:r w:rsidR="00726F82" w:rsidRPr="00B51224">
        <w:rPr>
          <w:rFonts w:ascii="Times New Roman" w:hAnsi="Times New Roman"/>
          <w:sz w:val="24"/>
          <w:szCs w:val="24"/>
        </w:rPr>
        <w:t xml:space="preserve">až </w:t>
      </w:r>
      <w:r w:rsidR="00726F82" w:rsidRPr="00B51224">
        <w:rPr>
          <w:rFonts w:ascii="Times New Roman" w:hAnsi="Times New Roman"/>
          <w:bCs/>
          <w:sz w:val="24"/>
          <w:szCs w:val="24"/>
        </w:rPr>
        <w:t xml:space="preserve">31. decembrom 2023 a zároveň musí byť dodržaná podmienka </w:t>
      </w:r>
      <w:r w:rsidR="00FA6648" w:rsidRPr="00B51224">
        <w:rPr>
          <w:rFonts w:ascii="Times New Roman" w:hAnsi="Times New Roman"/>
          <w:bCs/>
          <w:sz w:val="24"/>
          <w:szCs w:val="24"/>
        </w:rPr>
        <w:t>vyplývajúca z definície pojmu „Realizácia hlavných aktivít projektu v zmysle čl.</w:t>
      </w:r>
      <w:r w:rsidR="00493BA7" w:rsidRPr="00B51224">
        <w:rPr>
          <w:rFonts w:ascii="Times New Roman" w:hAnsi="Times New Roman"/>
          <w:bCs/>
          <w:sz w:val="24"/>
          <w:szCs w:val="24"/>
        </w:rPr>
        <w:t> </w:t>
      </w:r>
      <w:r w:rsidR="00FA6648" w:rsidRPr="00B51224">
        <w:rPr>
          <w:rFonts w:ascii="Times New Roman" w:hAnsi="Times New Roman"/>
          <w:bCs/>
          <w:sz w:val="24"/>
          <w:szCs w:val="24"/>
        </w:rPr>
        <w:t>1,</w:t>
      </w:r>
      <w:r w:rsidR="00493BA7" w:rsidRPr="00B51224">
        <w:rPr>
          <w:rFonts w:ascii="Times New Roman" w:hAnsi="Times New Roman"/>
          <w:bCs/>
          <w:sz w:val="24"/>
          <w:szCs w:val="24"/>
        </w:rPr>
        <w:t> </w:t>
      </w:r>
      <w:r w:rsidR="00EA4D24">
        <w:rPr>
          <w:rFonts w:ascii="Times New Roman" w:hAnsi="Times New Roman"/>
          <w:bCs/>
          <w:sz w:val="24"/>
          <w:szCs w:val="24"/>
        </w:rPr>
        <w:t>ods. 3 všeobecných zmluvných podmienok zmluvy o NFP (ďalej len „VZP“)</w:t>
      </w:r>
      <w:r w:rsidR="00FA6648" w:rsidRPr="00B51224">
        <w:rPr>
          <w:rFonts w:ascii="Times New Roman" w:hAnsi="Times New Roman"/>
          <w:bCs/>
          <w:sz w:val="24"/>
          <w:szCs w:val="24"/>
        </w:rPr>
        <w:t>.</w:t>
      </w:r>
    </w:p>
    <w:p w14:paraId="28E6410F" w14:textId="77777777" w:rsidR="00630CD8" w:rsidRPr="00B51224" w:rsidRDefault="00630CD8" w:rsidP="00C57592">
      <w:pPr>
        <w:numPr>
          <w:ilvl w:val="0"/>
          <w:numId w:val="16"/>
        </w:numPr>
        <w:tabs>
          <w:tab w:val="left" w:pos="567"/>
        </w:tabs>
        <w:spacing w:before="120" w:after="60"/>
        <w:ind w:left="568" w:hanging="284"/>
        <w:jc w:val="both"/>
        <w:rPr>
          <w:rFonts w:ascii="Times New Roman" w:eastAsia="Calibri" w:hAnsi="Times New Roman"/>
          <w:sz w:val="24"/>
          <w:szCs w:val="24"/>
          <w:lang w:eastAsia="en-US"/>
        </w:rPr>
      </w:pPr>
      <w:r w:rsidRPr="00B51224">
        <w:rPr>
          <w:rFonts w:ascii="Times New Roman" w:hAnsi="Times New Roman"/>
          <w:sz w:val="24"/>
          <w:szCs w:val="24"/>
        </w:rPr>
        <w:t xml:space="preserve">platí, že výdavky projektu vznikajú v priebehu realizácie projektu, pričom môžu vzniknúť aj pred predložením ŽoNFP za podmienky, že </w:t>
      </w:r>
      <w:r w:rsidRPr="00B51224">
        <w:rPr>
          <w:rFonts w:ascii="Times New Roman" w:hAnsi="Times New Roman"/>
          <w:bCs/>
          <w:sz w:val="24"/>
          <w:szCs w:val="24"/>
        </w:rPr>
        <w:t>projekt</w:t>
      </w:r>
      <w:r w:rsidR="00863326">
        <w:rPr>
          <w:rFonts w:ascii="Times New Roman" w:hAnsi="Times New Roman"/>
          <w:bCs/>
          <w:sz w:val="24"/>
          <w:szCs w:val="24"/>
        </w:rPr>
        <w:t>,</w:t>
      </w:r>
      <w:r w:rsidRPr="00B51224">
        <w:rPr>
          <w:rFonts w:ascii="Times New Roman" w:hAnsi="Times New Roman"/>
          <w:bCs/>
          <w:sz w:val="24"/>
          <w:szCs w:val="24"/>
        </w:rPr>
        <w:t xml:space="preserve"> v rámci ktorého výdavky vznikajú, nesmie byť fyzicky ukončený (nemôžu byť ukončené všetky hlavné aktivity projektu) pred predložením ŽoNFP poskytovateľovi bez ohľadu na</w:t>
      </w:r>
      <w:r w:rsidR="00493BA7" w:rsidRPr="00B51224">
        <w:rPr>
          <w:rFonts w:ascii="Times New Roman" w:hAnsi="Times New Roman"/>
          <w:bCs/>
          <w:sz w:val="24"/>
          <w:szCs w:val="24"/>
        </w:rPr>
        <w:t> </w:t>
      </w:r>
      <w:r w:rsidRPr="00B51224">
        <w:rPr>
          <w:rFonts w:ascii="Times New Roman" w:hAnsi="Times New Roman"/>
          <w:bCs/>
          <w:sz w:val="24"/>
          <w:szCs w:val="24"/>
        </w:rPr>
        <w:t>to,</w:t>
      </w:r>
      <w:r w:rsidR="00493BA7" w:rsidRPr="00B51224">
        <w:rPr>
          <w:rFonts w:ascii="Times New Roman" w:hAnsi="Times New Roman"/>
          <w:bCs/>
          <w:sz w:val="24"/>
          <w:szCs w:val="24"/>
        </w:rPr>
        <w:t> </w:t>
      </w:r>
      <w:r w:rsidRPr="00B51224">
        <w:rPr>
          <w:rFonts w:ascii="Times New Roman" w:hAnsi="Times New Roman"/>
          <w:bCs/>
          <w:sz w:val="24"/>
          <w:szCs w:val="24"/>
        </w:rPr>
        <w:t>či</w:t>
      </w:r>
      <w:r w:rsidR="00493BA7" w:rsidRPr="00B51224">
        <w:rPr>
          <w:rFonts w:ascii="Times New Roman" w:hAnsi="Times New Roman"/>
          <w:bCs/>
          <w:sz w:val="24"/>
          <w:szCs w:val="24"/>
        </w:rPr>
        <w:t> </w:t>
      </w:r>
      <w:r w:rsidRPr="00B51224">
        <w:rPr>
          <w:rFonts w:ascii="Times New Roman" w:hAnsi="Times New Roman"/>
          <w:bCs/>
          <w:sz w:val="24"/>
          <w:szCs w:val="24"/>
        </w:rPr>
        <w:t>prijímateľ uhradil všetky súvisiace platby;</w:t>
      </w:r>
    </w:p>
    <w:p w14:paraId="28E64110" w14:textId="77777777" w:rsidR="00630CD8" w:rsidRPr="00B51224" w:rsidRDefault="00630CD8" w:rsidP="00C57592">
      <w:pPr>
        <w:numPr>
          <w:ilvl w:val="0"/>
          <w:numId w:val="16"/>
        </w:numPr>
        <w:tabs>
          <w:tab w:val="left" w:pos="567"/>
        </w:tabs>
        <w:spacing w:before="120" w:after="60"/>
        <w:ind w:left="568" w:hanging="284"/>
        <w:jc w:val="both"/>
        <w:rPr>
          <w:rFonts w:ascii="Times New Roman" w:eastAsia="Calibri" w:hAnsi="Times New Roman"/>
          <w:sz w:val="24"/>
          <w:szCs w:val="24"/>
          <w:lang w:eastAsia="en-US"/>
        </w:rPr>
      </w:pPr>
      <w:r w:rsidRPr="00B51224">
        <w:rPr>
          <w:rFonts w:ascii="Times New Roman" w:eastAsia="Calibri" w:hAnsi="Times New Roman"/>
          <w:sz w:val="24"/>
          <w:szCs w:val="24"/>
          <w:lang w:eastAsia="en-US"/>
        </w:rPr>
        <w:t xml:space="preserve">v prípade </w:t>
      </w:r>
      <w:r w:rsidRPr="00B51224">
        <w:rPr>
          <w:rFonts w:ascii="Times New Roman" w:eastAsia="Calibri" w:hAnsi="Times New Roman"/>
          <w:b/>
          <w:sz w:val="24"/>
          <w:szCs w:val="24"/>
          <w:lang w:eastAsia="en-US"/>
        </w:rPr>
        <w:t>zmeny a doplnenia OP</w:t>
      </w:r>
      <w:r w:rsidRPr="00B51224">
        <w:rPr>
          <w:rFonts w:ascii="Times New Roman" w:eastAsia="Calibri" w:hAnsi="Times New Roman"/>
          <w:sz w:val="24"/>
          <w:szCs w:val="24"/>
          <w:lang w:eastAsia="en-US"/>
        </w:rPr>
        <w:t xml:space="preserve"> sú výdavky, ktoré sa stanú oprávnenými z dôvodu zmeny a</w:t>
      </w:r>
      <w:r w:rsidR="00062976" w:rsidRPr="00B51224">
        <w:rPr>
          <w:rFonts w:ascii="Times New Roman" w:eastAsia="Calibri" w:hAnsi="Times New Roman"/>
          <w:sz w:val="24"/>
          <w:szCs w:val="24"/>
          <w:lang w:eastAsia="en-US"/>
        </w:rPr>
        <w:t> </w:t>
      </w:r>
      <w:r w:rsidRPr="00B51224">
        <w:rPr>
          <w:rFonts w:ascii="Times New Roman" w:eastAsia="Calibri" w:hAnsi="Times New Roman"/>
          <w:sz w:val="24"/>
          <w:szCs w:val="24"/>
          <w:lang w:eastAsia="en-US"/>
        </w:rPr>
        <w:t>doplnenia OP, oprávnené len odo dňa predloženia žiadosti o zmenu a</w:t>
      </w:r>
      <w:r w:rsidR="003D354D" w:rsidRPr="00B51224">
        <w:rPr>
          <w:rFonts w:ascii="Times New Roman" w:eastAsia="Calibri" w:hAnsi="Times New Roman"/>
          <w:sz w:val="24"/>
          <w:szCs w:val="24"/>
          <w:lang w:eastAsia="en-US"/>
        </w:rPr>
        <w:t> </w:t>
      </w:r>
      <w:r w:rsidRPr="00B51224">
        <w:rPr>
          <w:rFonts w:ascii="Times New Roman" w:eastAsia="Calibri" w:hAnsi="Times New Roman"/>
          <w:sz w:val="24"/>
          <w:szCs w:val="24"/>
          <w:lang w:eastAsia="en-US"/>
        </w:rPr>
        <w:t>doplnenie EK.</w:t>
      </w:r>
    </w:p>
    <w:p w14:paraId="28E64111" w14:textId="77777777" w:rsidR="0082038C" w:rsidRPr="00B51224" w:rsidRDefault="0082038C" w:rsidP="00A87902">
      <w:pPr>
        <w:pStyle w:val="SRKNorm"/>
        <w:spacing w:before="240" w:after="0" w:line="276" w:lineRule="auto"/>
        <w:contextualSpacing w:val="0"/>
        <w:rPr>
          <w:b/>
        </w:rPr>
      </w:pPr>
      <w:r w:rsidRPr="00B51224">
        <w:rPr>
          <w:b/>
        </w:rPr>
        <w:t>Územná oprávnenosť výdavkov</w:t>
      </w:r>
    </w:p>
    <w:p w14:paraId="28E64112" w14:textId="77777777" w:rsidR="00630CD8" w:rsidRPr="00B51224" w:rsidRDefault="00630CD8" w:rsidP="00AC3892">
      <w:pPr>
        <w:spacing w:before="120" w:after="60"/>
        <w:jc w:val="both"/>
        <w:rPr>
          <w:rFonts w:ascii="Times New Roman" w:hAnsi="Times New Roman"/>
          <w:sz w:val="24"/>
          <w:szCs w:val="24"/>
        </w:rPr>
      </w:pPr>
      <w:r w:rsidRPr="00B51224">
        <w:rPr>
          <w:rFonts w:ascii="Times New Roman" w:hAnsi="Times New Roman"/>
          <w:sz w:val="24"/>
          <w:szCs w:val="24"/>
        </w:rPr>
        <w:t>Z hľadiska územnej oprávnenosti musí výdavok spĺňať nasledujúce podmienky:</w:t>
      </w:r>
    </w:p>
    <w:p w14:paraId="28E64113" w14:textId="77777777" w:rsidR="00630CD8" w:rsidRPr="00B51224" w:rsidRDefault="00630CD8" w:rsidP="00C57592">
      <w:pPr>
        <w:numPr>
          <w:ilvl w:val="0"/>
          <w:numId w:val="14"/>
        </w:numPr>
        <w:tabs>
          <w:tab w:val="left" w:pos="567"/>
        </w:tabs>
        <w:autoSpaceDE w:val="0"/>
        <w:autoSpaceDN w:val="0"/>
        <w:adjustRightInd w:val="0"/>
        <w:spacing w:before="120" w:after="60"/>
        <w:ind w:left="567" w:hanging="283"/>
        <w:jc w:val="both"/>
        <w:rPr>
          <w:rFonts w:ascii="Times New Roman" w:eastAsia="Calibri" w:hAnsi="Times New Roman"/>
          <w:bCs/>
          <w:sz w:val="24"/>
          <w:szCs w:val="24"/>
          <w:lang w:eastAsia="en-US"/>
        </w:rPr>
      </w:pPr>
      <w:r w:rsidRPr="00B51224">
        <w:rPr>
          <w:rFonts w:ascii="Times New Roman" w:eastAsia="Calibri" w:hAnsi="Times New Roman"/>
          <w:bCs/>
          <w:sz w:val="24"/>
          <w:szCs w:val="24"/>
          <w:lang w:eastAsia="en-US"/>
        </w:rPr>
        <w:t xml:space="preserve">výdavok je realizovaný na </w:t>
      </w:r>
      <w:r w:rsidR="000A1D85" w:rsidRPr="00B51224">
        <w:rPr>
          <w:rFonts w:ascii="Times New Roman" w:eastAsia="Calibri" w:hAnsi="Times New Roman"/>
          <w:bCs/>
          <w:sz w:val="24"/>
          <w:szCs w:val="24"/>
          <w:lang w:eastAsia="en-US"/>
        </w:rPr>
        <w:t xml:space="preserve">oprávnenom území </w:t>
      </w:r>
      <w:r w:rsidR="0057690E">
        <w:rPr>
          <w:rFonts w:ascii="Times New Roman" w:eastAsia="Calibri" w:hAnsi="Times New Roman"/>
          <w:bCs/>
          <w:sz w:val="24"/>
          <w:szCs w:val="24"/>
          <w:lang w:eastAsia="en-US"/>
        </w:rPr>
        <w:t>PO</w:t>
      </w:r>
      <w:r w:rsidR="000A1D85" w:rsidRPr="00B51224">
        <w:rPr>
          <w:rFonts w:ascii="Times New Roman" w:eastAsia="Calibri" w:hAnsi="Times New Roman"/>
          <w:bCs/>
          <w:sz w:val="24"/>
          <w:szCs w:val="24"/>
          <w:lang w:eastAsia="en-US"/>
        </w:rPr>
        <w:t xml:space="preserve"> 5 a 6 </w:t>
      </w:r>
      <w:r w:rsidR="00C40B7A" w:rsidRPr="00B51224">
        <w:rPr>
          <w:rFonts w:ascii="Times New Roman" w:eastAsia="Calibri" w:hAnsi="Times New Roman"/>
          <w:bCs/>
          <w:sz w:val="24"/>
          <w:szCs w:val="24"/>
          <w:lang w:eastAsia="en-US"/>
        </w:rPr>
        <w:t>OP ĽZ</w:t>
      </w:r>
      <w:r w:rsidRPr="00B51224">
        <w:rPr>
          <w:rFonts w:ascii="Times New Roman" w:eastAsia="Calibri" w:hAnsi="Times New Roman"/>
          <w:bCs/>
          <w:sz w:val="24"/>
          <w:szCs w:val="24"/>
          <w:lang w:eastAsia="en-US"/>
        </w:rPr>
        <w:t>;</w:t>
      </w:r>
    </w:p>
    <w:p w14:paraId="28E64114" w14:textId="77777777" w:rsidR="00630CD8" w:rsidRDefault="00630CD8" w:rsidP="00C57592">
      <w:pPr>
        <w:numPr>
          <w:ilvl w:val="0"/>
          <w:numId w:val="14"/>
        </w:numPr>
        <w:tabs>
          <w:tab w:val="left" w:pos="567"/>
        </w:tabs>
        <w:autoSpaceDE w:val="0"/>
        <w:autoSpaceDN w:val="0"/>
        <w:adjustRightInd w:val="0"/>
        <w:spacing w:before="120" w:after="60"/>
        <w:ind w:left="567" w:hanging="283"/>
        <w:jc w:val="both"/>
        <w:rPr>
          <w:rFonts w:ascii="Times New Roman" w:eastAsia="Calibri" w:hAnsi="Times New Roman"/>
          <w:bCs/>
          <w:sz w:val="24"/>
          <w:szCs w:val="24"/>
          <w:lang w:eastAsia="en-US"/>
        </w:rPr>
      </w:pPr>
      <w:r w:rsidRPr="00B51224">
        <w:rPr>
          <w:rFonts w:ascii="Times New Roman" w:eastAsia="Calibri" w:hAnsi="Times New Roman"/>
          <w:bCs/>
          <w:sz w:val="24"/>
          <w:szCs w:val="24"/>
          <w:lang w:eastAsia="en-US"/>
        </w:rPr>
        <w:t>výdavok má mať väzbu na podporovaný región/územie, ktorý musí mať z realizácie projektu preukázateľný úplný alebo prevažujúci prospech.</w:t>
      </w:r>
    </w:p>
    <w:p w14:paraId="28E64115" w14:textId="77777777" w:rsidR="002B3F72" w:rsidRDefault="002B3F72" w:rsidP="002B3F72">
      <w:pPr>
        <w:tabs>
          <w:tab w:val="left" w:pos="567"/>
        </w:tabs>
        <w:autoSpaceDE w:val="0"/>
        <w:autoSpaceDN w:val="0"/>
        <w:adjustRightInd w:val="0"/>
        <w:spacing w:before="120" w:after="60"/>
        <w:jc w:val="both"/>
        <w:rPr>
          <w:rFonts w:ascii="Times New Roman" w:eastAsia="Calibri" w:hAnsi="Times New Roman"/>
          <w:bCs/>
          <w:sz w:val="24"/>
          <w:szCs w:val="24"/>
          <w:lang w:eastAsia="en-US"/>
        </w:rPr>
      </w:pPr>
    </w:p>
    <w:p w14:paraId="28E64116" w14:textId="77777777" w:rsidR="002B3F72" w:rsidRDefault="002B3F72" w:rsidP="002B3F72">
      <w:pPr>
        <w:tabs>
          <w:tab w:val="left" w:pos="567"/>
        </w:tabs>
        <w:autoSpaceDE w:val="0"/>
        <w:autoSpaceDN w:val="0"/>
        <w:adjustRightInd w:val="0"/>
        <w:spacing w:before="120" w:after="60"/>
        <w:jc w:val="both"/>
        <w:rPr>
          <w:rFonts w:ascii="Times New Roman" w:eastAsia="Calibri" w:hAnsi="Times New Roman"/>
          <w:bCs/>
          <w:sz w:val="24"/>
          <w:szCs w:val="24"/>
          <w:lang w:eastAsia="en-US"/>
        </w:rPr>
      </w:pPr>
    </w:p>
    <w:p w14:paraId="28E64117" w14:textId="77777777" w:rsidR="00A015F3" w:rsidRPr="000F28A6" w:rsidRDefault="000F28A6" w:rsidP="00C57592">
      <w:pPr>
        <w:pStyle w:val="Nadpis1"/>
        <w:numPr>
          <w:ilvl w:val="1"/>
          <w:numId w:val="79"/>
        </w:numPr>
        <w:spacing w:before="240" w:after="60"/>
        <w:ind w:left="567" w:hanging="567"/>
        <w:rPr>
          <w:rFonts w:ascii="Times New Roman" w:hAnsi="Times New Roman" w:cs="Times New Roman"/>
          <w:color w:val="984806" w:themeColor="accent6" w:themeShade="80"/>
          <w:sz w:val="26"/>
          <w:szCs w:val="26"/>
          <w:lang w:eastAsia="cs-CZ"/>
        </w:rPr>
      </w:pPr>
      <w:bookmarkStart w:id="6" w:name="_Toc459888806"/>
      <w:r>
        <w:rPr>
          <w:rFonts w:ascii="Times New Roman" w:hAnsi="Times New Roman" w:cs="Times New Roman"/>
          <w:color w:val="984806" w:themeColor="accent6" w:themeShade="80"/>
          <w:sz w:val="26"/>
          <w:szCs w:val="26"/>
          <w:lang w:eastAsia="cs-CZ"/>
        </w:rPr>
        <w:lastRenderedPageBreak/>
        <w:t>Š</w:t>
      </w:r>
      <w:r w:rsidR="00A015F3" w:rsidRPr="000F28A6">
        <w:rPr>
          <w:rFonts w:ascii="Times New Roman" w:hAnsi="Times New Roman" w:cs="Times New Roman"/>
          <w:color w:val="984806" w:themeColor="accent6" w:themeShade="80"/>
          <w:sz w:val="26"/>
          <w:szCs w:val="26"/>
          <w:lang w:eastAsia="cs-CZ"/>
        </w:rPr>
        <w:t>pecifické podmienky oprávnenosti výdavkov</w:t>
      </w:r>
      <w:bookmarkEnd w:id="6"/>
    </w:p>
    <w:p w14:paraId="28E64118" w14:textId="77777777" w:rsidR="00AA2899" w:rsidRPr="00DD08CF" w:rsidRDefault="00AA2899" w:rsidP="00A87902">
      <w:pPr>
        <w:pStyle w:val="SRKNorm"/>
        <w:spacing w:before="240" w:after="0" w:line="276" w:lineRule="auto"/>
        <w:contextualSpacing w:val="0"/>
        <w:rPr>
          <w:b/>
        </w:rPr>
      </w:pPr>
      <w:r w:rsidRPr="00DD08CF">
        <w:rPr>
          <w:b/>
        </w:rPr>
        <w:t>Štátna pomoc</w:t>
      </w:r>
    </w:p>
    <w:p w14:paraId="28E64119" w14:textId="3298B1DE" w:rsidR="00630CD8" w:rsidRDefault="00630CD8" w:rsidP="00FD0759">
      <w:pPr>
        <w:spacing w:before="120" w:after="60"/>
        <w:jc w:val="both"/>
        <w:rPr>
          <w:rFonts w:ascii="Times New Roman" w:hAnsi="Times New Roman"/>
          <w:sz w:val="24"/>
          <w:szCs w:val="24"/>
        </w:rPr>
      </w:pPr>
      <w:r>
        <w:rPr>
          <w:rFonts w:ascii="Times New Roman" w:hAnsi="Times New Roman"/>
          <w:sz w:val="24"/>
          <w:szCs w:val="24"/>
        </w:rPr>
        <w:t>Pravidlá oprávnenosti výdavkov upravené v</w:t>
      </w:r>
      <w:r w:rsidRPr="00587A8E">
        <w:rPr>
          <w:rFonts w:ascii="Times New Roman" w:hAnsi="Times New Roman"/>
          <w:sz w:val="24"/>
          <w:szCs w:val="24"/>
        </w:rPr>
        <w:t xml:space="preserve"> tejto </w:t>
      </w:r>
      <w:r w:rsidR="00167044">
        <w:rPr>
          <w:rFonts w:ascii="Times New Roman" w:hAnsi="Times New Roman"/>
          <w:sz w:val="24"/>
          <w:szCs w:val="24"/>
        </w:rPr>
        <w:t>p</w:t>
      </w:r>
      <w:r w:rsidRPr="00587A8E">
        <w:rPr>
          <w:rFonts w:ascii="Times New Roman" w:hAnsi="Times New Roman"/>
          <w:sz w:val="24"/>
          <w:szCs w:val="24"/>
        </w:rPr>
        <w:t xml:space="preserve">ríručke sa vzťahujú aj na poskytovanie príspevku v rámci pravidiel štátnej pomoci, pričom osobitné pravidlá oprávnenosti výdavkov </w:t>
      </w:r>
      <w:r w:rsidR="004E29D4">
        <w:rPr>
          <w:rFonts w:ascii="Times New Roman" w:hAnsi="Times New Roman"/>
          <w:sz w:val="24"/>
          <w:szCs w:val="24"/>
        </w:rPr>
        <w:t>budú</w:t>
      </w:r>
      <w:r w:rsidRPr="00587A8E">
        <w:rPr>
          <w:rFonts w:ascii="Times New Roman" w:hAnsi="Times New Roman"/>
          <w:sz w:val="24"/>
          <w:szCs w:val="24"/>
        </w:rPr>
        <w:t xml:space="preserve"> zároveň upravené aj</w:t>
      </w:r>
      <w:r w:rsidR="004E29D4">
        <w:rPr>
          <w:rFonts w:ascii="Times New Roman" w:hAnsi="Times New Roman"/>
          <w:sz w:val="24"/>
          <w:szCs w:val="24"/>
        </w:rPr>
        <w:t> </w:t>
      </w:r>
      <w:r w:rsidRPr="00587A8E">
        <w:rPr>
          <w:rFonts w:ascii="Times New Roman" w:hAnsi="Times New Roman"/>
          <w:sz w:val="24"/>
          <w:szCs w:val="24"/>
        </w:rPr>
        <w:t xml:space="preserve">v </w:t>
      </w:r>
      <w:r>
        <w:rPr>
          <w:rFonts w:ascii="Times New Roman" w:hAnsi="Times New Roman"/>
          <w:sz w:val="24"/>
          <w:szCs w:val="24"/>
        </w:rPr>
        <w:t>príslušnej schéme štátnej pomoci, resp. schéme pomoci de</w:t>
      </w:r>
      <w:r w:rsidR="00AE262C">
        <w:rPr>
          <w:rFonts w:ascii="Times New Roman" w:hAnsi="Times New Roman"/>
          <w:sz w:val="24"/>
          <w:szCs w:val="24"/>
        </w:rPr>
        <w:t> </w:t>
      </w:r>
      <w:r>
        <w:rPr>
          <w:rFonts w:ascii="Times New Roman" w:hAnsi="Times New Roman"/>
          <w:sz w:val="24"/>
          <w:szCs w:val="24"/>
        </w:rPr>
        <w:t xml:space="preserve">minimis. </w:t>
      </w:r>
      <w:r w:rsidRPr="00587A8E">
        <w:rPr>
          <w:rFonts w:ascii="Times New Roman" w:hAnsi="Times New Roman"/>
          <w:sz w:val="24"/>
          <w:szCs w:val="24"/>
        </w:rPr>
        <w:t>Preto, a</w:t>
      </w:r>
      <w:r>
        <w:rPr>
          <w:rFonts w:ascii="Times New Roman" w:hAnsi="Times New Roman"/>
          <w:sz w:val="24"/>
          <w:szCs w:val="24"/>
        </w:rPr>
        <w:t xml:space="preserve">by bol výdavok považovaný za oprávnený, musí okrem pravidiel </w:t>
      </w:r>
      <w:r w:rsidR="00AE262C">
        <w:rPr>
          <w:rFonts w:ascii="Times New Roman" w:hAnsi="Times New Roman"/>
          <w:sz w:val="24"/>
          <w:szCs w:val="24"/>
        </w:rPr>
        <w:t>d</w:t>
      </w:r>
      <w:r w:rsidR="00167044">
        <w:rPr>
          <w:rFonts w:ascii="Times New Roman" w:hAnsi="Times New Roman"/>
          <w:sz w:val="24"/>
          <w:szCs w:val="24"/>
        </w:rPr>
        <w:t>efinovaných v tejto p</w:t>
      </w:r>
      <w:r w:rsidR="00FD0759">
        <w:rPr>
          <w:rFonts w:ascii="Times New Roman" w:hAnsi="Times New Roman"/>
          <w:sz w:val="24"/>
          <w:szCs w:val="24"/>
        </w:rPr>
        <w:t>ríručke</w:t>
      </w:r>
      <w:r>
        <w:rPr>
          <w:rFonts w:ascii="Times New Roman" w:hAnsi="Times New Roman"/>
          <w:sz w:val="24"/>
          <w:szCs w:val="24"/>
        </w:rPr>
        <w:t xml:space="preserve"> spĺňať zároveň podmienky oprávnenosti stanovené v príslušnej schéme</w:t>
      </w:r>
      <w:r w:rsidR="00C56D42">
        <w:rPr>
          <w:rFonts w:ascii="Times New Roman" w:hAnsi="Times New Roman"/>
          <w:sz w:val="24"/>
          <w:szCs w:val="24"/>
        </w:rPr>
        <w:t>, ktorá bude zverejnená ako príloha príslušnej výzvy/vyzvania</w:t>
      </w:r>
      <w:r>
        <w:rPr>
          <w:rFonts w:ascii="Times New Roman" w:hAnsi="Times New Roman"/>
          <w:sz w:val="24"/>
          <w:szCs w:val="24"/>
        </w:rPr>
        <w:t>.</w:t>
      </w:r>
    </w:p>
    <w:p w14:paraId="28E6411A" w14:textId="77777777" w:rsidR="00630CD8" w:rsidRDefault="00630CD8" w:rsidP="00FD0759">
      <w:pPr>
        <w:spacing w:before="120" w:after="60"/>
        <w:jc w:val="both"/>
        <w:rPr>
          <w:rFonts w:ascii="Times New Roman" w:hAnsi="Times New Roman"/>
          <w:sz w:val="24"/>
          <w:szCs w:val="24"/>
        </w:rPr>
      </w:pPr>
      <w:r>
        <w:rPr>
          <w:rFonts w:ascii="Times New Roman" w:hAnsi="Times New Roman"/>
          <w:sz w:val="24"/>
          <w:szCs w:val="24"/>
        </w:rPr>
        <w:t xml:space="preserve">Pravidlá štátnej pomoci sa uplatňujú len </w:t>
      </w:r>
      <w:r w:rsidRPr="00587A8E">
        <w:rPr>
          <w:rFonts w:ascii="Times New Roman" w:hAnsi="Times New Roman"/>
          <w:sz w:val="24"/>
          <w:szCs w:val="24"/>
        </w:rPr>
        <w:t>v prípadoch</w:t>
      </w:r>
      <w:r>
        <w:rPr>
          <w:rFonts w:ascii="Times New Roman" w:hAnsi="Times New Roman"/>
          <w:sz w:val="24"/>
          <w:szCs w:val="24"/>
        </w:rPr>
        <w:t>, keď je prijímateľom podnik</w:t>
      </w:r>
      <w:r w:rsidRPr="00587A8E">
        <w:rPr>
          <w:rFonts w:ascii="Times New Roman" w:hAnsi="Times New Roman"/>
          <w:sz w:val="24"/>
          <w:szCs w:val="24"/>
        </w:rPr>
        <w:t>, t.</w:t>
      </w:r>
      <w:r w:rsidR="002660BB">
        <w:rPr>
          <w:rFonts w:ascii="Times New Roman" w:hAnsi="Times New Roman"/>
          <w:sz w:val="24"/>
          <w:szCs w:val="24"/>
        </w:rPr>
        <w:t xml:space="preserve"> </w:t>
      </w:r>
      <w:r w:rsidRPr="00587A8E">
        <w:rPr>
          <w:rFonts w:ascii="Times New Roman" w:hAnsi="Times New Roman"/>
          <w:sz w:val="24"/>
          <w:szCs w:val="24"/>
        </w:rPr>
        <w:t>j.</w:t>
      </w:r>
      <w:r>
        <w:rPr>
          <w:rFonts w:ascii="Times New Roman" w:hAnsi="Times New Roman"/>
          <w:sz w:val="24"/>
          <w:szCs w:val="24"/>
        </w:rPr>
        <w:t xml:space="preserve"> každý subjekt vykonávajúci hospodársku činnosť bez ohľadu na právne postavenie tohto subjektu a</w:t>
      </w:r>
      <w:r w:rsidR="003D354D">
        <w:rPr>
          <w:rFonts w:ascii="Times New Roman" w:hAnsi="Times New Roman"/>
          <w:sz w:val="24"/>
          <w:szCs w:val="24"/>
        </w:rPr>
        <w:t> </w:t>
      </w:r>
      <w:r>
        <w:rPr>
          <w:rFonts w:ascii="Times New Roman" w:hAnsi="Times New Roman"/>
          <w:sz w:val="24"/>
          <w:szCs w:val="24"/>
        </w:rPr>
        <w:t xml:space="preserve">spôsob jeho financovania. Hospodárskou činnosťou v zmysle pravidiel </w:t>
      </w:r>
      <w:r w:rsidRPr="00587A8E">
        <w:rPr>
          <w:rFonts w:ascii="Times New Roman" w:hAnsi="Times New Roman"/>
          <w:sz w:val="24"/>
          <w:szCs w:val="24"/>
        </w:rPr>
        <w:t>štátnej pomoci</w:t>
      </w:r>
      <w:r>
        <w:rPr>
          <w:rFonts w:ascii="Times New Roman" w:hAnsi="Times New Roman"/>
          <w:sz w:val="24"/>
          <w:szCs w:val="24"/>
        </w:rPr>
        <w:t xml:space="preserve"> je</w:t>
      </w:r>
      <w:r w:rsidR="003D354D">
        <w:rPr>
          <w:rFonts w:ascii="Times New Roman" w:hAnsi="Times New Roman"/>
          <w:sz w:val="24"/>
          <w:szCs w:val="24"/>
        </w:rPr>
        <w:t> </w:t>
      </w:r>
      <w:r>
        <w:rPr>
          <w:rFonts w:ascii="Times New Roman" w:hAnsi="Times New Roman"/>
          <w:sz w:val="24"/>
          <w:szCs w:val="24"/>
        </w:rPr>
        <w:t xml:space="preserve">každá činnosť, ktorá spočíva v ponuke tovaru a služieb na danom trhu. </w:t>
      </w:r>
    </w:p>
    <w:p w14:paraId="28E6411B" w14:textId="77777777" w:rsidR="003D354D" w:rsidRDefault="00630CD8" w:rsidP="00A87902">
      <w:pPr>
        <w:pStyle w:val="SRKNorm"/>
        <w:spacing w:before="240" w:after="0" w:line="276" w:lineRule="auto"/>
        <w:contextualSpacing w:val="0"/>
        <w:rPr>
          <w:b/>
        </w:rPr>
      </w:pPr>
      <w:r w:rsidRPr="00D92743">
        <w:rPr>
          <w:b/>
        </w:rPr>
        <w:t>Projekty</w:t>
      </w:r>
      <w:r w:rsidRPr="00DD08CF">
        <w:rPr>
          <w:b/>
        </w:rPr>
        <w:t xml:space="preserve"> vytvárajúce čistý príjem </w:t>
      </w:r>
    </w:p>
    <w:p w14:paraId="28E6411C" w14:textId="77777777" w:rsidR="00681872" w:rsidRPr="00D92743" w:rsidRDefault="00681872" w:rsidP="00E37E6C">
      <w:pPr>
        <w:spacing w:before="120" w:after="60"/>
        <w:jc w:val="both"/>
        <w:rPr>
          <w:rFonts w:ascii="Times New Roman" w:hAnsi="Times New Roman"/>
          <w:sz w:val="24"/>
          <w:szCs w:val="24"/>
        </w:rPr>
      </w:pPr>
      <w:r w:rsidRPr="00D92743">
        <w:rPr>
          <w:rFonts w:ascii="Times New Roman" w:hAnsi="Times New Roman"/>
          <w:sz w:val="24"/>
          <w:szCs w:val="24"/>
        </w:rPr>
        <w:t>V prípade projektov, ktoré vytvárajú príjem</w:t>
      </w:r>
      <w:r w:rsidR="00507D4D">
        <w:rPr>
          <w:rFonts w:ascii="Times New Roman" w:hAnsi="Times New Roman"/>
          <w:sz w:val="24"/>
          <w:szCs w:val="24"/>
        </w:rPr>
        <w:t>,</w:t>
      </w:r>
      <w:r w:rsidRPr="00D92743">
        <w:rPr>
          <w:rFonts w:ascii="Times New Roman" w:hAnsi="Times New Roman"/>
          <w:sz w:val="24"/>
          <w:szCs w:val="24"/>
        </w:rPr>
        <w:t xml:space="preserve"> či už počas realizácie projektu, alebo po je</w:t>
      </w:r>
      <w:r w:rsidR="00E04C6C" w:rsidRPr="00D92743">
        <w:rPr>
          <w:rFonts w:ascii="Times New Roman" w:hAnsi="Times New Roman"/>
          <w:sz w:val="24"/>
          <w:szCs w:val="24"/>
        </w:rPr>
        <w:t>ho</w:t>
      </w:r>
      <w:r w:rsidRPr="00D92743">
        <w:rPr>
          <w:rFonts w:ascii="Times New Roman" w:hAnsi="Times New Roman"/>
          <w:sz w:val="24"/>
          <w:szCs w:val="24"/>
        </w:rPr>
        <w:t xml:space="preserve"> ukončení, je</w:t>
      </w:r>
      <w:r w:rsidR="004E29D4" w:rsidRPr="00D92743">
        <w:rPr>
          <w:rFonts w:ascii="Times New Roman" w:hAnsi="Times New Roman"/>
          <w:sz w:val="24"/>
          <w:szCs w:val="24"/>
        </w:rPr>
        <w:t> </w:t>
      </w:r>
      <w:r w:rsidRPr="00D92743">
        <w:rPr>
          <w:rFonts w:ascii="Times New Roman" w:hAnsi="Times New Roman"/>
          <w:sz w:val="24"/>
          <w:szCs w:val="24"/>
        </w:rPr>
        <w:t>potrebné celkové oprávnené výdavky projektu znížiť o čisté príjmy</w:t>
      </w:r>
      <w:r w:rsidRPr="008026E7">
        <w:rPr>
          <w:rFonts w:ascii="Times New Roman" w:hAnsi="Times New Roman"/>
          <w:sz w:val="24"/>
          <w:szCs w:val="24"/>
          <w:vertAlign w:val="superscript"/>
        </w:rPr>
        <w:footnoteReference w:id="11"/>
      </w:r>
      <w:r w:rsidRPr="00D92743">
        <w:rPr>
          <w:rFonts w:ascii="Times New Roman" w:hAnsi="Times New Roman"/>
          <w:sz w:val="24"/>
          <w:szCs w:val="24"/>
        </w:rPr>
        <w:t>, aby bola zabezpečená primeraná výška pomoci (t.</w:t>
      </w:r>
      <w:r w:rsidR="00507D4D">
        <w:rPr>
          <w:rFonts w:ascii="Times New Roman" w:hAnsi="Times New Roman"/>
          <w:sz w:val="24"/>
          <w:szCs w:val="24"/>
        </w:rPr>
        <w:t xml:space="preserve"> </w:t>
      </w:r>
      <w:r w:rsidRPr="00D92743">
        <w:rPr>
          <w:rFonts w:ascii="Times New Roman" w:hAnsi="Times New Roman"/>
          <w:sz w:val="24"/>
          <w:szCs w:val="24"/>
        </w:rPr>
        <w:t>j. aby nedošlo k neadekvátnemu poskytovaniu finančných prostriedkov OP nad rámec skutočnej potreby projektu). Uvedená primeraná výška pomoci predstavuje tzv. „medzeru vo financovaní“, ktorá vzniká, ak čistý príjem za</w:t>
      </w:r>
      <w:r w:rsidR="003D354D" w:rsidRPr="00D92743">
        <w:rPr>
          <w:rFonts w:ascii="Times New Roman" w:hAnsi="Times New Roman"/>
          <w:sz w:val="24"/>
          <w:szCs w:val="24"/>
        </w:rPr>
        <w:t> </w:t>
      </w:r>
      <w:r w:rsidRPr="00D92743">
        <w:rPr>
          <w:rFonts w:ascii="Times New Roman" w:hAnsi="Times New Roman"/>
          <w:sz w:val="24"/>
          <w:szCs w:val="24"/>
        </w:rPr>
        <w:t xml:space="preserve">príslušné obdobie nedokáže v plnej miere pokryť investičné výdavky projektu. </w:t>
      </w:r>
    </w:p>
    <w:p w14:paraId="28E6411D" w14:textId="77777777" w:rsidR="00E37E6C" w:rsidRPr="00A104A6" w:rsidRDefault="00681872" w:rsidP="00A87902">
      <w:pPr>
        <w:spacing w:before="120" w:after="60"/>
        <w:jc w:val="both"/>
        <w:rPr>
          <w:rFonts w:ascii="Times New Roman" w:hAnsi="Times New Roman"/>
          <w:sz w:val="24"/>
          <w:szCs w:val="24"/>
        </w:rPr>
      </w:pPr>
      <w:r w:rsidRPr="00A104A6">
        <w:rPr>
          <w:rFonts w:ascii="Times New Roman" w:hAnsi="Times New Roman"/>
          <w:sz w:val="24"/>
          <w:szCs w:val="24"/>
        </w:rPr>
        <w:t>Vzhľadom na uvedené platí, že oprávnené výdavky na projekty vytvárajúce príjmy neprevýšia súčasnú</w:t>
      </w:r>
      <w:r w:rsidR="004E29D4">
        <w:rPr>
          <w:rFonts w:ascii="Times New Roman" w:hAnsi="Times New Roman"/>
          <w:sz w:val="24"/>
          <w:szCs w:val="24"/>
        </w:rPr>
        <w:t> </w:t>
      </w:r>
      <w:r w:rsidRPr="00A104A6">
        <w:rPr>
          <w:rFonts w:ascii="Times New Roman" w:hAnsi="Times New Roman"/>
          <w:sz w:val="24"/>
          <w:szCs w:val="24"/>
        </w:rPr>
        <w:t>hodnotu investičných výdavkov, po odpočítaní súčasnej hodnoty čistého príjmu z</w:t>
      </w:r>
      <w:r w:rsidR="00D92743">
        <w:rPr>
          <w:rFonts w:ascii="Times New Roman" w:hAnsi="Times New Roman"/>
          <w:sz w:val="24"/>
          <w:szCs w:val="24"/>
        </w:rPr>
        <w:t> </w:t>
      </w:r>
      <w:r w:rsidRPr="00A104A6">
        <w:rPr>
          <w:rFonts w:ascii="Times New Roman" w:hAnsi="Times New Roman"/>
          <w:sz w:val="24"/>
          <w:szCs w:val="24"/>
        </w:rPr>
        <w:t xml:space="preserve">investície za stanovené obdobie. Ak na spolufinancovanie nie sú oprávnené všetky investičné náklady, čistý príjem sa pridelí pomerne k oprávneným a neoprávneným častiam investičných nákladov. </w:t>
      </w:r>
    </w:p>
    <w:p w14:paraId="28E6411E" w14:textId="77777777" w:rsidR="00681872" w:rsidRPr="00A104A6" w:rsidRDefault="00681872" w:rsidP="00A87902">
      <w:pPr>
        <w:spacing w:before="120" w:after="60"/>
        <w:jc w:val="both"/>
        <w:rPr>
          <w:rFonts w:ascii="Times New Roman" w:hAnsi="Times New Roman"/>
          <w:sz w:val="24"/>
          <w:szCs w:val="24"/>
        </w:rPr>
      </w:pPr>
      <w:r w:rsidRPr="00A104A6">
        <w:rPr>
          <w:rFonts w:ascii="Times New Roman" w:hAnsi="Times New Roman"/>
          <w:sz w:val="24"/>
          <w:szCs w:val="24"/>
        </w:rPr>
        <w:t>Projekty vytvárajúce príjem sú projekty, ktoré zahŕňajú:</w:t>
      </w:r>
    </w:p>
    <w:p w14:paraId="28E6411F" w14:textId="77777777" w:rsidR="00681872" w:rsidRPr="00A104A6" w:rsidRDefault="00681872" w:rsidP="00C57592">
      <w:pPr>
        <w:pStyle w:val="Odsekzoznamu"/>
        <w:numPr>
          <w:ilvl w:val="0"/>
          <w:numId w:val="22"/>
        </w:numPr>
        <w:spacing w:before="60" w:after="60"/>
        <w:ind w:left="568" w:hanging="284"/>
        <w:contextualSpacing w:val="0"/>
        <w:jc w:val="both"/>
        <w:rPr>
          <w:rFonts w:ascii="Times New Roman" w:hAnsi="Times New Roman"/>
          <w:sz w:val="24"/>
          <w:szCs w:val="24"/>
        </w:rPr>
      </w:pPr>
      <w:r w:rsidRPr="00A104A6">
        <w:rPr>
          <w:rFonts w:ascii="Times New Roman" w:hAnsi="Times New Roman"/>
          <w:sz w:val="24"/>
          <w:szCs w:val="24"/>
        </w:rPr>
        <w:t>investíciu do infraštruktúry, ktorej používanie je spoplatnené a priamo uhradené užívateľmi, alebo</w:t>
      </w:r>
    </w:p>
    <w:p w14:paraId="28E64120" w14:textId="77777777" w:rsidR="00681872" w:rsidRPr="00A104A6" w:rsidRDefault="00681872" w:rsidP="00C57592">
      <w:pPr>
        <w:pStyle w:val="Odsekzoznamu"/>
        <w:numPr>
          <w:ilvl w:val="0"/>
          <w:numId w:val="22"/>
        </w:numPr>
        <w:spacing w:before="60" w:after="60"/>
        <w:ind w:left="568" w:hanging="284"/>
        <w:contextualSpacing w:val="0"/>
        <w:jc w:val="both"/>
        <w:rPr>
          <w:rFonts w:ascii="Times New Roman" w:hAnsi="Times New Roman"/>
          <w:sz w:val="24"/>
          <w:szCs w:val="24"/>
        </w:rPr>
      </w:pPr>
      <w:r w:rsidRPr="00A104A6">
        <w:rPr>
          <w:rFonts w:ascii="Times New Roman" w:hAnsi="Times New Roman"/>
          <w:sz w:val="24"/>
          <w:szCs w:val="24"/>
        </w:rPr>
        <w:t>predaj alebo prenájom pozemkov alebo budov, alebo</w:t>
      </w:r>
    </w:p>
    <w:p w14:paraId="28E64121" w14:textId="77777777" w:rsidR="00681872" w:rsidRPr="00A104A6" w:rsidRDefault="00681872" w:rsidP="00C57592">
      <w:pPr>
        <w:pStyle w:val="Odsekzoznamu"/>
        <w:numPr>
          <w:ilvl w:val="0"/>
          <w:numId w:val="22"/>
        </w:numPr>
        <w:spacing w:before="60" w:after="60"/>
        <w:ind w:left="568" w:hanging="284"/>
        <w:contextualSpacing w:val="0"/>
        <w:jc w:val="both"/>
        <w:rPr>
          <w:rFonts w:ascii="Times New Roman" w:hAnsi="Times New Roman"/>
          <w:sz w:val="24"/>
          <w:szCs w:val="24"/>
        </w:rPr>
      </w:pPr>
      <w:r w:rsidRPr="00A104A6">
        <w:rPr>
          <w:rFonts w:ascii="Times New Roman" w:hAnsi="Times New Roman"/>
          <w:sz w:val="24"/>
          <w:szCs w:val="24"/>
        </w:rPr>
        <w:t xml:space="preserve">poskytovanie služieb za poplatok. </w:t>
      </w:r>
    </w:p>
    <w:p w14:paraId="472FEDBB" w14:textId="76A8147E" w:rsidR="00697580" w:rsidRDefault="00681872" w:rsidP="00D72FA8">
      <w:pPr>
        <w:spacing w:before="60" w:after="60"/>
        <w:jc w:val="both"/>
        <w:rPr>
          <w:rFonts w:ascii="Times New Roman" w:hAnsi="Times New Roman"/>
          <w:sz w:val="24"/>
          <w:szCs w:val="24"/>
        </w:rPr>
      </w:pPr>
      <w:r w:rsidRPr="00A104A6">
        <w:rPr>
          <w:rFonts w:ascii="Times New Roman" w:hAnsi="Times New Roman"/>
          <w:sz w:val="24"/>
          <w:szCs w:val="24"/>
        </w:rPr>
        <w:t xml:space="preserve">V podmienkach </w:t>
      </w:r>
      <w:r w:rsidR="00C40B7A">
        <w:rPr>
          <w:rFonts w:ascii="Times New Roman" w:hAnsi="Times New Roman"/>
          <w:sz w:val="24"/>
          <w:szCs w:val="24"/>
        </w:rPr>
        <w:t>OP ĽZ</w:t>
      </w:r>
      <w:r w:rsidR="000A1D85">
        <w:rPr>
          <w:rFonts w:ascii="Times New Roman" w:hAnsi="Times New Roman"/>
          <w:sz w:val="24"/>
          <w:szCs w:val="24"/>
        </w:rPr>
        <w:t xml:space="preserve"> </w:t>
      </w:r>
      <w:r w:rsidR="0057690E">
        <w:rPr>
          <w:rFonts w:ascii="Times New Roman" w:hAnsi="Times New Roman"/>
          <w:sz w:val="24"/>
          <w:szCs w:val="24"/>
        </w:rPr>
        <w:t>PO</w:t>
      </w:r>
      <w:r w:rsidR="00507D4D">
        <w:rPr>
          <w:rFonts w:ascii="Times New Roman" w:hAnsi="Times New Roman"/>
          <w:sz w:val="24"/>
          <w:szCs w:val="24"/>
        </w:rPr>
        <w:t xml:space="preserve"> 5 a 6</w:t>
      </w:r>
      <w:r w:rsidR="000A1D85">
        <w:rPr>
          <w:rFonts w:ascii="Times New Roman" w:hAnsi="Times New Roman"/>
          <w:sz w:val="24"/>
          <w:szCs w:val="24"/>
        </w:rPr>
        <w:t xml:space="preserve"> sa </w:t>
      </w:r>
      <w:r w:rsidRPr="00A104A6">
        <w:rPr>
          <w:rFonts w:ascii="Times New Roman" w:hAnsi="Times New Roman"/>
          <w:sz w:val="24"/>
          <w:szCs w:val="24"/>
        </w:rPr>
        <w:t>z pohľadu povinností žiadateľa/prijímateľa viažucich sa</w:t>
      </w:r>
      <w:r w:rsidR="003D354D">
        <w:rPr>
          <w:rFonts w:ascii="Times New Roman" w:hAnsi="Times New Roman"/>
          <w:sz w:val="24"/>
          <w:szCs w:val="24"/>
        </w:rPr>
        <w:t> </w:t>
      </w:r>
      <w:r w:rsidRPr="00A104A6">
        <w:rPr>
          <w:rFonts w:ascii="Times New Roman" w:hAnsi="Times New Roman"/>
          <w:sz w:val="24"/>
          <w:szCs w:val="24"/>
        </w:rPr>
        <w:t>na</w:t>
      </w:r>
      <w:r w:rsidR="003D354D">
        <w:rPr>
          <w:rFonts w:ascii="Times New Roman" w:hAnsi="Times New Roman"/>
          <w:sz w:val="24"/>
          <w:szCs w:val="24"/>
        </w:rPr>
        <w:t> </w:t>
      </w:r>
      <w:r w:rsidRPr="00A104A6">
        <w:rPr>
          <w:rFonts w:ascii="Times New Roman" w:hAnsi="Times New Roman"/>
          <w:sz w:val="24"/>
          <w:szCs w:val="24"/>
        </w:rPr>
        <w:t xml:space="preserve">výpočet a monitorovanie čistých príjmov, rozlišujú </w:t>
      </w:r>
      <w:r w:rsidR="00C902EE">
        <w:rPr>
          <w:rFonts w:ascii="Times New Roman" w:hAnsi="Times New Roman"/>
          <w:sz w:val="24"/>
          <w:szCs w:val="24"/>
        </w:rPr>
        <w:t>dve</w:t>
      </w:r>
      <w:r w:rsidRPr="00A104A6">
        <w:rPr>
          <w:rFonts w:ascii="Times New Roman" w:hAnsi="Times New Roman"/>
          <w:sz w:val="24"/>
          <w:szCs w:val="24"/>
        </w:rPr>
        <w:t xml:space="preserve"> skupiny projektov vytvárajúcich čistý príjem:</w:t>
      </w:r>
    </w:p>
    <w:p w14:paraId="28E64123" w14:textId="77777777" w:rsidR="00681872" w:rsidRPr="00D72FA8" w:rsidRDefault="00681872" w:rsidP="00340436">
      <w:pPr>
        <w:pStyle w:val="Odsekzoznamu"/>
        <w:numPr>
          <w:ilvl w:val="0"/>
          <w:numId w:val="89"/>
        </w:numPr>
        <w:spacing w:before="60" w:after="60"/>
        <w:ind w:left="567" w:hanging="283"/>
        <w:jc w:val="both"/>
        <w:rPr>
          <w:rFonts w:ascii="Times New Roman" w:hAnsi="Times New Roman"/>
          <w:sz w:val="24"/>
          <w:szCs w:val="24"/>
        </w:rPr>
      </w:pPr>
      <w:r w:rsidRPr="00D72FA8">
        <w:rPr>
          <w:rFonts w:ascii="Times New Roman" w:hAnsi="Times New Roman"/>
          <w:sz w:val="24"/>
          <w:szCs w:val="24"/>
        </w:rPr>
        <w:lastRenderedPageBreak/>
        <w:t>projekty vytvárajúce čistý príjem</w:t>
      </w:r>
      <w:r w:rsidRPr="00D72FA8">
        <w:rPr>
          <w:rFonts w:ascii="Times New Roman" w:hAnsi="Times New Roman"/>
          <w:b/>
          <w:sz w:val="24"/>
          <w:szCs w:val="24"/>
        </w:rPr>
        <w:t xml:space="preserve"> </w:t>
      </w:r>
      <w:r w:rsidRPr="00D72FA8">
        <w:rPr>
          <w:rFonts w:ascii="Times New Roman" w:hAnsi="Times New Roman"/>
          <w:b/>
          <w:sz w:val="24"/>
          <w:szCs w:val="24"/>
          <w:u w:val="single"/>
        </w:rPr>
        <w:t>počas stanoveného referenčného obdobia</w:t>
      </w:r>
      <w:r w:rsidRPr="00844063">
        <w:rPr>
          <w:rStyle w:val="Odkaznapoznmkupodiarou"/>
          <w:rFonts w:ascii="Times New Roman" w:hAnsi="Times New Roman"/>
          <w:sz w:val="24"/>
          <w:szCs w:val="24"/>
        </w:rPr>
        <w:footnoteReference w:id="12"/>
      </w:r>
      <w:r w:rsidRPr="00D72FA8">
        <w:rPr>
          <w:rFonts w:ascii="Times New Roman" w:hAnsi="Times New Roman"/>
          <w:sz w:val="24"/>
          <w:szCs w:val="24"/>
        </w:rPr>
        <w:t>, t.</w:t>
      </w:r>
      <w:r w:rsidR="00507D4D" w:rsidRPr="00D72FA8">
        <w:rPr>
          <w:rFonts w:ascii="Times New Roman" w:hAnsi="Times New Roman"/>
          <w:sz w:val="24"/>
          <w:szCs w:val="24"/>
        </w:rPr>
        <w:t> </w:t>
      </w:r>
      <w:r w:rsidRPr="00D72FA8">
        <w:rPr>
          <w:rFonts w:ascii="Times New Roman" w:hAnsi="Times New Roman"/>
          <w:sz w:val="24"/>
          <w:szCs w:val="24"/>
        </w:rPr>
        <w:t>j.</w:t>
      </w:r>
      <w:r w:rsidR="003D354D" w:rsidRPr="00D72FA8">
        <w:rPr>
          <w:rFonts w:ascii="Times New Roman" w:hAnsi="Times New Roman"/>
          <w:sz w:val="24"/>
          <w:szCs w:val="24"/>
        </w:rPr>
        <w:t> </w:t>
      </w:r>
      <w:r w:rsidRPr="00D72FA8">
        <w:rPr>
          <w:rFonts w:ascii="Times New Roman" w:hAnsi="Times New Roman"/>
          <w:sz w:val="24"/>
          <w:szCs w:val="24"/>
        </w:rPr>
        <w:t xml:space="preserve">počas obdobia realizácie projektu, ako aj obdobia po jeho dokončení, ktorých celkové oprávnené výdavky sú </w:t>
      </w:r>
      <w:r w:rsidR="00507D4D" w:rsidRPr="00D72FA8">
        <w:rPr>
          <w:rFonts w:ascii="Times New Roman" w:hAnsi="Times New Roman"/>
          <w:b/>
          <w:sz w:val="24"/>
          <w:szCs w:val="24"/>
        </w:rPr>
        <w:t>vyššie ako 1 </w:t>
      </w:r>
      <w:r w:rsidRPr="00D72FA8">
        <w:rPr>
          <w:rFonts w:ascii="Times New Roman" w:hAnsi="Times New Roman"/>
          <w:b/>
          <w:sz w:val="24"/>
          <w:szCs w:val="24"/>
        </w:rPr>
        <w:t>000</w:t>
      </w:r>
      <w:r w:rsidR="00507D4D" w:rsidRPr="00D72FA8">
        <w:rPr>
          <w:rFonts w:ascii="Times New Roman" w:hAnsi="Times New Roman"/>
          <w:b/>
          <w:sz w:val="24"/>
          <w:szCs w:val="24"/>
        </w:rPr>
        <w:t> </w:t>
      </w:r>
      <w:r w:rsidRPr="00D72FA8">
        <w:rPr>
          <w:rFonts w:ascii="Times New Roman" w:hAnsi="Times New Roman"/>
          <w:b/>
          <w:sz w:val="24"/>
          <w:szCs w:val="24"/>
        </w:rPr>
        <w:t>000 EUR</w:t>
      </w:r>
      <w:r w:rsidRPr="00D72FA8">
        <w:rPr>
          <w:rFonts w:ascii="Times New Roman" w:hAnsi="Times New Roman"/>
          <w:sz w:val="24"/>
          <w:szCs w:val="24"/>
        </w:rPr>
        <w:t xml:space="preserve"> (v zmysle čl.</w:t>
      </w:r>
      <w:r w:rsidR="00493BA7" w:rsidRPr="00D72FA8">
        <w:rPr>
          <w:rFonts w:ascii="Times New Roman" w:hAnsi="Times New Roman"/>
          <w:sz w:val="24"/>
          <w:szCs w:val="24"/>
        </w:rPr>
        <w:t> </w:t>
      </w:r>
      <w:r w:rsidRPr="00D72FA8">
        <w:rPr>
          <w:rFonts w:ascii="Times New Roman" w:hAnsi="Times New Roman"/>
          <w:sz w:val="24"/>
          <w:szCs w:val="24"/>
        </w:rPr>
        <w:t>61</w:t>
      </w:r>
      <w:r w:rsidR="00493BA7" w:rsidRPr="00D72FA8">
        <w:rPr>
          <w:rFonts w:ascii="Times New Roman" w:hAnsi="Times New Roman"/>
          <w:sz w:val="24"/>
          <w:szCs w:val="24"/>
        </w:rPr>
        <w:t> </w:t>
      </w:r>
      <w:r w:rsidRPr="00D72FA8">
        <w:rPr>
          <w:rFonts w:ascii="Times New Roman" w:hAnsi="Times New Roman"/>
          <w:sz w:val="24"/>
          <w:szCs w:val="24"/>
        </w:rPr>
        <w:t>všeobecného nariadenia);</w:t>
      </w:r>
    </w:p>
    <w:p w14:paraId="28E64124" w14:textId="77777777" w:rsidR="00681872" w:rsidRPr="00844063" w:rsidRDefault="00681872" w:rsidP="00C57592">
      <w:pPr>
        <w:pStyle w:val="Odsekzoznamu"/>
        <w:numPr>
          <w:ilvl w:val="0"/>
          <w:numId w:val="20"/>
        </w:numPr>
        <w:spacing w:before="120" w:after="60"/>
        <w:ind w:left="568" w:hanging="284"/>
        <w:contextualSpacing w:val="0"/>
        <w:jc w:val="both"/>
        <w:rPr>
          <w:rFonts w:ascii="Times New Roman" w:hAnsi="Times New Roman"/>
          <w:sz w:val="24"/>
          <w:szCs w:val="24"/>
        </w:rPr>
      </w:pPr>
      <w:r w:rsidRPr="00C206E5">
        <w:rPr>
          <w:rFonts w:ascii="Times New Roman" w:hAnsi="Times New Roman"/>
          <w:sz w:val="24"/>
          <w:szCs w:val="24"/>
        </w:rPr>
        <w:t>projekty vytvárajúce čistý príjem</w:t>
      </w:r>
      <w:r w:rsidRPr="00844063">
        <w:rPr>
          <w:rFonts w:ascii="Times New Roman" w:hAnsi="Times New Roman"/>
          <w:b/>
          <w:sz w:val="24"/>
          <w:szCs w:val="24"/>
        </w:rPr>
        <w:t xml:space="preserve"> </w:t>
      </w:r>
      <w:r w:rsidRPr="00844063">
        <w:rPr>
          <w:rFonts w:ascii="Times New Roman" w:hAnsi="Times New Roman"/>
          <w:b/>
          <w:sz w:val="24"/>
          <w:szCs w:val="24"/>
          <w:u w:val="single"/>
        </w:rPr>
        <w:t>počas</w:t>
      </w:r>
      <w:r w:rsidRPr="00844063">
        <w:rPr>
          <w:rFonts w:ascii="Times New Roman" w:hAnsi="Times New Roman"/>
          <w:sz w:val="24"/>
          <w:szCs w:val="24"/>
          <w:u w:val="single"/>
        </w:rPr>
        <w:t xml:space="preserve"> </w:t>
      </w:r>
      <w:r w:rsidRPr="00844063">
        <w:rPr>
          <w:rFonts w:ascii="Times New Roman" w:hAnsi="Times New Roman"/>
          <w:b/>
          <w:sz w:val="24"/>
          <w:szCs w:val="24"/>
          <w:u w:val="single"/>
        </w:rPr>
        <w:t>realizácie projektu</w:t>
      </w:r>
      <w:r w:rsidRPr="00844063">
        <w:rPr>
          <w:rFonts w:ascii="Times New Roman" w:hAnsi="Times New Roman"/>
          <w:sz w:val="24"/>
          <w:szCs w:val="24"/>
        </w:rPr>
        <w:t xml:space="preserve">, ktorých celkové oprávnené výdavky sú </w:t>
      </w:r>
      <w:r w:rsidRPr="00844063">
        <w:rPr>
          <w:rFonts w:ascii="Times New Roman" w:hAnsi="Times New Roman"/>
          <w:b/>
          <w:sz w:val="24"/>
          <w:szCs w:val="24"/>
        </w:rPr>
        <w:t>nižšie ako 1 000 000 EUR</w:t>
      </w:r>
      <w:r w:rsidRPr="00844063">
        <w:rPr>
          <w:rFonts w:ascii="Times New Roman" w:hAnsi="Times New Roman"/>
          <w:sz w:val="24"/>
          <w:szCs w:val="24"/>
        </w:rPr>
        <w:t xml:space="preserve"> </w:t>
      </w:r>
      <w:r w:rsidRPr="00844063">
        <w:rPr>
          <w:rFonts w:ascii="Times New Roman" w:hAnsi="Times New Roman"/>
          <w:b/>
          <w:sz w:val="24"/>
          <w:szCs w:val="24"/>
        </w:rPr>
        <w:t>a zároveň</w:t>
      </w:r>
      <w:r w:rsidRPr="00844063">
        <w:rPr>
          <w:rFonts w:ascii="Times New Roman" w:hAnsi="Times New Roman"/>
          <w:sz w:val="24"/>
          <w:szCs w:val="24"/>
        </w:rPr>
        <w:t> </w:t>
      </w:r>
      <w:r w:rsidRPr="00844063">
        <w:rPr>
          <w:rFonts w:ascii="Times New Roman" w:hAnsi="Times New Roman"/>
          <w:b/>
          <w:sz w:val="24"/>
          <w:szCs w:val="24"/>
        </w:rPr>
        <w:t>vyššie ako 50 000 EUR</w:t>
      </w:r>
      <w:r w:rsidR="00170363" w:rsidRPr="00844063">
        <w:rPr>
          <w:rFonts w:ascii="Times New Roman" w:hAnsi="Times New Roman"/>
          <w:b/>
          <w:sz w:val="24"/>
          <w:szCs w:val="24"/>
        </w:rPr>
        <w:t xml:space="preserve"> </w:t>
      </w:r>
      <w:r w:rsidRPr="00844063">
        <w:rPr>
          <w:rFonts w:ascii="Times New Roman" w:hAnsi="Times New Roman"/>
          <w:sz w:val="24"/>
          <w:szCs w:val="24"/>
        </w:rPr>
        <w:t>(v zmysle čl. 65, ods. 8 všeobecného nariadenia);</w:t>
      </w:r>
    </w:p>
    <w:p w14:paraId="28E64125" w14:textId="77777777" w:rsidR="008545A3" w:rsidRPr="008545A3" w:rsidRDefault="00434BCF" w:rsidP="00AA07B7">
      <w:pPr>
        <w:spacing w:before="60" w:after="60"/>
        <w:jc w:val="both"/>
        <w:rPr>
          <w:rFonts w:ascii="Times New Roman" w:hAnsi="Times New Roman"/>
          <w:sz w:val="24"/>
          <w:szCs w:val="24"/>
        </w:rPr>
      </w:pPr>
      <w:r>
        <w:rPr>
          <w:rFonts w:ascii="Times New Roman" w:hAnsi="Times New Roman"/>
          <w:sz w:val="24"/>
          <w:szCs w:val="24"/>
        </w:rPr>
        <w:t xml:space="preserve">Na projekty, ktorých </w:t>
      </w:r>
      <w:r w:rsidRPr="008545A3">
        <w:rPr>
          <w:rFonts w:ascii="Times New Roman" w:hAnsi="Times New Roman"/>
          <w:sz w:val="24"/>
          <w:szCs w:val="24"/>
        </w:rPr>
        <w:t xml:space="preserve">celkové oprávnené výdavky sú </w:t>
      </w:r>
      <w:r w:rsidRPr="00D92743">
        <w:rPr>
          <w:rFonts w:ascii="Times New Roman" w:hAnsi="Times New Roman"/>
          <w:sz w:val="24"/>
          <w:szCs w:val="24"/>
        </w:rPr>
        <w:t xml:space="preserve">rovné, alebo nižšie ako 50 000 EUR </w:t>
      </w:r>
      <w:r w:rsidRPr="006751AE">
        <w:rPr>
          <w:rFonts w:ascii="Times New Roman" w:hAnsi="Times New Roman"/>
          <w:sz w:val="24"/>
          <w:szCs w:val="24"/>
        </w:rPr>
        <w:t>sa povinnosť</w:t>
      </w:r>
      <w:r w:rsidRPr="008545A3">
        <w:rPr>
          <w:rFonts w:ascii="Times New Roman" w:hAnsi="Times New Roman"/>
          <w:sz w:val="24"/>
          <w:szCs w:val="24"/>
        </w:rPr>
        <w:t xml:space="preserve"> sledovania generovania čistých príjmov v zmysle všeobecného nariadenia</w:t>
      </w:r>
      <w:r>
        <w:rPr>
          <w:rFonts w:ascii="Times New Roman" w:hAnsi="Times New Roman"/>
          <w:sz w:val="24"/>
          <w:szCs w:val="24"/>
        </w:rPr>
        <w:t xml:space="preserve"> neuplatňuje.</w:t>
      </w:r>
      <w:r w:rsidR="008545A3" w:rsidRPr="008545A3">
        <w:rPr>
          <w:rFonts w:ascii="Times New Roman" w:hAnsi="Times New Roman"/>
          <w:sz w:val="24"/>
          <w:szCs w:val="24"/>
        </w:rPr>
        <w:t xml:space="preserve"> </w:t>
      </w:r>
    </w:p>
    <w:p w14:paraId="28E64126" w14:textId="77777777" w:rsidR="00681872" w:rsidRPr="00A104A6" w:rsidRDefault="00681872" w:rsidP="00AA07B7">
      <w:pPr>
        <w:spacing w:before="60" w:after="60"/>
        <w:jc w:val="both"/>
        <w:rPr>
          <w:rFonts w:ascii="Times New Roman" w:hAnsi="Times New Roman"/>
          <w:sz w:val="24"/>
          <w:szCs w:val="24"/>
        </w:rPr>
      </w:pPr>
      <w:r w:rsidRPr="00A104A6">
        <w:rPr>
          <w:rFonts w:ascii="Times New Roman" w:hAnsi="Times New Roman"/>
          <w:sz w:val="24"/>
          <w:szCs w:val="24"/>
        </w:rPr>
        <w:t>Povinnosť zohľadneni</w:t>
      </w:r>
      <w:r w:rsidR="00DA3C90" w:rsidRPr="00A104A6">
        <w:rPr>
          <w:rFonts w:ascii="Times New Roman" w:hAnsi="Times New Roman"/>
          <w:sz w:val="24"/>
          <w:szCs w:val="24"/>
        </w:rPr>
        <w:t>a</w:t>
      </w:r>
      <w:r w:rsidRPr="00A104A6">
        <w:rPr>
          <w:rFonts w:ascii="Times New Roman" w:hAnsi="Times New Roman"/>
          <w:sz w:val="24"/>
          <w:szCs w:val="24"/>
        </w:rPr>
        <w:t xml:space="preserve"> čistých príjmov pri stanovení výšky pomoci sa </w:t>
      </w:r>
      <w:r w:rsidRPr="00A104A6">
        <w:rPr>
          <w:rFonts w:ascii="Times New Roman" w:hAnsi="Times New Roman"/>
          <w:b/>
          <w:sz w:val="24"/>
          <w:szCs w:val="24"/>
          <w:u w:val="single"/>
        </w:rPr>
        <w:t>nevzťahuje</w:t>
      </w:r>
      <w:r w:rsidR="00D92743">
        <w:rPr>
          <w:rFonts w:ascii="Times New Roman" w:hAnsi="Times New Roman"/>
          <w:b/>
          <w:sz w:val="24"/>
          <w:szCs w:val="24"/>
          <w:u w:val="single"/>
        </w:rPr>
        <w:t xml:space="preserve"> n</w:t>
      </w:r>
      <w:r w:rsidR="00D92743" w:rsidRPr="00D92743">
        <w:rPr>
          <w:rFonts w:ascii="Times New Roman" w:hAnsi="Times New Roman"/>
          <w:b/>
          <w:sz w:val="24"/>
          <w:szCs w:val="24"/>
          <w:u w:val="single"/>
        </w:rPr>
        <w:t>a</w:t>
      </w:r>
      <w:r w:rsidR="00D92743" w:rsidRPr="00D92743">
        <w:rPr>
          <w:rFonts w:ascii="Times New Roman" w:hAnsi="Times New Roman"/>
          <w:sz w:val="24"/>
          <w:szCs w:val="24"/>
          <w:u w:val="single"/>
        </w:rPr>
        <w:t> </w:t>
      </w:r>
      <w:r w:rsidRPr="00A104A6">
        <w:rPr>
          <w:rFonts w:ascii="Times New Roman" w:hAnsi="Times New Roman"/>
          <w:b/>
          <w:sz w:val="24"/>
          <w:szCs w:val="24"/>
          <w:u w:val="single"/>
        </w:rPr>
        <w:t>projekty</w:t>
      </w:r>
      <w:r w:rsidRPr="00A104A6">
        <w:rPr>
          <w:rFonts w:ascii="Times New Roman" w:hAnsi="Times New Roman"/>
          <w:sz w:val="24"/>
          <w:szCs w:val="24"/>
        </w:rPr>
        <w:t>:</w:t>
      </w:r>
    </w:p>
    <w:p w14:paraId="28E64127" w14:textId="77777777" w:rsidR="00681872" w:rsidRPr="00A104A6" w:rsidRDefault="00681872" w:rsidP="00C57592">
      <w:pPr>
        <w:pStyle w:val="Odsekzoznamu"/>
        <w:numPr>
          <w:ilvl w:val="0"/>
          <w:numId w:val="50"/>
        </w:numPr>
        <w:spacing w:before="60" w:after="60"/>
        <w:ind w:left="567" w:hanging="283"/>
        <w:contextualSpacing w:val="0"/>
        <w:jc w:val="both"/>
        <w:rPr>
          <w:rFonts w:ascii="Times New Roman" w:hAnsi="Times New Roman"/>
          <w:sz w:val="24"/>
          <w:szCs w:val="24"/>
        </w:rPr>
      </w:pPr>
      <w:r w:rsidRPr="00A104A6">
        <w:rPr>
          <w:rFonts w:ascii="Times New Roman" w:hAnsi="Times New Roman"/>
          <w:sz w:val="24"/>
          <w:szCs w:val="24"/>
        </w:rPr>
        <w:t>ktoré negenerujú príjmy (napr. protipovodňové aktivity realizované vo verejnom záujme);</w:t>
      </w:r>
    </w:p>
    <w:p w14:paraId="28E64128" w14:textId="77777777" w:rsidR="00DD08CF" w:rsidRDefault="00681872" w:rsidP="00C57592">
      <w:pPr>
        <w:pStyle w:val="Odsekzoznamu"/>
        <w:numPr>
          <w:ilvl w:val="0"/>
          <w:numId w:val="50"/>
        </w:numPr>
        <w:spacing w:before="60" w:after="60"/>
        <w:ind w:left="567" w:hanging="283"/>
        <w:contextualSpacing w:val="0"/>
        <w:jc w:val="both"/>
        <w:rPr>
          <w:rFonts w:ascii="Times New Roman" w:hAnsi="Times New Roman"/>
          <w:sz w:val="24"/>
          <w:szCs w:val="24"/>
        </w:rPr>
      </w:pPr>
      <w:r w:rsidRPr="00DD08CF">
        <w:rPr>
          <w:rFonts w:ascii="Times New Roman" w:hAnsi="Times New Roman"/>
          <w:sz w:val="24"/>
          <w:szCs w:val="24"/>
        </w:rPr>
        <w:t>na ktoré sa vzťahujú pravidlá o štátnej pomoci</w:t>
      </w:r>
      <w:r w:rsidR="00DD08CF" w:rsidRPr="00DD08CF">
        <w:rPr>
          <w:rFonts w:ascii="Times New Roman" w:hAnsi="Times New Roman"/>
          <w:sz w:val="24"/>
          <w:szCs w:val="24"/>
        </w:rPr>
        <w:t xml:space="preserve"> s výnimkou špecifických prípadov, kedy to</w:t>
      </w:r>
      <w:r w:rsidR="003D354D">
        <w:rPr>
          <w:rFonts w:ascii="Times New Roman" w:hAnsi="Times New Roman"/>
          <w:sz w:val="24"/>
          <w:szCs w:val="24"/>
        </w:rPr>
        <w:t> </w:t>
      </w:r>
      <w:r w:rsidR="00DD08CF" w:rsidRPr="00DD08CF">
        <w:rPr>
          <w:rFonts w:ascii="Times New Roman" w:hAnsi="Times New Roman"/>
          <w:sz w:val="24"/>
          <w:szCs w:val="24"/>
        </w:rPr>
        <w:t>priamo vyplýva z uplatniteľných pravidiel štátnej/pomoci de minimis</w:t>
      </w:r>
      <w:r w:rsidR="00DD08CF">
        <w:rPr>
          <w:rFonts w:ascii="Times New Roman" w:hAnsi="Times New Roman"/>
          <w:sz w:val="24"/>
          <w:szCs w:val="24"/>
        </w:rPr>
        <w:t>;</w:t>
      </w:r>
    </w:p>
    <w:p w14:paraId="28E64129" w14:textId="77777777" w:rsidR="00681872" w:rsidRPr="00434BCF" w:rsidRDefault="00DD08CF" w:rsidP="00C57592">
      <w:pPr>
        <w:pStyle w:val="Odsekzoznamu"/>
        <w:numPr>
          <w:ilvl w:val="0"/>
          <w:numId w:val="50"/>
        </w:numPr>
        <w:spacing w:before="60" w:after="60"/>
        <w:ind w:left="567" w:hanging="283"/>
        <w:contextualSpacing w:val="0"/>
        <w:jc w:val="both"/>
        <w:rPr>
          <w:rFonts w:ascii="Times New Roman" w:hAnsi="Times New Roman"/>
          <w:sz w:val="24"/>
          <w:szCs w:val="24"/>
        </w:rPr>
      </w:pPr>
      <w:r w:rsidRPr="00434BCF">
        <w:rPr>
          <w:rFonts w:ascii="Times New Roman" w:hAnsi="Times New Roman"/>
          <w:sz w:val="24"/>
          <w:szCs w:val="24"/>
        </w:rPr>
        <w:t>ktoré sú podporené z finančných nástrojov</w:t>
      </w:r>
      <w:r w:rsidRPr="00434BCF">
        <w:rPr>
          <w:rStyle w:val="Odkaznapoznmkupodiarou"/>
          <w:rFonts w:ascii="Times New Roman" w:hAnsi="Times New Roman"/>
          <w:sz w:val="24"/>
          <w:szCs w:val="24"/>
        </w:rPr>
        <w:footnoteReference w:id="13"/>
      </w:r>
      <w:r w:rsidR="00773A8E" w:rsidRPr="00434BCF">
        <w:rPr>
          <w:rFonts w:ascii="Times New Roman" w:hAnsi="Times New Roman"/>
          <w:sz w:val="24"/>
          <w:szCs w:val="24"/>
        </w:rPr>
        <w:t>.</w:t>
      </w:r>
    </w:p>
    <w:p w14:paraId="28E6412A" w14:textId="77777777" w:rsidR="00681872" w:rsidRDefault="00773A8E" w:rsidP="00A87902">
      <w:pPr>
        <w:spacing w:before="120" w:after="60"/>
        <w:jc w:val="both"/>
        <w:rPr>
          <w:rFonts w:ascii="Times New Roman" w:hAnsi="Times New Roman"/>
          <w:color w:val="006600"/>
          <w:sz w:val="24"/>
          <w:szCs w:val="24"/>
        </w:rPr>
      </w:pPr>
      <w:r w:rsidRPr="00434BCF">
        <w:rPr>
          <w:rFonts w:ascii="Times New Roman" w:hAnsi="Times New Roman"/>
          <w:b/>
          <w:sz w:val="24"/>
          <w:szCs w:val="24"/>
          <w:u w:val="single"/>
        </w:rPr>
        <w:t>Pre jednoduchšiu orientáciu žiadateľa/prijímateľa</w:t>
      </w:r>
      <w:r w:rsidRPr="00434BCF">
        <w:rPr>
          <w:rFonts w:ascii="Times New Roman" w:hAnsi="Times New Roman"/>
          <w:sz w:val="24"/>
          <w:szCs w:val="24"/>
        </w:rPr>
        <w:t xml:space="preserve"> v problematike zohľadňovania čistých príjmov pri výpočte výšky pomoci pre projekt sú v rámci nižšie uvedenej </w:t>
      </w:r>
      <w:r w:rsidRPr="00434BCF">
        <w:rPr>
          <w:rFonts w:ascii="Times New Roman" w:hAnsi="Times New Roman"/>
          <w:b/>
          <w:sz w:val="24"/>
          <w:szCs w:val="24"/>
          <w:u w:val="single"/>
        </w:rPr>
        <w:t>schémy</w:t>
      </w:r>
      <w:r w:rsidRPr="00434BCF">
        <w:rPr>
          <w:rFonts w:ascii="Times New Roman" w:hAnsi="Times New Roman"/>
          <w:sz w:val="24"/>
          <w:szCs w:val="24"/>
        </w:rPr>
        <w:t xml:space="preserve"> zobrazené základné determinačné faktory, ktoré je potrebné zodpovedať pri určovaní skutočnosti, či</w:t>
      </w:r>
      <w:r w:rsidR="000A1D85">
        <w:rPr>
          <w:rFonts w:ascii="Times New Roman" w:hAnsi="Times New Roman"/>
          <w:sz w:val="24"/>
          <w:szCs w:val="24"/>
        </w:rPr>
        <w:t> </w:t>
      </w:r>
      <w:r w:rsidRPr="00434BCF">
        <w:rPr>
          <w:rFonts w:ascii="Times New Roman" w:hAnsi="Times New Roman"/>
          <w:sz w:val="24"/>
          <w:szCs w:val="24"/>
        </w:rPr>
        <w:t>sa</w:t>
      </w:r>
      <w:r w:rsidR="000A1D85">
        <w:rPr>
          <w:rFonts w:ascii="Times New Roman" w:hAnsi="Times New Roman"/>
          <w:sz w:val="24"/>
          <w:szCs w:val="24"/>
        </w:rPr>
        <w:t> </w:t>
      </w:r>
      <w:r w:rsidRPr="00434BCF">
        <w:rPr>
          <w:rFonts w:ascii="Times New Roman" w:hAnsi="Times New Roman"/>
          <w:sz w:val="24"/>
          <w:szCs w:val="24"/>
        </w:rPr>
        <w:t>na projekt vzťahuje/nevzťahuje povinnosť zohľadnenia čistých príjmov.</w:t>
      </w:r>
    </w:p>
    <w:p w14:paraId="28E6412B" w14:textId="03B72885" w:rsidR="00BF509B" w:rsidRDefault="00BF509B" w:rsidP="00A87902">
      <w:pPr>
        <w:spacing w:before="120" w:after="60" w:line="240" w:lineRule="auto"/>
        <w:rPr>
          <w:rFonts w:ascii="Times New Roman" w:hAnsi="Times New Roman"/>
          <w:sz w:val="24"/>
          <w:szCs w:val="24"/>
          <w:highlight w:val="lightGray"/>
        </w:rPr>
      </w:pPr>
    </w:p>
    <w:p w14:paraId="052339EC" w14:textId="77777777" w:rsidR="00BF509B" w:rsidRPr="00BF509B" w:rsidRDefault="00BF509B" w:rsidP="00BF509B">
      <w:pPr>
        <w:rPr>
          <w:rFonts w:ascii="Times New Roman" w:hAnsi="Times New Roman"/>
          <w:sz w:val="24"/>
          <w:szCs w:val="24"/>
          <w:highlight w:val="lightGray"/>
        </w:rPr>
      </w:pPr>
    </w:p>
    <w:p w14:paraId="249A2E24" w14:textId="3371D054" w:rsidR="00BF509B" w:rsidRDefault="00BF509B" w:rsidP="00BF509B">
      <w:pPr>
        <w:rPr>
          <w:rFonts w:ascii="Times New Roman" w:hAnsi="Times New Roman"/>
          <w:sz w:val="24"/>
          <w:szCs w:val="24"/>
          <w:highlight w:val="lightGray"/>
        </w:rPr>
      </w:pPr>
    </w:p>
    <w:p w14:paraId="3051E5D5" w14:textId="77777777" w:rsidR="00B34FA0" w:rsidRPr="00BF509B" w:rsidRDefault="00B34FA0" w:rsidP="00BF509B">
      <w:pPr>
        <w:jc w:val="center"/>
        <w:rPr>
          <w:rFonts w:ascii="Times New Roman" w:hAnsi="Times New Roman"/>
          <w:sz w:val="24"/>
          <w:szCs w:val="24"/>
          <w:highlight w:val="lightGray"/>
        </w:rPr>
      </w:pPr>
    </w:p>
    <w:p w14:paraId="28E6412C" w14:textId="77777777" w:rsidR="00B34FA0" w:rsidRDefault="00E65B18" w:rsidP="00A87902">
      <w:pPr>
        <w:spacing w:before="120"/>
        <w:jc w:val="right"/>
        <w:rPr>
          <w:rFonts w:ascii="Times New Roman" w:hAnsi="Times New Roman"/>
          <w:sz w:val="24"/>
          <w:szCs w:val="24"/>
          <w:highlight w:val="lightGray"/>
        </w:rPr>
      </w:pPr>
      <w:r w:rsidRPr="00F8788B">
        <w:rPr>
          <w:rFonts w:ascii="Times New Roman" w:hAnsi="Times New Roman"/>
          <w:noProof/>
          <w:color w:val="FBD4B4" w:themeColor="accent6" w:themeTint="66"/>
          <w:sz w:val="22"/>
          <w:szCs w:val="22"/>
        </w:rPr>
        <w:lastRenderedPageBreak/>
        <mc:AlternateContent>
          <mc:Choice Requires="wpc">
            <w:drawing>
              <wp:inline distT="0" distB="0" distL="0" distR="0" wp14:anchorId="28E643BB" wp14:editId="6EBD805A">
                <wp:extent cx="6052782" cy="6339385"/>
                <wp:effectExtent l="0" t="0" r="24765" b="23495"/>
                <wp:docPr id="12" name="Kresliace plátno 32"/>
                <wp:cNvGraphicFramePr>
                  <a:graphicFrameLocks xmlns:a="http://schemas.openxmlformats.org/drawingml/2006/main"/>
                </wp:cNvGraphicFramePr>
                <a:graphic xmlns:a="http://schemas.openxmlformats.org/drawingml/2006/main">
                  <a:graphicData uri="http://schemas.microsoft.com/office/word/2010/wordprocessingCanvas">
                    <wpc:wpc>
                      <wpc:bg>
                        <a:solidFill>
                          <a:srgbClr val="FFFF00"/>
                        </a:solidFill>
                      </wpc:bg>
                      <wpc:whole>
                        <a:ln w="9525" cap="flat" cmpd="sng" algn="ctr">
                          <a:solidFill>
                            <a:srgbClr val="000000"/>
                          </a:solidFill>
                          <a:prstDash val="solid"/>
                          <a:miter lim="800000"/>
                          <a:headEnd type="none" w="med" len="med"/>
                          <a:tailEnd type="none" w="med" len="med"/>
                        </a:ln>
                      </wpc:whole>
                      <wps:wsp>
                        <wps:cNvPr id="1" name="AutoShape 34"/>
                        <wps:cNvSpPr>
                          <a:spLocks noChangeArrowheads="1"/>
                        </wps:cNvSpPr>
                        <wps:spPr bwMode="auto">
                          <a:xfrm rot="3473020">
                            <a:off x="2703034" y="5053332"/>
                            <a:ext cx="294702" cy="110501"/>
                          </a:xfrm>
                          <a:prstGeom prst="rightArrow">
                            <a:avLst>
                              <a:gd name="adj1" fmla="val 50000"/>
                              <a:gd name="adj2" fmla="val 66674"/>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 name="AutoShape 35"/>
                        <wps:cNvSpPr>
                          <a:spLocks noChangeArrowheads="1"/>
                        </wps:cNvSpPr>
                        <wps:spPr bwMode="auto">
                          <a:xfrm rot="6044247">
                            <a:off x="280808" y="4802830"/>
                            <a:ext cx="1474409" cy="87001"/>
                          </a:xfrm>
                          <a:prstGeom prst="rightArrow">
                            <a:avLst>
                              <a:gd name="adj1" fmla="val 50000"/>
                              <a:gd name="adj2" fmla="val 423678"/>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 name="AutoShape 37"/>
                        <wps:cNvSpPr>
                          <a:spLocks noChangeArrowheads="1"/>
                        </wps:cNvSpPr>
                        <wps:spPr bwMode="auto">
                          <a:xfrm>
                            <a:off x="1980425" y="0"/>
                            <a:ext cx="2286628" cy="427403"/>
                          </a:xfrm>
                          <a:prstGeom prst="roundRect">
                            <a:avLst>
                              <a:gd name="adj" fmla="val 16667"/>
                            </a:avLst>
                          </a:prstGeom>
                          <a:solidFill>
                            <a:srgbClr val="FFFFFF"/>
                          </a:solidFill>
                          <a:ln w="9525">
                            <a:solidFill>
                              <a:srgbClr val="000000"/>
                            </a:solidFill>
                            <a:round/>
                            <a:headEnd/>
                            <a:tailEnd/>
                          </a:ln>
                        </wps:spPr>
                        <wps:txbx>
                          <w:txbxContent>
                            <w:p w14:paraId="28E64421" w14:textId="77777777" w:rsidR="00AE4109" w:rsidRPr="009458CF" w:rsidRDefault="00AE4109" w:rsidP="00000B56">
                              <w:pPr>
                                <w:jc w:val="center"/>
                                <w:rPr>
                                  <w:b/>
                                  <w:sz w:val="16"/>
                                  <w:szCs w:val="16"/>
                                </w:rPr>
                              </w:pPr>
                              <w:r>
                                <w:rPr>
                                  <w:b/>
                                  <w:sz w:val="16"/>
                                  <w:szCs w:val="16"/>
                                </w:rPr>
                                <w:t>Podlieha projekt pravidlám štátnej pomoci/pomoci de minimis?</w:t>
                              </w:r>
                            </w:p>
                          </w:txbxContent>
                        </wps:txbx>
                        <wps:bodyPr rot="0" vert="horz" wrap="square" lIns="91440" tIns="45720" rIns="91440" bIns="45720" anchor="t" anchorCtr="0" upright="1">
                          <a:noAutofit/>
                        </wps:bodyPr>
                      </wps:wsp>
                      <wps:wsp>
                        <wps:cNvPr id="4" name="AutoShape 38"/>
                        <wps:cNvSpPr>
                          <a:spLocks noChangeArrowheads="1"/>
                        </wps:cNvSpPr>
                        <wps:spPr bwMode="auto">
                          <a:xfrm>
                            <a:off x="35900" y="5577835"/>
                            <a:ext cx="1244115" cy="726605"/>
                          </a:xfrm>
                          <a:prstGeom prst="roundRect">
                            <a:avLst>
                              <a:gd name="adj" fmla="val 16667"/>
                            </a:avLst>
                          </a:prstGeom>
                          <a:solidFill>
                            <a:srgbClr val="FFFFFF"/>
                          </a:solidFill>
                          <a:ln w="9525">
                            <a:solidFill>
                              <a:srgbClr val="000000"/>
                            </a:solidFill>
                            <a:round/>
                            <a:headEnd/>
                            <a:tailEnd/>
                          </a:ln>
                        </wps:spPr>
                        <wps:txbx>
                          <w:txbxContent>
                            <w:p w14:paraId="28E64422" w14:textId="77777777" w:rsidR="00AE4109" w:rsidRPr="00E90BC1" w:rsidRDefault="00AE4109" w:rsidP="000D3C91">
                              <w:pPr>
                                <w:rPr>
                                  <w:b/>
                                  <w:sz w:val="16"/>
                                  <w:szCs w:val="16"/>
                                </w:rPr>
                              </w:pPr>
                              <w:r w:rsidRPr="00E90BC1">
                                <w:rPr>
                                  <w:b/>
                                  <w:sz w:val="16"/>
                                  <w:szCs w:val="16"/>
                                </w:rPr>
                                <w:t xml:space="preserve">Celkové OV sa znížia </w:t>
                              </w:r>
                              <w:r>
                                <w:rPr>
                                  <w:b/>
                                  <w:sz w:val="16"/>
                                  <w:szCs w:val="16"/>
                                </w:rPr>
                                <w:t>o paušálnu sadzbu. Vypracúva sa zjednodušená FA.</w:t>
                              </w:r>
                            </w:p>
                          </w:txbxContent>
                        </wps:txbx>
                        <wps:bodyPr rot="0" vert="horz" wrap="square" lIns="91440" tIns="45720" rIns="91440" bIns="45720" anchor="t" anchorCtr="0" upright="1">
                          <a:noAutofit/>
                        </wps:bodyPr>
                      </wps:wsp>
                      <wps:wsp>
                        <wps:cNvPr id="5" name="AutoShape 39"/>
                        <wps:cNvSpPr>
                          <a:spLocks noChangeArrowheads="1"/>
                        </wps:cNvSpPr>
                        <wps:spPr bwMode="auto">
                          <a:xfrm>
                            <a:off x="3869548" y="3205620"/>
                            <a:ext cx="1008413" cy="481903"/>
                          </a:xfrm>
                          <a:prstGeom prst="roundRect">
                            <a:avLst>
                              <a:gd name="adj" fmla="val 16667"/>
                            </a:avLst>
                          </a:prstGeom>
                          <a:solidFill>
                            <a:srgbClr val="FFFFFF"/>
                          </a:solidFill>
                          <a:ln w="9525">
                            <a:solidFill>
                              <a:srgbClr val="000000"/>
                            </a:solidFill>
                            <a:round/>
                            <a:headEnd/>
                            <a:tailEnd/>
                          </a:ln>
                        </wps:spPr>
                        <wps:txbx>
                          <w:txbxContent>
                            <w:p w14:paraId="28E64423" w14:textId="77777777" w:rsidR="00AE4109" w:rsidRPr="00CE7451" w:rsidRDefault="00AE4109" w:rsidP="000D3C91">
                              <w:pPr>
                                <w:jc w:val="center"/>
                                <w:rPr>
                                  <w:b/>
                                  <w:sz w:val="16"/>
                                  <w:szCs w:val="16"/>
                                </w:rPr>
                              </w:pPr>
                              <w:r w:rsidRPr="00CE7451">
                                <w:rPr>
                                  <w:b/>
                                  <w:sz w:val="16"/>
                                  <w:szCs w:val="16"/>
                                </w:rPr>
                                <w:t>Prevyšujú celkové OV 50</w:t>
                              </w:r>
                              <w:r>
                                <w:rPr>
                                  <w:b/>
                                  <w:sz w:val="16"/>
                                  <w:szCs w:val="16"/>
                                </w:rPr>
                                <w:t> </w:t>
                              </w:r>
                              <w:r w:rsidRPr="00CE7451">
                                <w:rPr>
                                  <w:b/>
                                  <w:sz w:val="16"/>
                                  <w:szCs w:val="16"/>
                                </w:rPr>
                                <w:t>000</w:t>
                              </w:r>
                              <w:r>
                                <w:rPr>
                                  <w:b/>
                                  <w:sz w:val="16"/>
                                  <w:szCs w:val="16"/>
                                </w:rPr>
                                <w:t xml:space="preserve"> EUR ?</w:t>
                              </w:r>
                            </w:p>
                          </w:txbxContent>
                        </wps:txbx>
                        <wps:bodyPr rot="0" vert="horz" wrap="square" lIns="91440" tIns="45720" rIns="91440" bIns="45720" anchor="t" anchorCtr="0" upright="1">
                          <a:noAutofit/>
                        </wps:bodyPr>
                      </wps:wsp>
                      <wps:wsp>
                        <wps:cNvPr id="6" name="AutoShape 40"/>
                        <wps:cNvSpPr>
                          <a:spLocks noChangeArrowheads="1"/>
                        </wps:cNvSpPr>
                        <wps:spPr bwMode="auto">
                          <a:xfrm>
                            <a:off x="1840023" y="4351127"/>
                            <a:ext cx="1248415" cy="869905"/>
                          </a:xfrm>
                          <a:prstGeom prst="roundRect">
                            <a:avLst>
                              <a:gd name="adj" fmla="val 16667"/>
                            </a:avLst>
                          </a:prstGeom>
                          <a:solidFill>
                            <a:srgbClr val="FFFFFF"/>
                          </a:solidFill>
                          <a:ln w="9525">
                            <a:solidFill>
                              <a:srgbClr val="000000"/>
                            </a:solidFill>
                            <a:round/>
                            <a:headEnd/>
                            <a:tailEnd/>
                          </a:ln>
                        </wps:spPr>
                        <wps:txbx>
                          <w:txbxContent>
                            <w:p w14:paraId="28E64424" w14:textId="77777777" w:rsidR="00AE4109" w:rsidRPr="00A34300" w:rsidRDefault="00AE4109" w:rsidP="000D3C91">
                              <w:pPr>
                                <w:rPr>
                                  <w:b/>
                                  <w:sz w:val="16"/>
                                  <w:szCs w:val="16"/>
                                </w:rPr>
                              </w:pPr>
                              <w:r w:rsidRPr="00A34300">
                                <w:rPr>
                                  <w:b/>
                                  <w:sz w:val="16"/>
                                  <w:szCs w:val="16"/>
                                </w:rPr>
                                <w:t>Čisté príjmy</w:t>
                              </w:r>
                              <w:r>
                                <w:rPr>
                                  <w:b/>
                                  <w:sz w:val="16"/>
                                  <w:szCs w:val="16"/>
                                </w:rPr>
                                <w:t xml:space="preserve"> budú z celkových OV odpočítané </w:t>
                              </w:r>
                              <w:r>
                                <w:rPr>
                                  <w:szCs w:val="16"/>
                                </w:rPr>
                                <w:t xml:space="preserve"> </w:t>
                              </w:r>
                              <w:r w:rsidRPr="00A34300">
                                <w:rPr>
                                  <w:b/>
                                  <w:sz w:val="16"/>
                                  <w:szCs w:val="16"/>
                                </w:rPr>
                                <w:t>najneskôr do 3 r. po ukončení</w:t>
                              </w:r>
                              <w:r>
                                <w:rPr>
                                  <w:szCs w:val="16"/>
                                </w:rPr>
                                <w:t xml:space="preserve"> </w:t>
                              </w:r>
                              <w:r w:rsidRPr="00A34300">
                                <w:rPr>
                                  <w:b/>
                                  <w:sz w:val="16"/>
                                  <w:szCs w:val="16"/>
                                </w:rPr>
                                <w:t>projektu</w:t>
                              </w:r>
                              <w:r>
                                <w:rPr>
                                  <w:b/>
                                  <w:sz w:val="16"/>
                                  <w:szCs w:val="16"/>
                                </w:rPr>
                                <w:t>.</w:t>
                              </w:r>
                              <w:r w:rsidRPr="00A34300">
                                <w:rPr>
                                  <w:b/>
                                  <w:sz w:val="16"/>
                                  <w:szCs w:val="16"/>
                                </w:rPr>
                                <w:t xml:space="preserve"> </w:t>
                              </w:r>
                            </w:p>
                          </w:txbxContent>
                        </wps:txbx>
                        <wps:bodyPr rot="0" vert="horz" wrap="square" lIns="91440" tIns="45720" rIns="91440" bIns="45720" anchor="t" anchorCtr="0" upright="1">
                          <a:noAutofit/>
                        </wps:bodyPr>
                      </wps:wsp>
                      <wps:wsp>
                        <wps:cNvPr id="7" name="AutoShape 41"/>
                        <wps:cNvSpPr>
                          <a:spLocks noChangeArrowheads="1"/>
                        </wps:cNvSpPr>
                        <wps:spPr bwMode="auto">
                          <a:xfrm>
                            <a:off x="136902" y="1086507"/>
                            <a:ext cx="2425130" cy="1042707"/>
                          </a:xfrm>
                          <a:prstGeom prst="roundRect">
                            <a:avLst>
                              <a:gd name="adj" fmla="val 16667"/>
                            </a:avLst>
                          </a:prstGeom>
                          <a:solidFill>
                            <a:srgbClr val="FFFFFF"/>
                          </a:solidFill>
                          <a:ln w="9525">
                            <a:solidFill>
                              <a:srgbClr val="000000"/>
                            </a:solidFill>
                            <a:round/>
                            <a:headEnd/>
                            <a:tailEnd/>
                          </a:ln>
                        </wps:spPr>
                        <wps:txbx>
                          <w:txbxContent>
                            <w:p w14:paraId="28E64425" w14:textId="77777777" w:rsidR="00AE4109" w:rsidRPr="00554DF9" w:rsidRDefault="00AE4109" w:rsidP="00000B56">
                              <w:pPr>
                                <w:jc w:val="both"/>
                                <w:rPr>
                                  <w:b/>
                                  <w:sz w:val="16"/>
                                  <w:szCs w:val="16"/>
                                </w:rPr>
                              </w:pPr>
                              <w:r>
                                <w:rPr>
                                  <w:b/>
                                  <w:sz w:val="16"/>
                                  <w:szCs w:val="16"/>
                                </w:rPr>
                                <w:t>Postupuje sa podľa pravidiel štátnej pomoci/pomoci de minimis. Pri stanovení OV nie je potrebné zohľadniť čisté príjmy generované  projektom s výnimkou špecifických prípadov, kedy to priamo vyplýva z uplatniteľných pravidiel štátnej pomoci /pomoci de minimis.</w:t>
                              </w:r>
                            </w:p>
                          </w:txbxContent>
                        </wps:txbx>
                        <wps:bodyPr rot="0" vert="horz" wrap="square" lIns="91440" tIns="45720" rIns="91440" bIns="45720" anchor="t" anchorCtr="0" upright="1">
                          <a:noAutofit/>
                        </wps:bodyPr>
                      </wps:wsp>
                      <wps:wsp>
                        <wps:cNvPr id="8" name="AutoShape 42"/>
                        <wps:cNvSpPr>
                          <a:spLocks noChangeArrowheads="1"/>
                        </wps:cNvSpPr>
                        <wps:spPr bwMode="auto">
                          <a:xfrm>
                            <a:off x="2559532" y="2129113"/>
                            <a:ext cx="1607220" cy="410903"/>
                          </a:xfrm>
                          <a:prstGeom prst="roundRect">
                            <a:avLst>
                              <a:gd name="adj" fmla="val 16667"/>
                            </a:avLst>
                          </a:prstGeom>
                          <a:solidFill>
                            <a:srgbClr val="FFFFFF"/>
                          </a:solidFill>
                          <a:ln w="9525">
                            <a:solidFill>
                              <a:srgbClr val="000000"/>
                            </a:solidFill>
                            <a:round/>
                            <a:headEnd/>
                            <a:tailEnd/>
                          </a:ln>
                        </wps:spPr>
                        <wps:txbx>
                          <w:txbxContent>
                            <w:p w14:paraId="28E64426" w14:textId="77777777" w:rsidR="00AE4109" w:rsidRPr="00487965" w:rsidRDefault="00AE4109" w:rsidP="000D3C91">
                              <w:pPr>
                                <w:jc w:val="center"/>
                                <w:rPr>
                                  <w:b/>
                                  <w:sz w:val="16"/>
                                  <w:szCs w:val="16"/>
                                </w:rPr>
                              </w:pPr>
                              <w:r w:rsidRPr="00487965">
                                <w:rPr>
                                  <w:b/>
                                  <w:sz w:val="16"/>
                                  <w:szCs w:val="16"/>
                                </w:rPr>
                                <w:t>Prevyšujú celkové OV projektu</w:t>
                              </w:r>
                              <w:r>
                                <w:rPr>
                                  <w:b/>
                                  <w:sz w:val="16"/>
                                  <w:szCs w:val="16"/>
                                </w:rPr>
                                <w:t xml:space="preserve">   </w:t>
                              </w:r>
                              <w:r w:rsidRPr="00487965">
                                <w:rPr>
                                  <w:b/>
                                  <w:sz w:val="16"/>
                                  <w:szCs w:val="16"/>
                                </w:rPr>
                                <w:t xml:space="preserve"> 1 mil. Eur</w:t>
                              </w:r>
                              <w:r>
                                <w:rPr>
                                  <w:b/>
                                  <w:sz w:val="16"/>
                                  <w:szCs w:val="16"/>
                                </w:rPr>
                                <w:t xml:space="preserve"> ?</w:t>
                              </w:r>
                            </w:p>
                          </w:txbxContent>
                        </wps:txbx>
                        <wps:bodyPr rot="0" vert="horz" wrap="square" lIns="91440" tIns="45720" rIns="91440" bIns="45720" anchor="t" anchorCtr="0" upright="1">
                          <a:noAutofit/>
                        </wps:bodyPr>
                      </wps:wsp>
                      <wps:wsp>
                        <wps:cNvPr id="10" name="AutoShape 43"/>
                        <wps:cNvSpPr>
                          <a:spLocks noChangeArrowheads="1"/>
                        </wps:cNvSpPr>
                        <wps:spPr bwMode="auto">
                          <a:xfrm flipH="1">
                            <a:off x="2002625" y="639504"/>
                            <a:ext cx="559407" cy="248902"/>
                          </a:xfrm>
                          <a:prstGeom prst="roundRect">
                            <a:avLst>
                              <a:gd name="adj" fmla="val 16667"/>
                            </a:avLst>
                          </a:prstGeom>
                          <a:solidFill>
                            <a:srgbClr val="FFFFFF"/>
                          </a:solidFill>
                          <a:ln w="9525">
                            <a:solidFill>
                              <a:srgbClr val="000000"/>
                            </a:solidFill>
                            <a:round/>
                            <a:headEnd/>
                            <a:tailEnd/>
                          </a:ln>
                        </wps:spPr>
                        <wps:txbx>
                          <w:txbxContent>
                            <w:p w14:paraId="28E64427" w14:textId="77777777" w:rsidR="00AE4109" w:rsidRPr="00DE7F37" w:rsidRDefault="00AE4109" w:rsidP="000D3C91">
                              <w:pPr>
                                <w:jc w:val="center"/>
                                <w:rPr>
                                  <w:b/>
                                  <w:sz w:val="16"/>
                                  <w:szCs w:val="16"/>
                                </w:rPr>
                              </w:pPr>
                              <w:r>
                                <w:rPr>
                                  <w:b/>
                                  <w:sz w:val="16"/>
                                  <w:szCs w:val="16"/>
                                </w:rPr>
                                <w:t>Áno</w:t>
                              </w:r>
                            </w:p>
                          </w:txbxContent>
                        </wps:txbx>
                        <wps:bodyPr rot="0" vert="horz" wrap="square" lIns="91440" tIns="45720" rIns="91440" bIns="45720" anchor="t" anchorCtr="0" upright="1">
                          <a:noAutofit/>
                        </wps:bodyPr>
                      </wps:wsp>
                      <wps:wsp>
                        <wps:cNvPr id="11" name="AutoShape 44"/>
                        <wps:cNvSpPr>
                          <a:spLocks noChangeArrowheads="1"/>
                        </wps:cNvSpPr>
                        <wps:spPr bwMode="auto">
                          <a:xfrm>
                            <a:off x="3659945" y="628704"/>
                            <a:ext cx="506806" cy="259702"/>
                          </a:xfrm>
                          <a:prstGeom prst="roundRect">
                            <a:avLst>
                              <a:gd name="adj" fmla="val 16667"/>
                            </a:avLst>
                          </a:prstGeom>
                          <a:solidFill>
                            <a:srgbClr val="FFFFFF"/>
                          </a:solidFill>
                          <a:ln w="9525">
                            <a:solidFill>
                              <a:srgbClr val="000000"/>
                            </a:solidFill>
                            <a:round/>
                            <a:headEnd/>
                            <a:tailEnd/>
                          </a:ln>
                        </wps:spPr>
                        <wps:txbx>
                          <w:txbxContent>
                            <w:p w14:paraId="28E64428" w14:textId="77777777" w:rsidR="00AE4109" w:rsidRPr="009458CF" w:rsidRDefault="00AE4109" w:rsidP="000D3C91">
                              <w:pPr>
                                <w:jc w:val="center"/>
                                <w:rPr>
                                  <w:b/>
                                  <w:sz w:val="16"/>
                                  <w:szCs w:val="16"/>
                                </w:rPr>
                              </w:pPr>
                              <w:r>
                                <w:rPr>
                                  <w:b/>
                                  <w:sz w:val="16"/>
                                  <w:szCs w:val="16"/>
                                </w:rPr>
                                <w:t>Nie</w:t>
                              </w:r>
                            </w:p>
                          </w:txbxContent>
                        </wps:txbx>
                        <wps:bodyPr rot="0" vert="horz" wrap="square" lIns="91440" tIns="45720" rIns="91440" bIns="45720" anchor="t" anchorCtr="0" upright="1">
                          <a:noAutofit/>
                        </wps:bodyPr>
                      </wps:wsp>
                      <wps:wsp>
                        <wps:cNvPr id="13" name="AutoShape 45"/>
                        <wps:cNvSpPr>
                          <a:spLocks noChangeArrowheads="1"/>
                        </wps:cNvSpPr>
                        <wps:spPr bwMode="auto">
                          <a:xfrm>
                            <a:off x="967512" y="3114120"/>
                            <a:ext cx="1334817" cy="530203"/>
                          </a:xfrm>
                          <a:prstGeom prst="roundRect">
                            <a:avLst>
                              <a:gd name="adj" fmla="val 16667"/>
                            </a:avLst>
                          </a:prstGeom>
                          <a:solidFill>
                            <a:srgbClr val="FFFFFF"/>
                          </a:solidFill>
                          <a:ln w="9525">
                            <a:solidFill>
                              <a:srgbClr val="000000"/>
                            </a:solidFill>
                            <a:round/>
                            <a:headEnd/>
                            <a:tailEnd/>
                          </a:ln>
                        </wps:spPr>
                        <wps:txbx>
                          <w:txbxContent>
                            <w:p w14:paraId="28E64429" w14:textId="77777777" w:rsidR="00AE4109" w:rsidRPr="00A34300" w:rsidRDefault="00AE4109" w:rsidP="000D3C91">
                              <w:pPr>
                                <w:jc w:val="center"/>
                                <w:rPr>
                                  <w:b/>
                                  <w:sz w:val="16"/>
                                  <w:szCs w:val="16"/>
                                </w:rPr>
                              </w:pPr>
                              <w:r w:rsidRPr="00A34300">
                                <w:rPr>
                                  <w:b/>
                                  <w:sz w:val="16"/>
                                  <w:szCs w:val="16"/>
                                </w:rPr>
                                <w:t xml:space="preserve">Je možné stanoviť čisté príjmy </w:t>
                              </w:r>
                              <w:r>
                                <w:rPr>
                                  <w:b/>
                                  <w:sz w:val="16"/>
                                  <w:szCs w:val="16"/>
                                </w:rPr>
                                <w:t xml:space="preserve">projektu </w:t>
                              </w:r>
                              <w:r w:rsidRPr="00A34300">
                                <w:rPr>
                                  <w:b/>
                                  <w:sz w:val="16"/>
                                  <w:szCs w:val="16"/>
                                </w:rPr>
                                <w:t>vopred</w:t>
                              </w:r>
                              <w:r>
                                <w:rPr>
                                  <w:b/>
                                  <w:sz w:val="16"/>
                                  <w:szCs w:val="16"/>
                                </w:rPr>
                                <w:t>?</w:t>
                              </w:r>
                            </w:p>
                          </w:txbxContent>
                        </wps:txbx>
                        <wps:bodyPr rot="0" vert="horz" wrap="square" lIns="91440" tIns="45720" rIns="91440" bIns="45720" anchor="t" anchorCtr="0" upright="1">
                          <a:noAutofit/>
                        </wps:bodyPr>
                      </wps:wsp>
                      <wps:wsp>
                        <wps:cNvPr id="14" name="AutoShape 47"/>
                        <wps:cNvSpPr>
                          <a:spLocks noChangeArrowheads="1"/>
                        </wps:cNvSpPr>
                        <wps:spPr bwMode="auto">
                          <a:xfrm>
                            <a:off x="4331154" y="2129113"/>
                            <a:ext cx="1717121" cy="566404"/>
                          </a:xfrm>
                          <a:prstGeom prst="roundRect">
                            <a:avLst>
                              <a:gd name="adj" fmla="val 16667"/>
                            </a:avLst>
                          </a:prstGeom>
                          <a:solidFill>
                            <a:srgbClr val="FFFFFF"/>
                          </a:solidFill>
                          <a:ln w="9525">
                            <a:solidFill>
                              <a:srgbClr val="000000"/>
                            </a:solidFill>
                            <a:round/>
                            <a:headEnd/>
                            <a:tailEnd/>
                          </a:ln>
                        </wps:spPr>
                        <wps:txbx>
                          <w:txbxContent>
                            <w:p w14:paraId="28E6442A" w14:textId="77777777" w:rsidR="00AE4109" w:rsidRPr="00AB20DF" w:rsidRDefault="00AE4109" w:rsidP="00000B56">
                              <w:pPr>
                                <w:jc w:val="both"/>
                                <w:rPr>
                                  <w:b/>
                                  <w:sz w:val="16"/>
                                  <w:szCs w:val="16"/>
                                </w:rPr>
                              </w:pPr>
                              <w:r w:rsidRPr="00AB20DF">
                                <w:rPr>
                                  <w:b/>
                                  <w:sz w:val="16"/>
                                  <w:szCs w:val="16"/>
                                </w:rPr>
                                <w:t xml:space="preserve">Pri stanovení výšky OV </w:t>
                              </w:r>
                              <w:r>
                                <w:rPr>
                                  <w:b/>
                                  <w:sz w:val="16"/>
                                  <w:szCs w:val="16"/>
                                </w:rPr>
                                <w:t xml:space="preserve"> projektu nie je potrebné zohľadniť čisté príjmy generované projektom.</w:t>
                              </w:r>
                            </w:p>
                          </w:txbxContent>
                        </wps:txbx>
                        <wps:bodyPr rot="0" vert="horz" wrap="square" lIns="91440" tIns="45720" rIns="91440" bIns="45720" anchor="t" anchorCtr="0" upright="1">
                          <a:noAutofit/>
                        </wps:bodyPr>
                      </wps:wsp>
                      <wps:wsp>
                        <wps:cNvPr id="15" name="AutoShape 48"/>
                        <wps:cNvSpPr>
                          <a:spLocks noChangeArrowheads="1"/>
                        </wps:cNvSpPr>
                        <wps:spPr bwMode="auto">
                          <a:xfrm>
                            <a:off x="3172939" y="1086507"/>
                            <a:ext cx="2190127" cy="271802"/>
                          </a:xfrm>
                          <a:prstGeom prst="roundRect">
                            <a:avLst>
                              <a:gd name="adj" fmla="val 16667"/>
                            </a:avLst>
                          </a:prstGeom>
                          <a:solidFill>
                            <a:srgbClr val="FFFFFF"/>
                          </a:solidFill>
                          <a:ln w="9525">
                            <a:solidFill>
                              <a:srgbClr val="000000"/>
                            </a:solidFill>
                            <a:round/>
                            <a:headEnd/>
                            <a:tailEnd/>
                          </a:ln>
                        </wps:spPr>
                        <wps:txbx>
                          <w:txbxContent>
                            <w:p w14:paraId="28E6442B" w14:textId="77777777" w:rsidR="00AE4109" w:rsidRPr="0051523B" w:rsidRDefault="00AE4109" w:rsidP="000D3C91">
                              <w:pPr>
                                <w:jc w:val="center"/>
                                <w:rPr>
                                  <w:b/>
                                  <w:sz w:val="16"/>
                                  <w:szCs w:val="16"/>
                                </w:rPr>
                              </w:pPr>
                              <w:r>
                                <w:rPr>
                                  <w:b/>
                                  <w:sz w:val="16"/>
                                  <w:szCs w:val="16"/>
                                </w:rPr>
                                <w:t>Ide o projekt generujúci čisté príjmy</w:t>
                              </w:r>
                            </w:p>
                          </w:txbxContent>
                        </wps:txbx>
                        <wps:bodyPr rot="0" vert="horz" wrap="square" lIns="91440" tIns="45720" rIns="91440" bIns="45720" anchor="t" anchorCtr="0" upright="1">
                          <a:noAutofit/>
                        </wps:bodyPr>
                      </wps:wsp>
                      <wps:wsp>
                        <wps:cNvPr id="16" name="AutoShape 53"/>
                        <wps:cNvSpPr>
                          <a:spLocks noChangeArrowheads="1"/>
                        </wps:cNvSpPr>
                        <wps:spPr bwMode="auto">
                          <a:xfrm>
                            <a:off x="3898148" y="888406"/>
                            <a:ext cx="91401" cy="198701"/>
                          </a:xfrm>
                          <a:prstGeom prst="downArrow">
                            <a:avLst>
                              <a:gd name="adj1" fmla="val 50000"/>
                              <a:gd name="adj2" fmla="val 54349"/>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wps:wsp>
                        <wps:cNvPr id="17" name="AutoShape 54"/>
                        <wps:cNvSpPr>
                          <a:spLocks noChangeArrowheads="1"/>
                        </wps:cNvSpPr>
                        <wps:spPr bwMode="auto">
                          <a:xfrm>
                            <a:off x="3356442" y="1350009"/>
                            <a:ext cx="90201" cy="198701"/>
                          </a:xfrm>
                          <a:prstGeom prst="downArrow">
                            <a:avLst>
                              <a:gd name="adj1" fmla="val 50000"/>
                              <a:gd name="adj2" fmla="val 55072"/>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wps:wsp>
                        <wps:cNvPr id="18" name="AutoShape 55"/>
                        <wps:cNvSpPr>
                          <a:spLocks noChangeArrowheads="1"/>
                        </wps:cNvSpPr>
                        <wps:spPr bwMode="auto">
                          <a:xfrm>
                            <a:off x="2235628" y="888406"/>
                            <a:ext cx="91501" cy="198101"/>
                          </a:xfrm>
                          <a:prstGeom prst="downArrow">
                            <a:avLst>
                              <a:gd name="adj1" fmla="val 50000"/>
                              <a:gd name="adj2" fmla="val 54126"/>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wps:wsp>
                        <wps:cNvPr id="19" name="AutoShape 56"/>
                        <wps:cNvSpPr>
                          <a:spLocks noChangeArrowheads="1"/>
                        </wps:cNvSpPr>
                        <wps:spPr bwMode="auto">
                          <a:xfrm>
                            <a:off x="5064663" y="1358309"/>
                            <a:ext cx="90101" cy="199301"/>
                          </a:xfrm>
                          <a:prstGeom prst="downArrow">
                            <a:avLst>
                              <a:gd name="adj1" fmla="val 50000"/>
                              <a:gd name="adj2" fmla="val 5530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wps:wsp>
                        <wps:cNvPr id="20" name="AutoShape 58"/>
                        <wps:cNvSpPr>
                          <a:spLocks noChangeArrowheads="1"/>
                        </wps:cNvSpPr>
                        <wps:spPr bwMode="auto">
                          <a:xfrm>
                            <a:off x="2210927" y="427403"/>
                            <a:ext cx="91401" cy="212001"/>
                          </a:xfrm>
                          <a:prstGeom prst="downArrow">
                            <a:avLst>
                              <a:gd name="adj1" fmla="val 50000"/>
                              <a:gd name="adj2" fmla="val 57987"/>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wps:wsp>
                        <wps:cNvPr id="21" name="AutoShape 58"/>
                        <wps:cNvSpPr>
                          <a:spLocks noChangeArrowheads="1"/>
                        </wps:cNvSpPr>
                        <wps:spPr bwMode="auto">
                          <a:xfrm>
                            <a:off x="3356442" y="1806511"/>
                            <a:ext cx="103501" cy="322602"/>
                          </a:xfrm>
                          <a:prstGeom prst="downArrow">
                            <a:avLst>
                              <a:gd name="adj1" fmla="val 50000"/>
                              <a:gd name="adj2" fmla="val 77923"/>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wps:wsp>
                        <wps:cNvPr id="22" name="AutoShape 24"/>
                        <wps:cNvSpPr>
                          <a:spLocks noChangeArrowheads="1"/>
                        </wps:cNvSpPr>
                        <wps:spPr bwMode="auto">
                          <a:xfrm>
                            <a:off x="3176139" y="1548710"/>
                            <a:ext cx="483806" cy="257802"/>
                          </a:xfrm>
                          <a:prstGeom prst="roundRect">
                            <a:avLst>
                              <a:gd name="adj" fmla="val 16667"/>
                            </a:avLst>
                          </a:prstGeom>
                          <a:solidFill>
                            <a:srgbClr val="FFFFFF"/>
                          </a:solidFill>
                          <a:ln w="9525">
                            <a:solidFill>
                              <a:srgbClr val="000000"/>
                            </a:solidFill>
                            <a:round/>
                            <a:headEnd/>
                            <a:tailEnd/>
                          </a:ln>
                        </wps:spPr>
                        <wps:txbx>
                          <w:txbxContent>
                            <w:p w14:paraId="28E6442C" w14:textId="77777777" w:rsidR="00AE4109" w:rsidRPr="00AB20DF" w:rsidRDefault="00AE4109" w:rsidP="000D3C91">
                              <w:pPr>
                                <w:jc w:val="center"/>
                                <w:rPr>
                                  <w:sz w:val="16"/>
                                  <w:szCs w:val="16"/>
                                </w:rPr>
                              </w:pPr>
                              <w:r w:rsidRPr="00AB20DF">
                                <w:rPr>
                                  <w:b/>
                                  <w:sz w:val="16"/>
                                  <w:szCs w:val="16"/>
                                </w:rPr>
                                <w:t>Áno</w:t>
                              </w:r>
                            </w:p>
                          </w:txbxContent>
                        </wps:txbx>
                        <wps:bodyPr rot="0" vert="horz" wrap="square" lIns="91440" tIns="45720" rIns="91440" bIns="45720" anchor="t" anchorCtr="0" upright="1">
                          <a:noAutofit/>
                        </wps:bodyPr>
                      </wps:wsp>
                      <wps:wsp>
                        <wps:cNvPr id="23" name="AutoShape 25"/>
                        <wps:cNvSpPr>
                          <a:spLocks noChangeArrowheads="1"/>
                        </wps:cNvSpPr>
                        <wps:spPr bwMode="auto">
                          <a:xfrm>
                            <a:off x="4877960" y="1557610"/>
                            <a:ext cx="485106" cy="257802"/>
                          </a:xfrm>
                          <a:prstGeom prst="roundRect">
                            <a:avLst>
                              <a:gd name="adj" fmla="val 16667"/>
                            </a:avLst>
                          </a:prstGeom>
                          <a:solidFill>
                            <a:srgbClr val="FFFFFF"/>
                          </a:solidFill>
                          <a:ln w="9525">
                            <a:solidFill>
                              <a:srgbClr val="000000"/>
                            </a:solidFill>
                            <a:round/>
                            <a:headEnd/>
                            <a:tailEnd/>
                          </a:ln>
                        </wps:spPr>
                        <wps:txbx>
                          <w:txbxContent>
                            <w:p w14:paraId="28E6442D" w14:textId="77777777" w:rsidR="00AE4109" w:rsidRDefault="00AE4109" w:rsidP="000D3C91">
                              <w:pPr>
                                <w:jc w:val="center"/>
                              </w:pPr>
                              <w:r w:rsidRPr="00AB20DF">
                                <w:rPr>
                                  <w:b/>
                                  <w:sz w:val="16"/>
                                  <w:szCs w:val="16"/>
                                </w:rPr>
                                <w:t>Nie</w:t>
                              </w:r>
                            </w:p>
                          </w:txbxContent>
                        </wps:txbx>
                        <wps:bodyPr rot="0" vert="horz" wrap="square" lIns="91440" tIns="45720" rIns="91440" bIns="45720" anchor="t" anchorCtr="0" upright="1">
                          <a:noAutofit/>
                        </wps:bodyPr>
                      </wps:wsp>
                      <wps:wsp>
                        <wps:cNvPr id="24" name="AutoShape 58"/>
                        <wps:cNvSpPr>
                          <a:spLocks noChangeArrowheads="1"/>
                        </wps:cNvSpPr>
                        <wps:spPr bwMode="auto">
                          <a:xfrm>
                            <a:off x="5064663" y="1806611"/>
                            <a:ext cx="90101" cy="322602"/>
                          </a:xfrm>
                          <a:prstGeom prst="downArrow">
                            <a:avLst>
                              <a:gd name="adj1" fmla="val 50000"/>
                              <a:gd name="adj2" fmla="val 89512"/>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wps:wsp>
                        <wps:cNvPr id="25" name="AutoShape 27"/>
                        <wps:cNvSpPr>
                          <a:spLocks noChangeArrowheads="1"/>
                        </wps:cNvSpPr>
                        <wps:spPr bwMode="auto">
                          <a:xfrm>
                            <a:off x="2562032" y="2748917"/>
                            <a:ext cx="526407" cy="277502"/>
                          </a:xfrm>
                          <a:prstGeom prst="roundRect">
                            <a:avLst>
                              <a:gd name="adj" fmla="val 16667"/>
                            </a:avLst>
                          </a:prstGeom>
                          <a:solidFill>
                            <a:srgbClr val="FFFFFF"/>
                          </a:solidFill>
                          <a:ln w="9525">
                            <a:solidFill>
                              <a:srgbClr val="000000"/>
                            </a:solidFill>
                            <a:round/>
                            <a:headEnd/>
                            <a:tailEnd/>
                          </a:ln>
                        </wps:spPr>
                        <wps:txbx>
                          <w:txbxContent>
                            <w:p w14:paraId="28E6442E" w14:textId="77777777" w:rsidR="00AE4109" w:rsidRPr="00487965" w:rsidRDefault="00AE4109" w:rsidP="000D3C91">
                              <w:pPr>
                                <w:jc w:val="center"/>
                                <w:rPr>
                                  <w:b/>
                                  <w:sz w:val="16"/>
                                  <w:szCs w:val="16"/>
                                </w:rPr>
                              </w:pPr>
                              <w:r w:rsidRPr="00487965">
                                <w:rPr>
                                  <w:b/>
                                  <w:sz w:val="16"/>
                                  <w:szCs w:val="16"/>
                                </w:rPr>
                                <w:t>Áno</w:t>
                              </w:r>
                            </w:p>
                          </w:txbxContent>
                        </wps:txbx>
                        <wps:bodyPr rot="0" vert="horz" wrap="square" lIns="91440" tIns="45720" rIns="91440" bIns="45720" anchor="t" anchorCtr="0" upright="1">
                          <a:noAutofit/>
                        </wps:bodyPr>
                      </wps:wsp>
                      <wps:wsp>
                        <wps:cNvPr id="26" name="AutoShape 28"/>
                        <wps:cNvSpPr>
                          <a:spLocks noChangeArrowheads="1"/>
                        </wps:cNvSpPr>
                        <wps:spPr bwMode="auto">
                          <a:xfrm>
                            <a:off x="3705746" y="2748917"/>
                            <a:ext cx="461006" cy="277502"/>
                          </a:xfrm>
                          <a:prstGeom prst="roundRect">
                            <a:avLst>
                              <a:gd name="adj" fmla="val 16667"/>
                            </a:avLst>
                          </a:prstGeom>
                          <a:solidFill>
                            <a:srgbClr val="FFFFFF"/>
                          </a:solidFill>
                          <a:ln w="9525">
                            <a:solidFill>
                              <a:srgbClr val="000000"/>
                            </a:solidFill>
                            <a:round/>
                            <a:headEnd/>
                            <a:tailEnd/>
                          </a:ln>
                        </wps:spPr>
                        <wps:txbx>
                          <w:txbxContent>
                            <w:p w14:paraId="28E6442F" w14:textId="77777777" w:rsidR="00AE4109" w:rsidRPr="00487965" w:rsidRDefault="00AE4109" w:rsidP="000D3C91">
                              <w:pPr>
                                <w:jc w:val="center"/>
                                <w:rPr>
                                  <w:b/>
                                  <w:sz w:val="16"/>
                                  <w:szCs w:val="16"/>
                                </w:rPr>
                              </w:pPr>
                              <w:r w:rsidRPr="00487965">
                                <w:rPr>
                                  <w:b/>
                                  <w:sz w:val="16"/>
                                  <w:szCs w:val="16"/>
                                </w:rPr>
                                <w:t>Nie</w:t>
                              </w:r>
                            </w:p>
                          </w:txbxContent>
                        </wps:txbx>
                        <wps:bodyPr rot="0" vert="horz" wrap="square" lIns="91440" tIns="45720" rIns="91440" bIns="45720" anchor="t" anchorCtr="0" upright="1">
                          <a:noAutofit/>
                        </wps:bodyPr>
                      </wps:wsp>
                      <wps:wsp>
                        <wps:cNvPr id="27" name="AutoShape 55"/>
                        <wps:cNvSpPr>
                          <a:spLocks noChangeArrowheads="1"/>
                        </wps:cNvSpPr>
                        <wps:spPr bwMode="auto">
                          <a:xfrm>
                            <a:off x="2795135" y="2540016"/>
                            <a:ext cx="91401" cy="198101"/>
                          </a:xfrm>
                          <a:prstGeom prst="downArrow">
                            <a:avLst>
                              <a:gd name="adj1" fmla="val 50000"/>
                              <a:gd name="adj2" fmla="val 54185"/>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wps:wsp>
                        <wps:cNvPr id="28" name="AutoShape 55"/>
                        <wps:cNvSpPr>
                          <a:spLocks noChangeArrowheads="1"/>
                        </wps:cNvSpPr>
                        <wps:spPr bwMode="auto">
                          <a:xfrm>
                            <a:off x="3869548" y="2550816"/>
                            <a:ext cx="91401" cy="198101"/>
                          </a:xfrm>
                          <a:prstGeom prst="downArrow">
                            <a:avLst>
                              <a:gd name="adj1" fmla="val 50000"/>
                              <a:gd name="adj2" fmla="val 54185"/>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wps:wsp>
                        <wps:cNvPr id="29" name="AutoShape 31"/>
                        <wps:cNvSpPr>
                          <a:spLocks noChangeArrowheads="1"/>
                        </wps:cNvSpPr>
                        <wps:spPr bwMode="auto">
                          <a:xfrm>
                            <a:off x="1054513" y="3858324"/>
                            <a:ext cx="491506" cy="290202"/>
                          </a:xfrm>
                          <a:prstGeom prst="roundRect">
                            <a:avLst>
                              <a:gd name="adj" fmla="val 16667"/>
                            </a:avLst>
                          </a:prstGeom>
                          <a:solidFill>
                            <a:srgbClr val="FFFFFF"/>
                          </a:solidFill>
                          <a:ln w="9525">
                            <a:solidFill>
                              <a:srgbClr val="000000"/>
                            </a:solidFill>
                            <a:round/>
                            <a:headEnd/>
                            <a:tailEnd/>
                          </a:ln>
                        </wps:spPr>
                        <wps:txbx>
                          <w:txbxContent>
                            <w:p w14:paraId="28E64430" w14:textId="77777777" w:rsidR="00AE4109" w:rsidRPr="00A34300" w:rsidRDefault="00AE4109" w:rsidP="000D3C91">
                              <w:pPr>
                                <w:jc w:val="center"/>
                                <w:rPr>
                                  <w:b/>
                                  <w:sz w:val="16"/>
                                  <w:szCs w:val="16"/>
                                </w:rPr>
                              </w:pPr>
                              <w:r w:rsidRPr="00A34300">
                                <w:rPr>
                                  <w:b/>
                                  <w:sz w:val="16"/>
                                  <w:szCs w:val="16"/>
                                </w:rPr>
                                <w:t xml:space="preserve">Áno </w:t>
                              </w:r>
                            </w:p>
                          </w:txbxContent>
                        </wps:txbx>
                        <wps:bodyPr rot="0" vert="horz" wrap="square" lIns="91440" tIns="45720" rIns="91440" bIns="45720" anchor="t" anchorCtr="0" upright="1">
                          <a:noAutofit/>
                        </wps:bodyPr>
                      </wps:wsp>
                      <wps:wsp>
                        <wps:cNvPr id="30" name="AutoShape 32"/>
                        <wps:cNvSpPr>
                          <a:spLocks noChangeArrowheads="1"/>
                        </wps:cNvSpPr>
                        <wps:spPr bwMode="auto">
                          <a:xfrm>
                            <a:off x="1861623" y="3858324"/>
                            <a:ext cx="440705" cy="294602"/>
                          </a:xfrm>
                          <a:prstGeom prst="roundRect">
                            <a:avLst>
                              <a:gd name="adj" fmla="val 16667"/>
                            </a:avLst>
                          </a:prstGeom>
                          <a:solidFill>
                            <a:srgbClr val="FFFFFF"/>
                          </a:solidFill>
                          <a:ln w="9525">
                            <a:solidFill>
                              <a:srgbClr val="000000"/>
                            </a:solidFill>
                            <a:round/>
                            <a:headEnd/>
                            <a:tailEnd/>
                          </a:ln>
                        </wps:spPr>
                        <wps:txbx>
                          <w:txbxContent>
                            <w:p w14:paraId="28E64431" w14:textId="77777777" w:rsidR="00AE4109" w:rsidRPr="00A34300" w:rsidRDefault="00AE4109" w:rsidP="000D3C91">
                              <w:pPr>
                                <w:rPr>
                                  <w:b/>
                                  <w:sz w:val="16"/>
                                  <w:szCs w:val="16"/>
                                </w:rPr>
                              </w:pPr>
                              <w:r w:rsidRPr="00A34300">
                                <w:rPr>
                                  <w:b/>
                                  <w:sz w:val="16"/>
                                  <w:szCs w:val="16"/>
                                </w:rPr>
                                <w:t>Nie</w:t>
                              </w:r>
                            </w:p>
                          </w:txbxContent>
                        </wps:txbx>
                        <wps:bodyPr rot="0" vert="horz" wrap="square" lIns="91440" tIns="45720" rIns="91440" bIns="45720" anchor="t" anchorCtr="0" upright="1">
                          <a:noAutofit/>
                        </wps:bodyPr>
                      </wps:wsp>
                      <wps:wsp>
                        <wps:cNvPr id="31" name="AutoShape 33"/>
                        <wps:cNvSpPr>
                          <a:spLocks noChangeArrowheads="1"/>
                        </wps:cNvSpPr>
                        <wps:spPr bwMode="auto">
                          <a:xfrm>
                            <a:off x="1363817" y="5582935"/>
                            <a:ext cx="1724621" cy="693504"/>
                          </a:xfrm>
                          <a:prstGeom prst="roundRect">
                            <a:avLst>
                              <a:gd name="adj" fmla="val 16667"/>
                            </a:avLst>
                          </a:prstGeom>
                          <a:solidFill>
                            <a:srgbClr val="FFFFFF"/>
                          </a:solidFill>
                          <a:ln w="9525">
                            <a:solidFill>
                              <a:srgbClr val="000000"/>
                            </a:solidFill>
                            <a:round/>
                            <a:headEnd/>
                            <a:tailEnd/>
                          </a:ln>
                        </wps:spPr>
                        <wps:txbx>
                          <w:txbxContent>
                            <w:p w14:paraId="28E64432" w14:textId="77777777" w:rsidR="00AE4109" w:rsidRPr="00E90BC1" w:rsidRDefault="00AE4109" w:rsidP="00000B56">
                              <w:pPr>
                                <w:rPr>
                                  <w:b/>
                                  <w:sz w:val="16"/>
                                  <w:szCs w:val="16"/>
                                </w:rPr>
                              </w:pPr>
                              <w:r w:rsidRPr="00E90BC1">
                                <w:rPr>
                                  <w:b/>
                                  <w:sz w:val="16"/>
                                  <w:szCs w:val="16"/>
                                </w:rPr>
                                <w:t xml:space="preserve">Celkové OV </w:t>
                              </w:r>
                              <w:r>
                                <w:rPr>
                                  <w:b/>
                                  <w:sz w:val="16"/>
                                  <w:szCs w:val="16"/>
                                </w:rPr>
                                <w:t>sa znížia o čisté prímy vytvorené  projektom počas stanoveného referenčného obdobia.</w:t>
                              </w:r>
                            </w:p>
                          </w:txbxContent>
                        </wps:txbx>
                        <wps:bodyPr rot="0" vert="horz" wrap="square" lIns="91440" tIns="45720" rIns="91440" bIns="45720" anchor="t" anchorCtr="0" upright="1">
                          <a:noAutofit/>
                        </wps:bodyPr>
                      </wps:wsp>
                      <wps:wsp>
                        <wps:cNvPr id="32" name="AutoShape 35"/>
                        <wps:cNvSpPr>
                          <a:spLocks noChangeArrowheads="1"/>
                        </wps:cNvSpPr>
                        <wps:spPr bwMode="auto">
                          <a:xfrm rot="3922079">
                            <a:off x="777915" y="4820730"/>
                            <a:ext cx="1603410" cy="91401"/>
                          </a:xfrm>
                          <a:prstGeom prst="rightArrow">
                            <a:avLst>
                              <a:gd name="adj1" fmla="val 50000"/>
                              <a:gd name="adj2" fmla="val 438567"/>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3" name="AutoShape 55"/>
                        <wps:cNvSpPr>
                          <a:spLocks noChangeArrowheads="1"/>
                        </wps:cNvSpPr>
                        <wps:spPr bwMode="auto">
                          <a:xfrm>
                            <a:off x="1272316" y="3644323"/>
                            <a:ext cx="91501" cy="198101"/>
                          </a:xfrm>
                          <a:prstGeom prst="downArrow">
                            <a:avLst>
                              <a:gd name="adj1" fmla="val 50000"/>
                              <a:gd name="adj2" fmla="val 54126"/>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wps:wsp>
                        <wps:cNvPr id="34" name="AutoShape 55"/>
                        <wps:cNvSpPr>
                          <a:spLocks noChangeArrowheads="1"/>
                        </wps:cNvSpPr>
                        <wps:spPr bwMode="auto">
                          <a:xfrm>
                            <a:off x="2002625" y="3644323"/>
                            <a:ext cx="91401" cy="198101"/>
                          </a:xfrm>
                          <a:prstGeom prst="downArrow">
                            <a:avLst>
                              <a:gd name="adj1" fmla="val 50000"/>
                              <a:gd name="adj2" fmla="val 54185"/>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wps:wsp>
                        <wps:cNvPr id="35" name="AutoShape 55"/>
                        <wps:cNvSpPr>
                          <a:spLocks noChangeArrowheads="1"/>
                        </wps:cNvSpPr>
                        <wps:spPr bwMode="auto">
                          <a:xfrm>
                            <a:off x="2094026" y="4152926"/>
                            <a:ext cx="91501" cy="198201"/>
                          </a:xfrm>
                          <a:prstGeom prst="downArrow">
                            <a:avLst>
                              <a:gd name="adj1" fmla="val 50000"/>
                              <a:gd name="adj2" fmla="val 54153"/>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wps:wsp>
                        <wps:cNvPr id="36" name="AutoShape 38"/>
                        <wps:cNvSpPr>
                          <a:spLocks noChangeArrowheads="1"/>
                        </wps:cNvSpPr>
                        <wps:spPr bwMode="auto">
                          <a:xfrm>
                            <a:off x="3176139" y="5610935"/>
                            <a:ext cx="1701821" cy="693504"/>
                          </a:xfrm>
                          <a:prstGeom prst="flowChartAlternateProcess">
                            <a:avLst/>
                          </a:prstGeom>
                          <a:solidFill>
                            <a:srgbClr val="FFFFFF"/>
                          </a:solidFill>
                          <a:ln w="9525">
                            <a:solidFill>
                              <a:srgbClr val="000000"/>
                            </a:solidFill>
                            <a:miter lim="800000"/>
                            <a:headEnd/>
                            <a:tailEnd/>
                          </a:ln>
                        </wps:spPr>
                        <wps:txbx>
                          <w:txbxContent>
                            <w:p w14:paraId="28E64433" w14:textId="77777777" w:rsidR="00AE4109" w:rsidRPr="00252859" w:rsidRDefault="00AE4109" w:rsidP="000D3C91">
                              <w:pPr>
                                <w:rPr>
                                  <w:b/>
                                  <w:sz w:val="16"/>
                                  <w:szCs w:val="16"/>
                                </w:rPr>
                              </w:pPr>
                              <w:r w:rsidRPr="00252859">
                                <w:rPr>
                                  <w:b/>
                                  <w:sz w:val="16"/>
                                  <w:szCs w:val="16"/>
                                </w:rPr>
                                <w:t>Je potrebné zohľadni</w:t>
                              </w:r>
                              <w:r>
                                <w:rPr>
                                  <w:b/>
                                  <w:sz w:val="16"/>
                                  <w:szCs w:val="16"/>
                                </w:rPr>
                                <w:t>ť čisté prí</w:t>
                              </w:r>
                              <w:r w:rsidRPr="00252859">
                                <w:rPr>
                                  <w:b/>
                                  <w:sz w:val="16"/>
                                  <w:szCs w:val="16"/>
                                </w:rPr>
                                <w:t>jmy generované počas realizácie</w:t>
                              </w:r>
                              <w:r>
                                <w:rPr>
                                  <w:b/>
                                  <w:sz w:val="16"/>
                                  <w:szCs w:val="16"/>
                                </w:rPr>
                                <w:t xml:space="preserve"> </w:t>
                              </w:r>
                              <w:r w:rsidRPr="00EE6738">
                                <w:rPr>
                                  <w:b/>
                                  <w:sz w:val="16"/>
                                  <w:szCs w:val="16"/>
                                </w:rPr>
                                <w:t>projektu</w:t>
                              </w:r>
                              <w:r w:rsidRPr="00EE6738">
                                <w:rPr>
                                  <w:sz w:val="16"/>
                                  <w:szCs w:val="16"/>
                                </w:rPr>
                                <w:t xml:space="preserve"> . </w:t>
                              </w:r>
                              <w:r w:rsidRPr="00EE6738">
                                <w:rPr>
                                  <w:b/>
                                  <w:sz w:val="16"/>
                                  <w:szCs w:val="16"/>
                                </w:rPr>
                                <w:t xml:space="preserve">Za týmto účelom sa vypracováva </w:t>
                              </w:r>
                              <w:r>
                                <w:rPr>
                                  <w:b/>
                                  <w:sz w:val="16"/>
                                  <w:szCs w:val="16"/>
                                </w:rPr>
                                <w:t>FA</w:t>
                              </w:r>
                              <w:r w:rsidRPr="00252859">
                                <w:rPr>
                                  <w:b/>
                                  <w:sz w:val="16"/>
                                  <w:szCs w:val="16"/>
                                </w:rPr>
                                <w:t xml:space="preserve"> </w:t>
                              </w:r>
                              <w:r>
                                <w:rPr>
                                  <w:b/>
                                  <w:sz w:val="16"/>
                                  <w:szCs w:val="16"/>
                                </w:rPr>
                                <w:t>.</w:t>
                              </w:r>
                            </w:p>
                          </w:txbxContent>
                        </wps:txbx>
                        <wps:bodyPr rot="0" vert="horz" wrap="square" lIns="91440" tIns="45720" rIns="91440" bIns="45720" anchor="t" anchorCtr="0" upright="1">
                          <a:noAutofit/>
                        </wps:bodyPr>
                      </wps:wsp>
                      <wps:wsp>
                        <wps:cNvPr id="37" name="AutoShape 39"/>
                        <wps:cNvSpPr>
                          <a:spLocks noChangeArrowheads="1"/>
                        </wps:cNvSpPr>
                        <wps:spPr bwMode="auto">
                          <a:xfrm>
                            <a:off x="4969362" y="5610935"/>
                            <a:ext cx="1078913" cy="693504"/>
                          </a:xfrm>
                          <a:prstGeom prst="flowChartAlternateProcess">
                            <a:avLst/>
                          </a:prstGeom>
                          <a:solidFill>
                            <a:srgbClr val="FFFFFF"/>
                          </a:solidFill>
                          <a:ln w="9525">
                            <a:solidFill>
                              <a:srgbClr val="000000"/>
                            </a:solidFill>
                            <a:miter lim="800000"/>
                            <a:headEnd/>
                            <a:tailEnd/>
                          </a:ln>
                        </wps:spPr>
                        <wps:txbx>
                          <w:txbxContent>
                            <w:p w14:paraId="28E64434" w14:textId="77777777" w:rsidR="00AE4109" w:rsidRPr="00EE6738" w:rsidRDefault="00AE4109" w:rsidP="000D3C91">
                              <w:pPr>
                                <w:rPr>
                                  <w:b/>
                                  <w:sz w:val="16"/>
                                  <w:szCs w:val="16"/>
                                </w:rPr>
                              </w:pPr>
                              <w:r w:rsidRPr="00EE6738">
                                <w:rPr>
                                  <w:b/>
                                  <w:sz w:val="16"/>
                                  <w:szCs w:val="16"/>
                                </w:rPr>
                                <w:t>Generovanie čistých príjmov sa nesleduje</w:t>
                              </w:r>
                              <w:r>
                                <w:rPr>
                                  <w:b/>
                                  <w:sz w:val="16"/>
                                  <w:szCs w:val="16"/>
                                </w:rPr>
                                <w:t>.</w:t>
                              </w:r>
                            </w:p>
                          </w:txbxContent>
                        </wps:txbx>
                        <wps:bodyPr rot="0" vert="horz" wrap="square" lIns="91440" tIns="45720" rIns="91440" bIns="45720" anchor="t" anchorCtr="0" upright="1">
                          <a:noAutofit/>
                        </wps:bodyPr>
                      </wps:wsp>
                      <wps:wsp>
                        <wps:cNvPr id="38" name="AutoShape 40"/>
                        <wps:cNvSpPr>
                          <a:spLocks noChangeArrowheads="1"/>
                        </wps:cNvSpPr>
                        <wps:spPr bwMode="auto">
                          <a:xfrm>
                            <a:off x="4424555" y="3885625"/>
                            <a:ext cx="453406" cy="267302"/>
                          </a:xfrm>
                          <a:prstGeom prst="roundRect">
                            <a:avLst>
                              <a:gd name="adj" fmla="val 16667"/>
                            </a:avLst>
                          </a:prstGeom>
                          <a:solidFill>
                            <a:srgbClr val="FFFFFF"/>
                          </a:solidFill>
                          <a:ln w="9525">
                            <a:solidFill>
                              <a:srgbClr val="000000"/>
                            </a:solidFill>
                            <a:round/>
                            <a:headEnd/>
                            <a:tailEnd/>
                          </a:ln>
                        </wps:spPr>
                        <wps:txbx>
                          <w:txbxContent>
                            <w:p w14:paraId="28E64435" w14:textId="77777777" w:rsidR="00AE4109" w:rsidRPr="00CE7451" w:rsidRDefault="00AE4109" w:rsidP="000D3C91">
                              <w:pPr>
                                <w:jc w:val="center"/>
                                <w:rPr>
                                  <w:b/>
                                  <w:sz w:val="16"/>
                                  <w:szCs w:val="16"/>
                                </w:rPr>
                              </w:pPr>
                              <w:r w:rsidRPr="00CE7451">
                                <w:rPr>
                                  <w:b/>
                                  <w:sz w:val="16"/>
                                  <w:szCs w:val="16"/>
                                </w:rPr>
                                <w:t>Nie</w:t>
                              </w:r>
                            </w:p>
                          </w:txbxContent>
                        </wps:txbx>
                        <wps:bodyPr rot="0" vert="horz" wrap="square" lIns="91440" tIns="45720" rIns="91440" bIns="45720" anchor="t" anchorCtr="0" upright="1">
                          <a:noAutofit/>
                        </wps:bodyPr>
                      </wps:wsp>
                      <wps:wsp>
                        <wps:cNvPr id="39" name="AutoShape 35"/>
                        <wps:cNvSpPr>
                          <a:spLocks noChangeArrowheads="1"/>
                        </wps:cNvSpPr>
                        <wps:spPr bwMode="auto">
                          <a:xfrm rot="9172335">
                            <a:off x="2302329" y="3026419"/>
                            <a:ext cx="259703" cy="89601"/>
                          </a:xfrm>
                          <a:prstGeom prst="rightArrow">
                            <a:avLst>
                              <a:gd name="adj1" fmla="val 50000"/>
                              <a:gd name="adj2" fmla="val 72461"/>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0" name="AutoShape 42"/>
                        <wps:cNvSpPr>
                          <a:spLocks noChangeArrowheads="1"/>
                        </wps:cNvSpPr>
                        <wps:spPr bwMode="auto">
                          <a:xfrm>
                            <a:off x="3861948" y="3885625"/>
                            <a:ext cx="469206" cy="267302"/>
                          </a:xfrm>
                          <a:prstGeom prst="roundRect">
                            <a:avLst>
                              <a:gd name="adj" fmla="val 16667"/>
                            </a:avLst>
                          </a:prstGeom>
                          <a:solidFill>
                            <a:srgbClr val="FFFFFF"/>
                          </a:solidFill>
                          <a:ln w="9525">
                            <a:solidFill>
                              <a:srgbClr val="000000"/>
                            </a:solidFill>
                            <a:round/>
                            <a:headEnd/>
                            <a:tailEnd/>
                          </a:ln>
                        </wps:spPr>
                        <wps:txbx>
                          <w:txbxContent>
                            <w:p w14:paraId="28E64436" w14:textId="77777777" w:rsidR="00AE4109" w:rsidRPr="00EE6738" w:rsidRDefault="00AE4109" w:rsidP="000D3C91">
                              <w:pPr>
                                <w:jc w:val="center"/>
                                <w:rPr>
                                  <w:sz w:val="16"/>
                                  <w:szCs w:val="16"/>
                                </w:rPr>
                              </w:pPr>
                              <w:r w:rsidRPr="00EE6738">
                                <w:rPr>
                                  <w:b/>
                                  <w:sz w:val="16"/>
                                  <w:szCs w:val="16"/>
                                </w:rPr>
                                <w:t>Áno</w:t>
                              </w:r>
                            </w:p>
                          </w:txbxContent>
                        </wps:txbx>
                        <wps:bodyPr rot="0" vert="horz" wrap="square" lIns="91440" tIns="45720" rIns="91440" bIns="45720" anchor="t" anchorCtr="0" upright="1">
                          <a:noAutofit/>
                        </wps:bodyPr>
                      </wps:wsp>
                      <wps:wsp>
                        <wps:cNvPr id="41" name="AutoShape 55"/>
                        <wps:cNvSpPr>
                          <a:spLocks noChangeArrowheads="1"/>
                        </wps:cNvSpPr>
                        <wps:spPr bwMode="auto">
                          <a:xfrm>
                            <a:off x="4006750" y="3687523"/>
                            <a:ext cx="91401" cy="198101"/>
                          </a:xfrm>
                          <a:prstGeom prst="downArrow">
                            <a:avLst>
                              <a:gd name="adj1" fmla="val 50000"/>
                              <a:gd name="adj2" fmla="val 54185"/>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wps:wsp>
                        <wps:cNvPr id="42" name="AutoShape 55"/>
                        <wps:cNvSpPr>
                          <a:spLocks noChangeArrowheads="1"/>
                        </wps:cNvSpPr>
                        <wps:spPr bwMode="auto">
                          <a:xfrm>
                            <a:off x="4593457" y="3687523"/>
                            <a:ext cx="91401" cy="198101"/>
                          </a:xfrm>
                          <a:prstGeom prst="downArrow">
                            <a:avLst>
                              <a:gd name="adj1" fmla="val 50000"/>
                              <a:gd name="adj2" fmla="val 54185"/>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wps:wsp>
                        <wps:cNvPr id="43" name="AutoShape 35"/>
                        <wps:cNvSpPr>
                          <a:spLocks noChangeArrowheads="1"/>
                        </wps:cNvSpPr>
                        <wps:spPr bwMode="auto">
                          <a:xfrm rot="6044247">
                            <a:off x="3306245" y="4836230"/>
                            <a:ext cx="1458009" cy="91401"/>
                          </a:xfrm>
                          <a:prstGeom prst="rightArrow">
                            <a:avLst>
                              <a:gd name="adj1" fmla="val 50000"/>
                              <a:gd name="adj2" fmla="val 398796"/>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4" name="AutoShape 35"/>
                        <wps:cNvSpPr>
                          <a:spLocks noChangeArrowheads="1"/>
                        </wps:cNvSpPr>
                        <wps:spPr bwMode="auto">
                          <a:xfrm rot="4062816">
                            <a:off x="4212457" y="4841930"/>
                            <a:ext cx="1551310" cy="84501"/>
                          </a:xfrm>
                          <a:prstGeom prst="rightArrow">
                            <a:avLst>
                              <a:gd name="adj1" fmla="val 50000"/>
                              <a:gd name="adj2" fmla="val 458964"/>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5" name="AutoShape 35"/>
                        <wps:cNvSpPr>
                          <a:spLocks noChangeArrowheads="1"/>
                        </wps:cNvSpPr>
                        <wps:spPr bwMode="auto">
                          <a:xfrm rot="2764335">
                            <a:off x="4157352" y="3031919"/>
                            <a:ext cx="259702" cy="87601"/>
                          </a:xfrm>
                          <a:prstGeom prst="rightArrow">
                            <a:avLst>
                              <a:gd name="adj1" fmla="val 50000"/>
                              <a:gd name="adj2" fmla="val 74115"/>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6" name="AutoShape 55"/>
                        <wps:cNvSpPr>
                          <a:spLocks noChangeArrowheads="1"/>
                        </wps:cNvSpPr>
                        <wps:spPr bwMode="auto">
                          <a:xfrm>
                            <a:off x="3898148" y="441403"/>
                            <a:ext cx="91401" cy="198101"/>
                          </a:xfrm>
                          <a:prstGeom prst="downArrow">
                            <a:avLst>
                              <a:gd name="adj1" fmla="val 50000"/>
                              <a:gd name="adj2" fmla="val 54185"/>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wpc:wpc>
                  </a:graphicData>
                </a:graphic>
              </wp:inline>
            </w:drawing>
          </mc:Choice>
          <mc:Fallback>
            <w:pict>
              <v:group w14:anchorId="28E643BB" id="Kresliace plátno 32" o:spid="_x0000_s1026" editas="canvas" style="width:476.6pt;height:499.15pt;mso-position-horizontal-relative:char;mso-position-vertical-relative:line" coordsize="60521,633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0521;height:63392;visibility:visible;mso-wrap-style:square" filled="t" fillcolor="yellow" stroked="t">
                  <v:fill o:detectmouseclick="t"/>
                  <v:path o:connecttype="none"/>
                </v:shap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34" o:spid="_x0000_s1028" type="#_x0000_t13" style="position:absolute;left:27030;top:50533;width:2947;height:1105;rotation:3793464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5DO8AA&#10;AADaAAAADwAAAGRycy9kb3ducmV2LnhtbERPS2vCQBC+F/wPywi91Y21FImuIoVCbjZWweOQHbPB&#10;7GzMbvP4991Aoafh43vOdj/YWnTU+sqxguUiAUFcOF1xqeD8/fmyBuEDssbaMSkYycN+N3vaYqpd&#10;zzl1p1CKGMI+RQUmhCaV0heGLPqFa4gjd3OtxRBhW0rdYh/DbS1fk+RdWqw4Nhhs6MNQcT/9WAXd&#10;8WB0Sauvy/ntcc2SMc/D2ij1PB8OGxCBhvAv/nNnOs6H6ZXpyt0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G5DO8AAAADaAAAADwAAAAAAAAAAAAAAAACYAgAAZHJzL2Rvd25y&#10;ZXYueG1sUEsFBgAAAAAEAAQA9QAAAIUDAAAAAA==&#10;"/>
                <v:shape id="AutoShape 35" o:spid="_x0000_s1029" type="#_x0000_t13" style="position:absolute;left:2808;top:48028;width:14744;height:870;rotation:6601930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41RMMA&#10;AADaAAAADwAAAGRycy9kb3ducmV2LnhtbESPT2sCMRTE7wW/Q3hCbzWrRZGtUaQgiJfin4PHR/K6&#10;u5q8bDdZd/32jSB4HGbmN8xi1TsrbtSEyrOC8SgDQay9qbhQcDpuPuYgQkQ2aD2TgjsFWC0HbwvM&#10;je94T7dDLESCcMhRQRljnUsZdEkOw8jXxMn79Y3DmGRTSNNgl+DOykmWzaTDitNCiTV9l6Svh9Yp&#10;+BnriyzWZ/3Z3e1fNm03x11rlXof9usvEJH6+Ao/21ujYAKPK+kGyO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M41RMMAAADaAAAADwAAAAAAAAAAAAAAAACYAgAAZHJzL2Rv&#10;d25yZXYueG1sUEsFBgAAAAAEAAQA9QAAAIgDAAAAAA==&#10;"/>
                <v:roundrect id="AutoShape 37" o:spid="_x0000_s1030" style="position:absolute;left:19804;width:22866;height:4274;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MInGcIA&#10;AADaAAAADwAAAGRycy9kb3ducmV2LnhtbESPQWsCMRSE74L/ITyhN01UKnZrFBGU3kq3PXh83bzu&#10;Lm5e1iS7bvvrm0LB4zAz3zCb3WAb0ZMPtWMN85kCQVw4U3Op4eP9OF2DCBHZYOOYNHxTgN12PNpg&#10;ZtyN36jPYykShEOGGqoY20zKUFRkMcxcS5y8L+ctxiR9KY3HW4LbRi6UWkmLNaeFCls6VFRc8s5q&#10;KIzqlD/3r0+fjzH/6bsry9NV64fJsH8GEWmI9/B/+8VoWMLflXQD5PY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wicZwgAAANoAAAAPAAAAAAAAAAAAAAAAAJgCAABkcnMvZG93&#10;bnJldi54bWxQSwUGAAAAAAQABAD1AAAAhwMAAAAA&#10;">
                  <v:textbox>
                    <w:txbxContent>
                      <w:p w14:paraId="28E64421" w14:textId="77777777" w:rsidR="00AE4109" w:rsidRPr="009458CF" w:rsidRDefault="00AE4109" w:rsidP="00000B56">
                        <w:pPr>
                          <w:jc w:val="center"/>
                          <w:rPr>
                            <w:b/>
                            <w:sz w:val="16"/>
                            <w:szCs w:val="16"/>
                          </w:rPr>
                        </w:pPr>
                        <w:r>
                          <w:rPr>
                            <w:b/>
                            <w:sz w:val="16"/>
                            <w:szCs w:val="16"/>
                          </w:rPr>
                          <w:t>Podlieha projekt pravidlám štátnej pomoci/pomoci de minimis?</w:t>
                        </w:r>
                      </w:p>
                    </w:txbxContent>
                  </v:textbox>
                </v:roundrect>
                <v:roundrect id="AutoShape 38" o:spid="_x0000_s1031" style="position:absolute;left:359;top:55778;width:12441;height:7266;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yu/bcIA&#10;AADaAAAADwAAAGRycy9kb3ducmV2LnhtbESPQWsCMRSE74L/ITyhN00UK3ZrFBGU3kq3PXh83bzu&#10;Lm5e1iS7bvvrm0LB4zAz3zCb3WAb0ZMPtWMN85kCQVw4U3Op4eP9OF2DCBHZYOOYNHxTgN12PNpg&#10;ZtyN36jPYykShEOGGqoY20zKUFRkMcxcS5y8L+ctxiR9KY3HW4LbRi6UWkmLNaeFCls6VFRc8s5q&#10;KIzqlD/3r0+fjzH/6bsry9NV64fJsH8GEWmI9/B/+8VoWMLflXQD5PY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K79twgAAANoAAAAPAAAAAAAAAAAAAAAAAJgCAABkcnMvZG93&#10;bnJldi54bWxQSwUGAAAAAAQABAD1AAAAhwMAAAAA&#10;">
                  <v:textbox>
                    <w:txbxContent>
                      <w:p w14:paraId="28E64422" w14:textId="77777777" w:rsidR="00AE4109" w:rsidRPr="00E90BC1" w:rsidRDefault="00AE4109" w:rsidP="000D3C91">
                        <w:pPr>
                          <w:rPr>
                            <w:b/>
                            <w:sz w:val="16"/>
                            <w:szCs w:val="16"/>
                          </w:rPr>
                        </w:pPr>
                        <w:r w:rsidRPr="00E90BC1">
                          <w:rPr>
                            <w:b/>
                            <w:sz w:val="16"/>
                            <w:szCs w:val="16"/>
                          </w:rPr>
                          <w:t xml:space="preserve">Celkové OV sa znížia </w:t>
                        </w:r>
                        <w:r>
                          <w:rPr>
                            <w:b/>
                            <w:sz w:val="16"/>
                            <w:szCs w:val="16"/>
                          </w:rPr>
                          <w:t>o paušálnu sadzbu. Vypracúva sa zjednodušená FA.</w:t>
                        </w:r>
                      </w:p>
                    </w:txbxContent>
                  </v:textbox>
                </v:roundrect>
                <v:roundrect id="AutoShape 39" o:spid="_x0000_s1032" style="position:absolute;left:38695;top:32056;width:10084;height:4819;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ca9sIA&#10;AADaAAAADwAAAGRycy9kb3ducmV2LnhtbESPQWvCQBSE74X+h+UVemt2Kyg2uooULL1JYw89vmaf&#10;STD7Nu5uYuqv7wqCx2FmvmGW69G2YiAfGscaXjMFgrh0puFKw/d++zIHESKywdYxafijAOvV48MS&#10;c+PO/EVDESuRIBxy1FDH2OVShrImiyFzHXHyDs5bjEn6ShqP5wS3rZwoNZMWG04LNXb0XlN5LHqr&#10;oTSqV/5n2L39TmNxGfoTy4+T1s9P42YBItIY7+Fb+9NomML1SroBcvU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4Zxr2wgAAANoAAAAPAAAAAAAAAAAAAAAAAJgCAABkcnMvZG93&#10;bnJldi54bWxQSwUGAAAAAAQABAD1AAAAhwMAAAAA&#10;">
                  <v:textbox>
                    <w:txbxContent>
                      <w:p w14:paraId="28E64423" w14:textId="77777777" w:rsidR="00AE4109" w:rsidRPr="00CE7451" w:rsidRDefault="00AE4109" w:rsidP="000D3C91">
                        <w:pPr>
                          <w:jc w:val="center"/>
                          <w:rPr>
                            <w:b/>
                            <w:sz w:val="16"/>
                            <w:szCs w:val="16"/>
                          </w:rPr>
                        </w:pPr>
                        <w:r w:rsidRPr="00CE7451">
                          <w:rPr>
                            <w:b/>
                            <w:sz w:val="16"/>
                            <w:szCs w:val="16"/>
                          </w:rPr>
                          <w:t>Prevyšujú celkové OV 50</w:t>
                        </w:r>
                        <w:r>
                          <w:rPr>
                            <w:b/>
                            <w:sz w:val="16"/>
                            <w:szCs w:val="16"/>
                          </w:rPr>
                          <w:t> </w:t>
                        </w:r>
                        <w:r w:rsidRPr="00CE7451">
                          <w:rPr>
                            <w:b/>
                            <w:sz w:val="16"/>
                            <w:szCs w:val="16"/>
                          </w:rPr>
                          <w:t>000</w:t>
                        </w:r>
                        <w:r>
                          <w:rPr>
                            <w:b/>
                            <w:sz w:val="16"/>
                            <w:szCs w:val="16"/>
                          </w:rPr>
                          <w:t xml:space="preserve"> EUR ?</w:t>
                        </w:r>
                      </w:p>
                    </w:txbxContent>
                  </v:textbox>
                </v:roundrect>
                <v:roundrect id="AutoShape 40" o:spid="_x0000_s1033" style="position:absolute;left:18400;top:43511;width:12484;height:8699;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WEgcIA&#10;AADaAAAADwAAAGRycy9kb3ducmV2LnhtbESPQWvCQBSE74X+h+UVemt2K1Ta6CpSsPQmpj30+Jp9&#10;JsHs27i7idFf7wqCx2FmvmHmy9G2YiAfGscaXjMFgrh0puFKw+/P+uUdRIjIBlvHpOFEAZaLx4c5&#10;5sYdeUtDESuRIBxy1FDH2OVShrImiyFzHXHyds5bjEn6ShqPxwS3rZwoNZUWG04LNXb0WVO5L3qr&#10;oTSqV/5v2Hz8v8XiPPQHll8HrZ+fxtUMRKQx3sO39rfRMIXrlXQD5OI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tYSBwgAAANoAAAAPAAAAAAAAAAAAAAAAAJgCAABkcnMvZG93&#10;bnJldi54bWxQSwUGAAAAAAQABAD1AAAAhwMAAAAA&#10;">
                  <v:textbox>
                    <w:txbxContent>
                      <w:p w14:paraId="28E64424" w14:textId="77777777" w:rsidR="00AE4109" w:rsidRPr="00A34300" w:rsidRDefault="00AE4109" w:rsidP="000D3C91">
                        <w:pPr>
                          <w:rPr>
                            <w:b/>
                            <w:sz w:val="16"/>
                            <w:szCs w:val="16"/>
                          </w:rPr>
                        </w:pPr>
                        <w:r w:rsidRPr="00A34300">
                          <w:rPr>
                            <w:b/>
                            <w:sz w:val="16"/>
                            <w:szCs w:val="16"/>
                          </w:rPr>
                          <w:t>Čisté príjmy</w:t>
                        </w:r>
                        <w:r>
                          <w:rPr>
                            <w:b/>
                            <w:sz w:val="16"/>
                            <w:szCs w:val="16"/>
                          </w:rPr>
                          <w:t xml:space="preserve"> budú z celkových OV odpočítané </w:t>
                        </w:r>
                        <w:r>
                          <w:rPr>
                            <w:szCs w:val="16"/>
                          </w:rPr>
                          <w:t xml:space="preserve"> </w:t>
                        </w:r>
                        <w:r w:rsidRPr="00A34300">
                          <w:rPr>
                            <w:b/>
                            <w:sz w:val="16"/>
                            <w:szCs w:val="16"/>
                          </w:rPr>
                          <w:t>najneskôr do 3 r. po ukončení</w:t>
                        </w:r>
                        <w:r>
                          <w:rPr>
                            <w:szCs w:val="16"/>
                          </w:rPr>
                          <w:t xml:space="preserve"> </w:t>
                        </w:r>
                        <w:r w:rsidRPr="00A34300">
                          <w:rPr>
                            <w:b/>
                            <w:sz w:val="16"/>
                            <w:szCs w:val="16"/>
                          </w:rPr>
                          <w:t>projektu</w:t>
                        </w:r>
                        <w:r>
                          <w:rPr>
                            <w:b/>
                            <w:sz w:val="16"/>
                            <w:szCs w:val="16"/>
                          </w:rPr>
                          <w:t>.</w:t>
                        </w:r>
                        <w:r w:rsidRPr="00A34300">
                          <w:rPr>
                            <w:b/>
                            <w:sz w:val="16"/>
                            <w:szCs w:val="16"/>
                          </w:rPr>
                          <w:t xml:space="preserve"> </w:t>
                        </w:r>
                      </w:p>
                    </w:txbxContent>
                  </v:textbox>
                </v:roundrect>
                <v:roundrect id="AutoShape 41" o:spid="_x0000_s1034" style="position:absolute;left:1369;top:10865;width:24251;height:10427;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khGsIA&#10;AADaAAAADwAAAGRycy9kb3ducmV2LnhtbESPQWsCMRSE74L/ITyhN00UrHZrFBGU3kq3PXh83bzu&#10;Lm5e1iS7bvvrm0LB4zAz3zCb3WAb0ZMPtWMN85kCQVw4U3Op4eP9OF2DCBHZYOOYNHxTgN12PNpg&#10;ZtyN36jPYykShEOGGqoY20zKUFRkMcxcS5y8L+ctxiR9KY3HW4LbRi6UepQWa04LFbZ0qKi45J3V&#10;UBjVKX/uX58+lzH/6bsry9NV64fJsH8GEWmI9/B/+8VoWMHflXQD5PY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SEawgAAANoAAAAPAAAAAAAAAAAAAAAAAJgCAABkcnMvZG93&#10;bnJldi54bWxQSwUGAAAAAAQABAD1AAAAhwMAAAAA&#10;">
                  <v:textbox>
                    <w:txbxContent>
                      <w:p w14:paraId="28E64425" w14:textId="77777777" w:rsidR="00AE4109" w:rsidRPr="00554DF9" w:rsidRDefault="00AE4109" w:rsidP="00000B56">
                        <w:pPr>
                          <w:jc w:val="both"/>
                          <w:rPr>
                            <w:b/>
                            <w:sz w:val="16"/>
                            <w:szCs w:val="16"/>
                          </w:rPr>
                        </w:pPr>
                        <w:r>
                          <w:rPr>
                            <w:b/>
                            <w:sz w:val="16"/>
                            <w:szCs w:val="16"/>
                          </w:rPr>
                          <w:t>Postupuje sa podľa pravidiel štátnej pomoci/pomoci de minimis. Pri stanovení OV nie je potrebné zohľadniť čisté príjmy generované  projektom s výnimkou špecifických prípadov, kedy to priamo vyplýva z uplatniteľných pravidiel štátnej pomoci /pomoci de minimis.</w:t>
                        </w:r>
                      </w:p>
                    </w:txbxContent>
                  </v:textbox>
                </v:roundrect>
                <v:roundrect id="AutoShape 42" o:spid="_x0000_s1035" style="position:absolute;left:25595;top:21291;width:16072;height:4109;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ma1aL8A&#10;AADaAAAADwAAAGRycy9kb3ducmV2LnhtbERPz2vCMBS+C/sfwhvspsmEydaZFhk4dhO7HXZ8a97a&#10;YvNSk7RW/3pzEDx+fL/XxWQ7MZIPrWMNzwsFgrhypuVaw8/3dv4KIkRkg51j0nCmAEX+MFtjZtyJ&#10;9zSWsRYphEOGGpoY+0zKUDVkMSxcT5y4f+ctxgR9LY3HUwq3nVwqtZIWW04NDfb00VB1KAeroTJq&#10;UP533L39vcTyMg5Hlp9HrZ8ep807iEhTvItv7i+jIW1NV9INkPkV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WZrVovwAAANoAAAAPAAAAAAAAAAAAAAAAAJgCAABkcnMvZG93bnJl&#10;di54bWxQSwUGAAAAAAQABAD1AAAAhAMAAAAA&#10;">
                  <v:textbox>
                    <w:txbxContent>
                      <w:p w14:paraId="28E64426" w14:textId="77777777" w:rsidR="00AE4109" w:rsidRPr="00487965" w:rsidRDefault="00AE4109" w:rsidP="000D3C91">
                        <w:pPr>
                          <w:jc w:val="center"/>
                          <w:rPr>
                            <w:b/>
                            <w:sz w:val="16"/>
                            <w:szCs w:val="16"/>
                          </w:rPr>
                        </w:pPr>
                        <w:r w:rsidRPr="00487965">
                          <w:rPr>
                            <w:b/>
                            <w:sz w:val="16"/>
                            <w:szCs w:val="16"/>
                          </w:rPr>
                          <w:t>Prevyšujú celkové OV projektu</w:t>
                        </w:r>
                        <w:r>
                          <w:rPr>
                            <w:b/>
                            <w:sz w:val="16"/>
                            <w:szCs w:val="16"/>
                          </w:rPr>
                          <w:t xml:space="preserve">   </w:t>
                        </w:r>
                        <w:r w:rsidRPr="00487965">
                          <w:rPr>
                            <w:b/>
                            <w:sz w:val="16"/>
                            <w:szCs w:val="16"/>
                          </w:rPr>
                          <w:t xml:space="preserve"> 1 mil. Eur</w:t>
                        </w:r>
                        <w:r>
                          <w:rPr>
                            <w:b/>
                            <w:sz w:val="16"/>
                            <w:szCs w:val="16"/>
                          </w:rPr>
                          <w:t xml:space="preserve"> ?</w:t>
                        </w:r>
                      </w:p>
                    </w:txbxContent>
                  </v:textbox>
                </v:roundrect>
                <v:roundrect id="AutoShape 43" o:spid="_x0000_s1036" style="position:absolute;left:20026;top:6395;width:5594;height:2489;flip:x;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xX8MA&#10;AADbAAAADwAAAGRycy9kb3ducmV2LnhtbESPQWvCQBCF7wX/wzJCb3WjB5XUVUQQlRZKtXgesmMS&#10;zM6G3dXEf985CN5meG/e+2ax6l2j7hRi7dnAeJSBIi68rbk08HfafsxBxYRssfFMBh4UYbUcvC0w&#10;t77jX7ofU6kkhGOOBqqU2lzrWFTkMI58SyzaxQeHSdZQahuwk3DX6EmWTbXDmqWhwpY2FRXX480Z&#10;CN92Nmu3P7u6e5yCnx/O0y93NuZ92K8/QSXq08v8vN5bwRd6+UUG0M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uxX8MAAADbAAAADwAAAAAAAAAAAAAAAACYAgAAZHJzL2Rv&#10;d25yZXYueG1sUEsFBgAAAAAEAAQA9QAAAIgDAAAAAA==&#10;">
                  <v:textbox>
                    <w:txbxContent>
                      <w:p w14:paraId="28E64427" w14:textId="77777777" w:rsidR="00AE4109" w:rsidRPr="00DE7F37" w:rsidRDefault="00AE4109" w:rsidP="000D3C91">
                        <w:pPr>
                          <w:jc w:val="center"/>
                          <w:rPr>
                            <w:b/>
                            <w:sz w:val="16"/>
                            <w:szCs w:val="16"/>
                          </w:rPr>
                        </w:pPr>
                        <w:r>
                          <w:rPr>
                            <w:b/>
                            <w:sz w:val="16"/>
                            <w:szCs w:val="16"/>
                          </w:rPr>
                          <w:t>Áno</w:t>
                        </w:r>
                      </w:p>
                    </w:txbxContent>
                  </v:textbox>
                </v:roundrect>
                <v:roundrect id="AutoShape 44" o:spid="_x0000_s1037" style="position:absolute;left:36599;top:6287;width:5068;height:2597;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zT8cEA&#10;AADbAAAADwAAAGRycy9kb3ducmV2LnhtbERPTWsCMRC9F/ofwhS81USh0q5GkUKlN+nWg8fpZtxd&#10;3EzWJLuu/vpGELzN433OYjXYRvTkQ+1Yw2SsQBAXztRcatj9fr2+gwgR2WDjmDRcKMBq+fy0wMy4&#10;M/9Qn8dSpBAOGWqoYmwzKUNRkcUwdi1x4g7OW4wJ+lIaj+cUbhs5VWomLdacGips6bOi4ph3VkNh&#10;VKf8vt9+/L3F/Np3J5abk9ajl2E9BxFpiA/x3f1t0vwJ3H5JB8jl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Mc0/HBAAAA2wAAAA8AAAAAAAAAAAAAAAAAmAIAAGRycy9kb3du&#10;cmV2LnhtbFBLBQYAAAAABAAEAPUAAACGAwAAAAA=&#10;">
                  <v:textbox>
                    <w:txbxContent>
                      <w:p w14:paraId="28E64428" w14:textId="77777777" w:rsidR="00AE4109" w:rsidRPr="009458CF" w:rsidRDefault="00AE4109" w:rsidP="000D3C91">
                        <w:pPr>
                          <w:jc w:val="center"/>
                          <w:rPr>
                            <w:b/>
                            <w:sz w:val="16"/>
                            <w:szCs w:val="16"/>
                          </w:rPr>
                        </w:pPr>
                        <w:r>
                          <w:rPr>
                            <w:b/>
                            <w:sz w:val="16"/>
                            <w:szCs w:val="16"/>
                          </w:rPr>
                          <w:t>Nie</w:t>
                        </w:r>
                      </w:p>
                    </w:txbxContent>
                  </v:textbox>
                </v:roundrect>
                <v:roundrect id="AutoShape 45" o:spid="_x0000_s1038" style="position:absolute;left:9675;top:31141;width:13348;height:5302;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ILoHcEA&#10;AADbAAAADwAAAGRycy9kb3ducmV2LnhtbERPTWsCMRC9C/6HMEJvmqhU7NYoIii9lW578DjdTHcX&#10;N5M1ya7b/vqmUPA2j/c5m91gG9GTD7VjDfOZAkFcOFNzqeHj/ThdgwgR2WDjmDR8U4DddjzaYGbc&#10;jd+oz2MpUgiHDDVUMbaZlKGoyGKYuZY4cV/OW4wJ+lIaj7cUbhu5UGolLdacGips6VBRcck7q6Ew&#10;qlP+3L8+fT7G/KfvrixPV60fJsP+GUSkId7F/+4Xk+Yv4e+XdIDc/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yC6B3BAAAA2wAAAA8AAAAAAAAAAAAAAAAAmAIAAGRycy9kb3du&#10;cmV2LnhtbFBLBQYAAAAABAAEAPUAAACGAwAAAAA=&#10;">
                  <v:textbox>
                    <w:txbxContent>
                      <w:p w14:paraId="28E64429" w14:textId="77777777" w:rsidR="00AE4109" w:rsidRPr="00A34300" w:rsidRDefault="00AE4109" w:rsidP="000D3C91">
                        <w:pPr>
                          <w:jc w:val="center"/>
                          <w:rPr>
                            <w:b/>
                            <w:sz w:val="16"/>
                            <w:szCs w:val="16"/>
                          </w:rPr>
                        </w:pPr>
                        <w:r w:rsidRPr="00A34300">
                          <w:rPr>
                            <w:b/>
                            <w:sz w:val="16"/>
                            <w:szCs w:val="16"/>
                          </w:rPr>
                          <w:t xml:space="preserve">Je možné stanoviť čisté príjmy </w:t>
                        </w:r>
                        <w:r>
                          <w:rPr>
                            <w:b/>
                            <w:sz w:val="16"/>
                            <w:szCs w:val="16"/>
                          </w:rPr>
                          <w:t xml:space="preserve">projektu </w:t>
                        </w:r>
                        <w:r w:rsidRPr="00A34300">
                          <w:rPr>
                            <w:b/>
                            <w:sz w:val="16"/>
                            <w:szCs w:val="16"/>
                          </w:rPr>
                          <w:t>vopred</w:t>
                        </w:r>
                        <w:r>
                          <w:rPr>
                            <w:b/>
                            <w:sz w:val="16"/>
                            <w:szCs w:val="16"/>
                          </w:rPr>
                          <w:t>?</w:t>
                        </w:r>
                      </w:p>
                    </w:txbxContent>
                  </v:textbox>
                </v:roundrect>
                <v:roundrect id="AutoShape 47" o:spid="_x0000_s1039" style="position:absolute;left:43311;top:21291;width:17171;height:5664;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2twacEA&#10;AADbAAAADwAAAGRycy9kb3ducmV2LnhtbERPTWsCMRC9C/6HMEJvmihW7NYoIii9lW578DjdTHcX&#10;N5M1ya7b/vqmUPA2j/c5m91gG9GTD7VjDfOZAkFcOFNzqeHj/ThdgwgR2WDjmDR8U4DddjzaYGbc&#10;jd+oz2MpUgiHDDVUMbaZlKGoyGKYuZY4cV/OW4wJ+lIaj7cUbhu5UGolLdacGips6VBRcck7q6Ew&#10;qlP+3L8+fT7G/KfvrixPV60fJsP+GUSkId7F/+4Xk+Yv4e+XdIDc/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NrcGnBAAAA2wAAAA8AAAAAAAAAAAAAAAAAmAIAAGRycy9kb3du&#10;cmV2LnhtbFBLBQYAAAAABAAEAPUAAACGAwAAAAA=&#10;">
                  <v:textbox>
                    <w:txbxContent>
                      <w:p w14:paraId="28E6442A" w14:textId="77777777" w:rsidR="00AE4109" w:rsidRPr="00AB20DF" w:rsidRDefault="00AE4109" w:rsidP="00000B56">
                        <w:pPr>
                          <w:jc w:val="both"/>
                          <w:rPr>
                            <w:b/>
                            <w:sz w:val="16"/>
                            <w:szCs w:val="16"/>
                          </w:rPr>
                        </w:pPr>
                        <w:r w:rsidRPr="00AB20DF">
                          <w:rPr>
                            <w:b/>
                            <w:sz w:val="16"/>
                            <w:szCs w:val="16"/>
                          </w:rPr>
                          <w:t xml:space="preserve">Pri stanovení výšky OV </w:t>
                        </w:r>
                        <w:r>
                          <w:rPr>
                            <w:b/>
                            <w:sz w:val="16"/>
                            <w:szCs w:val="16"/>
                          </w:rPr>
                          <w:t xml:space="preserve"> projektu nie je potrebné zohľadniť čisté príjmy generované projektom.</w:t>
                        </w:r>
                      </w:p>
                    </w:txbxContent>
                  </v:textbox>
                </v:roundrect>
                <v:roundrect id="AutoShape 48" o:spid="_x0000_s1040" style="position:absolute;left:31729;top:10865;width:21901;height:2718;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fV8sEA&#10;AADbAAAADwAAAGRycy9kb3ducmV2LnhtbERPTWsCMRC9C/6HMII3TSxY6tYoRah4K249eBw3092l&#10;m8maZNe1v94UCr3N433OejvYRvTkQ+1Yw2KuQBAXztRcajh9vs9eQISIbLBxTBruFGC7GY/WmBl3&#10;4yP1eSxFCuGQoYYqxjaTMhQVWQxz1xIn7st5izFBX0rj8ZbCbSOflHqWFmtODRW2tKuo+M47q6Ew&#10;qlP+3H+sLsuY//TdleX+qvV0Mry9gog0xH/xn/tg0vwl/P6SDpCb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wn1fLBAAAA2wAAAA8AAAAAAAAAAAAAAAAAmAIAAGRycy9kb3du&#10;cmV2LnhtbFBLBQYAAAAABAAEAPUAAACGAwAAAAA=&#10;">
                  <v:textbox>
                    <w:txbxContent>
                      <w:p w14:paraId="28E6442B" w14:textId="77777777" w:rsidR="00AE4109" w:rsidRPr="0051523B" w:rsidRDefault="00AE4109" w:rsidP="000D3C91">
                        <w:pPr>
                          <w:jc w:val="center"/>
                          <w:rPr>
                            <w:b/>
                            <w:sz w:val="16"/>
                            <w:szCs w:val="16"/>
                          </w:rPr>
                        </w:pPr>
                        <w:r>
                          <w:rPr>
                            <w:b/>
                            <w:sz w:val="16"/>
                            <w:szCs w:val="16"/>
                          </w:rPr>
                          <w:t>Ide o projekt generujúci čisté príjmy</w:t>
                        </w:r>
                      </w:p>
                    </w:txbxContent>
                  </v:textbox>
                </v:roundre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53" o:spid="_x0000_s1041" type="#_x0000_t67" style="position:absolute;left:38981;top:8884;width:914;height:19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ci7b4A&#10;AADbAAAADwAAAGRycy9kb3ducmV2LnhtbERPzYrCMBC+C75DGMGbphUsS9coiyB421X3AYZmti3b&#10;TGISa/btN4LgbT6+39nskhnESD70lhWUywIEcWN1z62C78th8QYiRGSNg2VS8EcBdtvpZIO1tnc+&#10;0XiOrcghHGpU0MXoailD05HBsLSOOHM/1huMGfpWao/3HG4GuSqKShrsOTd06GjfUfN7vhkF1/Gr&#10;PGJZpc+Ubs7rw3q9j06p+Sx9vIOIlOJL/HQfdZ5fweOXfIDc/g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HXIu2+AAAA2wAAAA8AAAAAAAAAAAAAAAAAmAIAAGRycy9kb3ducmV2&#10;LnhtbFBLBQYAAAAABAAEAPUAAACDAwAAAAA=&#10;">
                  <v:textbox style="layout-flow:vertical-ideographic"/>
                </v:shape>
                <v:shape id="AutoShape 54" o:spid="_x0000_s1042" type="#_x0000_t67" style="position:absolute;left:33564;top:13500;width:902;height:19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uHdr8A&#10;AADbAAAADwAAAGRycy9kb3ducmV2LnhtbERP22oCMRB9F/oPYQq+aXYLXliNUgTBN+vlA4bNuLu4&#10;maRJXNO/bwoF3+ZwrrPeJtOLgXzoLCsopwUI4trqjhsF18t+sgQRIrLG3jIp+KEA283baI2Vtk8+&#10;0XCOjcghHCpU0MboKilD3ZLBMLWOOHM36w3GDH0jtcdnDje9/CiKuTTYcW5o0dGupfp+fhgF38NX&#10;ecByno4pPZzX+9lsF51S4/f0uQIRKcWX+N990Hn+Av5+yQfIzS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Om4d2vwAAANsAAAAPAAAAAAAAAAAAAAAAAJgCAABkcnMvZG93bnJl&#10;di54bWxQSwUGAAAAAAQABAD1AAAAhAMAAAAA&#10;">
                  <v:textbox style="layout-flow:vertical-ideographic"/>
                </v:shape>
                <v:shape id="AutoShape 55" o:spid="_x0000_s1043" type="#_x0000_t67" style="position:absolute;left:22356;top:8884;width:915;height:19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wQTBMEA&#10;AADbAAAADwAAAGRycy9kb3ducmV2LnhtbESPQWsCMRCF7wX/Qxiht5rdglJWo4ggeGtr+wOGzbi7&#10;uJnEJK7pv+8cCr3N8N68981mV9yoJopp8GygXlSgiFtvB+4MfH8dX95ApYxscfRMBn4owW47e9pg&#10;Y/2DP2k6505JCKcGDfQ5h0br1PbkMC18IBbt4qPDLGvstI34kHA36teqWmmHA0tDj4EOPbXX890Z&#10;uE0f9QnrVXkv5R6iPS6XhxyMeZ6X/RpUppL/zX/XJyv4Aiu/yAB6+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8EEwTBAAAA2wAAAA8AAAAAAAAAAAAAAAAAmAIAAGRycy9kb3du&#10;cmV2LnhtbFBLBQYAAAAABAAEAPUAAACGAwAAAAA=&#10;">
                  <v:textbox style="layout-flow:vertical-ideographic"/>
                </v:shape>
                <v:shape id="AutoShape 56" o:spid="_x0000_s1044" type="#_x0000_t67" style="position:absolute;left:50646;top:13583;width:901;height:19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i2n74A&#10;AADbAAAADwAAAGRycy9kb3ducmV2LnhtbERP22oCMRB9F/oPYQq+aXYLiq5GKYLgm/XyAcNm3F3c&#10;TNIkrunfN4WCb3M411lvk+nFQD50lhWU0wIEcW11x42C62U/WYAIEVljb5kU/FCA7eZttMZK2yef&#10;aDjHRuQQDhUqaGN0lZShbslgmFpHnLmb9QZjhr6R2uMzh5tefhTFXBrsODe06GjXUn0/P4yC7+Gr&#10;PGA5T8eUHs7r/Wy2i06p8Xv6XIGIlOJL/O8+6Dx/CX+/5APk5h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BItp++AAAA2wAAAA8AAAAAAAAAAAAAAAAAmAIAAGRycy9kb3ducmV2&#10;LnhtbFBLBQYAAAAABAAEAPUAAACDAwAAAAA=&#10;">
                  <v:textbox style="layout-flow:vertical-ideographic"/>
                </v:shape>
                <v:shape id="AutoShape 58" o:spid="_x0000_s1045" type="#_x0000_t67" style="position:absolute;left:22109;top:4274;width:914;height:21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7Vv70A&#10;AADbAAAADwAAAGRycy9kb3ducmV2LnhtbERPy4rCMBTdD/gP4QruxrSCIh2jiCC48zHzAZfmTlts&#10;bmISa/x7sxBcHs57tUmmFwP50FlWUE4LEMS11R03Cv5+999LECEia+wtk4InBdisR18rrLR98JmG&#10;S2xEDuFQoYI2RldJGeqWDIapdcSZ+7feYMzQN1J7fORw08tZUSykwY5zQ4uOdi3V18vdKLgNp/KA&#10;5SIdU7o7r/fz+S46pSbjtP0BESnFj/jtPmgFs7w+f8k/QK5f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Tx7Vv70AAADbAAAADwAAAAAAAAAAAAAAAACYAgAAZHJzL2Rvd25yZXYu&#10;eG1sUEsFBgAAAAAEAAQA9QAAAIIDAAAAAA==&#10;">
                  <v:textbox style="layout-flow:vertical-ideographic"/>
                </v:shape>
                <v:shape id="AutoShape 58" o:spid="_x0000_s1046" type="#_x0000_t67" style="position:absolute;left:33564;top:18065;width:1035;height:32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FJwJMAA&#10;AADbAAAADwAAAGRycy9kb3ducmV2LnhtbESP3YrCMBSE7xd8h3AE79a0giLVKIsgeOfP+gCH5mxb&#10;tjnJJrHGtzeCsJfDzHzDrLfJ9GIgHzrLCsppAYK4trrjRsH1e/+5BBEissbeMil4UIDtZvSxxkrb&#10;O59puMRGZAiHChW0MbpKylC3ZDBMrSPO3o/1BmOWvpHa4z3DTS9nRbGQBjvOCy062rVU/15uRsHf&#10;cCoPWC7SMaWb83o/n++iU2oyTl8rEJFS/A+/2wetYFbC60v+AXLz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FJwJMAAAADbAAAADwAAAAAAAAAAAAAAAACYAgAAZHJzL2Rvd25y&#10;ZXYueG1sUEsFBgAAAAAEAAQA9QAAAIUDAAAAAA==&#10;">
                  <v:textbox style="layout-flow:vertical-ideographic"/>
                </v:shape>
                <v:roundrect id="AutoShape 24" o:spid="_x0000_s1047" style="position:absolute;left:31761;top:15487;width:4838;height:2578;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KHO8MA&#10;AADbAAAADwAAAGRycy9kb3ducmV2LnhtbESPQWvCQBSE7wX/w/KE3uquAUuNriKC4q007aHHZ/aZ&#10;BLNv4+4mpv313UKhx2FmvmHW29G2YiAfGsca5jMFgrh0puFKw8f74ekFRIjIBlvHpOGLAmw3k4c1&#10;5sbd+Y2GIlYiQTjkqKGOsculDGVNFsPMdcTJuzhvMSbpK2k83hPctjJT6llabDgt1NjRvqbyWvRW&#10;Q2lUr/zn8Lo8L2LxPfQ3lseb1o/TcbcCEWmM/+G/9sloyDL4/ZJ+gNz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aKHO8MAAADbAAAADwAAAAAAAAAAAAAAAACYAgAAZHJzL2Rv&#10;d25yZXYueG1sUEsFBgAAAAAEAAQA9QAAAIgDAAAAAA==&#10;">
                  <v:textbox>
                    <w:txbxContent>
                      <w:p w14:paraId="28E6442C" w14:textId="77777777" w:rsidR="00AE4109" w:rsidRPr="00AB20DF" w:rsidRDefault="00AE4109" w:rsidP="000D3C91">
                        <w:pPr>
                          <w:jc w:val="center"/>
                          <w:rPr>
                            <w:sz w:val="16"/>
                            <w:szCs w:val="16"/>
                          </w:rPr>
                        </w:pPr>
                        <w:r w:rsidRPr="00AB20DF">
                          <w:rPr>
                            <w:b/>
                            <w:sz w:val="16"/>
                            <w:szCs w:val="16"/>
                          </w:rPr>
                          <w:t>Áno</w:t>
                        </w:r>
                      </w:p>
                    </w:txbxContent>
                  </v:textbox>
                </v:roundrect>
                <v:roundrect id="AutoShape 25" o:spid="_x0000_s1048" style="position:absolute;left:48779;top:15576;width:4851;height:2578;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u4ioMMA&#10;AADbAAAADwAAAGRycy9kb3ducmV2LnhtbESPQWsCMRSE74L/ITyhN020VNrVKCJYeitde+jxuXnd&#10;Xbp5WZPsuu2vbwTB4zAz3zDr7WAb0ZMPtWMN85kCQVw4U3Op4fN4mD6DCBHZYOOYNPxSgO1mPFpj&#10;ZtyFP6jPYykShEOGGqoY20zKUFRkMcxcS5y8b+ctxiR9KY3HS4LbRi6UWkqLNaeFClvaV1T85J3V&#10;UBjVKf/Vv7+cnmL+13dnlq9nrR8mw24FItIQ7+Fb+81oWDzC9Uv6AXLz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u4ioMMAAADbAAAADwAAAAAAAAAAAAAAAACYAgAAZHJzL2Rv&#10;d25yZXYueG1sUEsFBgAAAAAEAAQA9QAAAIgDAAAAAA==&#10;">
                  <v:textbox>
                    <w:txbxContent>
                      <w:p w14:paraId="28E6442D" w14:textId="77777777" w:rsidR="00AE4109" w:rsidRDefault="00AE4109" w:rsidP="000D3C91">
                        <w:pPr>
                          <w:jc w:val="center"/>
                        </w:pPr>
                        <w:r w:rsidRPr="00AB20DF">
                          <w:rPr>
                            <w:b/>
                            <w:sz w:val="16"/>
                            <w:szCs w:val="16"/>
                          </w:rPr>
                          <w:t>Nie</w:t>
                        </w:r>
                      </w:p>
                    </w:txbxContent>
                  </v:textbox>
                </v:roundrect>
                <v:shape id="AutoShape 58" o:spid="_x0000_s1049" type="#_x0000_t67" style="position:absolute;left:50646;top:18066;width:901;height:32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CXTvMEA&#10;AADbAAAADwAAAGRycy9kb3ducmV2LnhtbESP0WoCMRRE3wv+Q7iCbzW7UqWsRhFB8K3W9gMum+vu&#10;4uYmJnGNf2+EQh+HmTnDrDbJ9GIgHzrLCsppAYK4trrjRsHvz/79E0SIyBp7y6TgQQE269HbCitt&#10;7/xNwyk2IkM4VKigjdFVUoa6JYNhah1x9s7WG4xZ+kZqj/cMN72cFcVCGuw4L7ToaNdSfTndjILr&#10;cCwPWC7SV0o35/V+Pt9Fp9RknLZLEJFS/A//tQ9awewDXl/yD5Dr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Al07zBAAAA2wAAAA8AAAAAAAAAAAAAAAAAmAIAAGRycy9kb3du&#10;cmV2LnhtbFBLBQYAAAAABAAEAPUAAACGAwAAAAA=&#10;">
                  <v:textbox style="layout-flow:vertical-ideographic"/>
                </v:shape>
                <v:roundrect id="AutoShape 27" o:spid="_x0000_s1050" style="position:absolute;left:25620;top:27489;width:5264;height:277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ksfT8MA&#10;AADbAAAADwAAAGRycy9kb3ducmV2LnhtbESPQWsCMRSE7wX/Q3iCt5ooWOpqFBEsvZVuPXh8bp67&#10;i5uXNcmua399Uyj0OMzMN8x6O9hG9ORD7VjDbKpAEBfO1FxqOH4dnl9BhIhssHFMGh4UYLsZPa0x&#10;M+7On9TnsRQJwiFDDVWMbSZlKCqyGKauJU7exXmLMUlfSuPxnuC2kXOlXqTFmtNChS3tKyqueWc1&#10;FEZ1yp/6j+V5EfPvvruxfLtpPRkPuxWISEP8D/+1342G+QJ+v6QfID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ksfT8MAAADbAAAADwAAAAAAAAAAAAAAAACYAgAAZHJzL2Rv&#10;d25yZXYueG1sUEsFBgAAAAAEAAQA9QAAAIgDAAAAAA==&#10;">
                  <v:textbox>
                    <w:txbxContent>
                      <w:p w14:paraId="28E6442E" w14:textId="77777777" w:rsidR="00AE4109" w:rsidRPr="00487965" w:rsidRDefault="00AE4109" w:rsidP="000D3C91">
                        <w:pPr>
                          <w:jc w:val="center"/>
                          <w:rPr>
                            <w:b/>
                            <w:sz w:val="16"/>
                            <w:szCs w:val="16"/>
                          </w:rPr>
                        </w:pPr>
                        <w:r w:rsidRPr="00487965">
                          <w:rPr>
                            <w:b/>
                            <w:sz w:val="16"/>
                            <w:szCs w:val="16"/>
                          </w:rPr>
                          <w:t>Áno</w:t>
                        </w:r>
                      </w:p>
                    </w:txbxContent>
                  </v:textbox>
                </v:roundrect>
                <v:roundrect id="AutoShape 28" o:spid="_x0000_s1051" style="position:absolute;left:37057;top:27489;width:4610;height:277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pmBOMMA&#10;AADbAAAADwAAAGRycy9kb3ducmV2LnhtbESPQWsCMRSE7wX/Q3iCt5ooKHU1igiW3kq3Hjw+N8/d&#10;xc3LmmTXbX99Uyj0OMzMN8xmN9hG9ORD7VjDbKpAEBfO1FxqOH0en19AhIhssHFMGr4owG47etpg&#10;ZtyDP6jPYykShEOGGqoY20zKUFRkMUxdS5y8q/MWY5K+lMbjI8FtI+dKLaXFmtNChS0dKipueWc1&#10;FEZ1yp/799VlEfPvvruzfL1rPRkP+zWISEP8D/+134yG+RJ+v6QfIL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pmBOMMAAADbAAAADwAAAAAAAAAAAAAAAACYAgAAZHJzL2Rv&#10;d25yZXYueG1sUEsFBgAAAAAEAAQA9QAAAIgDAAAAAA==&#10;">
                  <v:textbox>
                    <w:txbxContent>
                      <w:p w14:paraId="28E6442F" w14:textId="77777777" w:rsidR="00AE4109" w:rsidRPr="00487965" w:rsidRDefault="00AE4109" w:rsidP="000D3C91">
                        <w:pPr>
                          <w:jc w:val="center"/>
                          <w:rPr>
                            <w:b/>
                            <w:sz w:val="16"/>
                            <w:szCs w:val="16"/>
                          </w:rPr>
                        </w:pPr>
                        <w:r w:rsidRPr="00487965">
                          <w:rPr>
                            <w:b/>
                            <w:sz w:val="16"/>
                            <w:szCs w:val="16"/>
                          </w:rPr>
                          <w:t>Nie</w:t>
                        </w:r>
                      </w:p>
                    </w:txbxContent>
                  </v:textbox>
                </v:roundrect>
                <v:shape id="AutoShape 55" o:spid="_x0000_s1052" type="#_x0000_t67" style="position:absolute;left:27951;top:25400;width:914;height:19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PdNy8EA&#10;AADbAAAADwAAAGRycy9kb3ducmV2LnhtbESP0WoCMRRE3wv+Q7hC32p2BbWsRhFB8K1W+wGXzXV3&#10;cXMTk7jGvzeFQh+HmTnDrDbJ9GIgHzrLCspJAYK4trrjRsHPef/xCSJEZI29ZVLwpACb9ehthZW2&#10;D/6m4RQbkSEcKlTQxugqKUPdksEwsY44exfrDcYsfSO1x0eGm15Oi2IuDXacF1p0tGupvp7uRsFt&#10;OJYHLOfpK6W783o/m+2iU+p9nLZLEJFS/A//tQ9awXQBv1/yD5Dr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D3TcvBAAAA2wAAAA8AAAAAAAAAAAAAAAAAmAIAAGRycy9kb3du&#10;cmV2LnhtbFBLBQYAAAAABAAEAPUAAACGAwAAAAA=&#10;">
                  <v:textbox style="layout-flow:vertical-ideographic"/>
                </v:shape>
                <v:shape id="AutoShape 55" o:spid="_x0000_s1053" type="#_x0000_t67" style="position:absolute;left:38695;top:25508;width:914;height:19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jZub0A&#10;AADbAAAADwAAAGRycy9kb3ducmV2LnhtbERPy4rCMBTdD/gP4QruxrSCIh2jiCC48zHzAZfmTlts&#10;bmISa/x7sxBcHs57tUmmFwP50FlWUE4LEMS11R03Cv5+999LECEia+wtk4InBdisR18rrLR98JmG&#10;S2xEDuFQoYI2RldJGeqWDIapdcSZ+7feYMzQN1J7fORw08tZUSykwY5zQ4uOdi3V18vdKLgNp/KA&#10;5SIdU7o7r/fz+S46pSbjtP0BESnFj/jtPmgFszw2f8k/QK5f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sWjZub0AAADbAAAADwAAAAAAAAAAAAAAAACYAgAAZHJzL2Rvd25yZXYu&#10;eG1sUEsFBgAAAAAEAAQA9QAAAIIDAAAAAA==&#10;">
                  <v:textbox style="layout-flow:vertical-ideographic"/>
                </v:shape>
                <v:roundrect id="AutoShape 31" o:spid="_x0000_s1054" style="position:absolute;left:10545;top:38583;width:4915;height:2902;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wYVSsMA&#10;AADbAAAADwAAAGRycy9kb3ducmV2LnhtbESPQWsCMRSE7wX/Q3hCbzVRsNTVKCIo3kq3Hjw+N8/d&#10;xc3LmmTXbX99Uyj0OMzMN8xqM9hG9ORD7VjDdKJAEBfO1FxqOH3uX95AhIhssHFMGr4owGY9elph&#10;ZtyDP6jPYykShEOGGqoY20zKUFRkMUxcS5y8q/MWY5K+lMbjI8FtI2dKvUqLNaeFClvaVVTc8s5q&#10;KIzqlD/374vLPObffXdnebhr/TwetksQkYb4H/5rH42G2QJ+v6QfIN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wYVSsMAAADbAAAADwAAAAAAAAAAAAAAAACYAgAAZHJzL2Rv&#10;d25yZXYueG1sUEsFBgAAAAAEAAQA9QAAAIgDAAAAAA==&#10;">
                  <v:textbox>
                    <w:txbxContent>
                      <w:p w14:paraId="28E64430" w14:textId="77777777" w:rsidR="00AE4109" w:rsidRPr="00A34300" w:rsidRDefault="00AE4109" w:rsidP="000D3C91">
                        <w:pPr>
                          <w:jc w:val="center"/>
                          <w:rPr>
                            <w:b/>
                            <w:sz w:val="16"/>
                            <w:szCs w:val="16"/>
                          </w:rPr>
                        </w:pPr>
                        <w:r w:rsidRPr="00A34300">
                          <w:rPr>
                            <w:b/>
                            <w:sz w:val="16"/>
                            <w:szCs w:val="16"/>
                          </w:rPr>
                          <w:t xml:space="preserve">Áno </w:t>
                        </w:r>
                      </w:p>
                    </w:txbxContent>
                  </v:textbox>
                </v:roundrect>
                <v:roundrect id="AutoShape 32" o:spid="_x0000_s1055" style="position:absolute;left:18616;top:38583;width:4407;height:2946;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UqCsAA&#10;AADbAAAADwAAAGRycy9kb3ducmV2LnhtbERPz2vCMBS+D/Y/hDfwNpNNHFs1yhgo3sS6w47P5tkW&#10;m5eapLX615uDsOPH93u+HGwjevKhdqzhbaxAEBfO1Fxq+N2vXj9BhIhssHFMGq4UYLl4fppjZtyF&#10;d9TnsRQphEOGGqoY20zKUFRkMYxdS5y4o/MWY4K+lMbjJYXbRr4r9SEt1pwaKmzpp6LilHdWQ2FU&#10;p/xfv/06TGN+67szy/VZ69HL8D0DEWmI/+KHe2M0TNL69CX9ALm4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UqCsAAAADbAAAADwAAAAAAAAAAAAAAAACYAgAAZHJzL2Rvd25y&#10;ZXYueG1sUEsFBgAAAAAEAAQA9QAAAIUDAAAAAA==&#10;">
                  <v:textbox>
                    <w:txbxContent>
                      <w:p w14:paraId="28E64431" w14:textId="77777777" w:rsidR="00AE4109" w:rsidRPr="00A34300" w:rsidRDefault="00AE4109" w:rsidP="000D3C91">
                        <w:pPr>
                          <w:rPr>
                            <w:b/>
                            <w:sz w:val="16"/>
                            <w:szCs w:val="16"/>
                          </w:rPr>
                        </w:pPr>
                        <w:r w:rsidRPr="00A34300">
                          <w:rPr>
                            <w:b/>
                            <w:sz w:val="16"/>
                            <w:szCs w:val="16"/>
                          </w:rPr>
                          <w:t>Nie</w:t>
                        </w:r>
                      </w:p>
                    </w:txbxContent>
                  </v:textbox>
                </v:roundrect>
                <v:roundrect id="AutoShape 33" o:spid="_x0000_s1056" style="position:absolute;left:13638;top:55829;width:17246;height:693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PkcMA&#10;AADbAAAADwAAAGRycy9kb3ducmV2LnhtbESPQWsCMRSE7wX/Q3hCbzWx0qKrUUSo9Fa6evD43Dx3&#10;Fzcva5Jdt/31TaHQ4zAz3zCrzWAb0ZMPtWMN04kCQVw4U3Op4Xh4e5qDCBHZYOOYNHxRgM169LDC&#10;zLg7f1Kfx1IkCIcMNVQxtpmUoajIYpi4ljh5F+ctxiR9KY3He4LbRj4r9Sot1pwWKmxpV1FxzTur&#10;oTCqU/7UfyzOLzH/7rsby/1N68fxsF2CiDTE//Bf+91omE3h90v6AXL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mPkcMAAADbAAAADwAAAAAAAAAAAAAAAACYAgAAZHJzL2Rv&#10;d25yZXYueG1sUEsFBgAAAAAEAAQA9QAAAIgDAAAAAA==&#10;">
                  <v:textbox>
                    <w:txbxContent>
                      <w:p w14:paraId="28E64432" w14:textId="77777777" w:rsidR="00AE4109" w:rsidRPr="00E90BC1" w:rsidRDefault="00AE4109" w:rsidP="00000B56">
                        <w:pPr>
                          <w:rPr>
                            <w:b/>
                            <w:sz w:val="16"/>
                            <w:szCs w:val="16"/>
                          </w:rPr>
                        </w:pPr>
                        <w:r w:rsidRPr="00E90BC1">
                          <w:rPr>
                            <w:b/>
                            <w:sz w:val="16"/>
                            <w:szCs w:val="16"/>
                          </w:rPr>
                          <w:t xml:space="preserve">Celkové OV </w:t>
                        </w:r>
                        <w:r>
                          <w:rPr>
                            <w:b/>
                            <w:sz w:val="16"/>
                            <w:szCs w:val="16"/>
                          </w:rPr>
                          <w:t>sa znížia o čisté prímy vytvorené  projektom počas stanoveného referenčného obdobia.</w:t>
                        </w:r>
                      </w:p>
                    </w:txbxContent>
                  </v:textbox>
                </v:roundrect>
                <v:shape id="AutoShape 35" o:spid="_x0000_s1057" type="#_x0000_t13" style="position:absolute;left:7779;top:48207;width:16034;height:914;rotation:4283956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KMmsUA&#10;AADbAAAADwAAAGRycy9kb3ducmV2LnhtbESPT4vCMBTE7wv7HcJb8CKaqiClGmVZcJU9yPoHwduj&#10;eTbF5qU0WVu//UYQPA4z8xtmvuxsJW7U+NKxgtEwAUGcO11yoeB4WA1SED4ga6wck4I7eVgu3t/m&#10;mGnX8o5u+1CICGGfoQITQp1J6XNDFv3Q1cTRu7jGYoiyKaRusI1wW8lxkkylxZLjgsGavgzl1/2f&#10;VTDtH05m8ntuW0rLtD9ab1ffP1uleh/d5wxEoC68ws/2RiuYjOHxJf4Aufg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AoyaxQAAANsAAAAPAAAAAAAAAAAAAAAAAJgCAABkcnMv&#10;ZG93bnJldi54bWxQSwUGAAAAAAQABAD1AAAAigMAAAAA&#10;"/>
                <v:shape id="AutoShape 55" o:spid="_x0000_s1058" type="#_x0000_t67" style="position:absolute;left:12723;top:36443;width:915;height:19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hXdFcEA&#10;AADbAAAADwAAAGRycy9kb3ducmV2LnhtbESP3WoCMRSE7wXfIRyhd5pdRZGtUUQQvGv9eYDD5nR3&#10;6eYkTeKavn1TELwcZuYbZrNLphcD+dBZVlDOChDEtdUdNwpu1+N0DSJEZI29ZVLwSwF22/Fog5W2&#10;Dz7TcImNyBAOFSpoY3SVlKFuyWCYWUecvS/rDcYsfSO1x0eGm17Oi2IlDXacF1p0dGip/r7cjYKf&#10;4bM8YblKHyndndfH5fIQnVJvk7R/BxEpxVf42T5pBYsF/H/JP0Bu/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oV3RXBAAAA2wAAAA8AAAAAAAAAAAAAAAAAmAIAAGRycy9kb3du&#10;cmV2LnhtbFBLBQYAAAAABAAEAPUAAACGAwAAAAA=&#10;">
                  <v:textbox style="layout-flow:vertical-ideographic"/>
                </v:shape>
                <v:shape id="AutoShape 55" o:spid="_x0000_s1059" type="#_x0000_t67" style="position:absolute;left:20026;top:36443;width:914;height:19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fxFYcEA&#10;AADbAAAADwAAAGRycy9kb3ducmV2LnhtbESPzWrDMBCE74W+g9hCbo3s/FHcKKEEArml+XmAxdra&#10;ptZKlRRHefuoEMhxmJlvmOU6mV4M5ENnWUE5LkAQ11Z33Cg4n7bvHyBCRNbYWyYFNwqwXr2+LLHS&#10;9soHGo6xERnCoUIFbYyukjLULRkMY+uIs/djvcGYpW+k9njNcNPLSVEspMGO80KLjjYt1b/Hi1Hw&#10;N3yXOywXaZ/SxXm9nc830Sk1ektfnyAipfgMP9o7rWA6g/8v+QfI1R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X8RWHBAAAA2wAAAA8AAAAAAAAAAAAAAAAAmAIAAGRycy9kb3du&#10;cmV2LnhtbFBLBQYAAAAABAAEAPUAAACGAwAAAAA=&#10;">
                  <v:textbox style="layout-flow:vertical-ideographic"/>
                </v:shape>
                <v:shape id="AutoShape 55" o:spid="_x0000_s1060" type="#_x0000_t67" style="position:absolute;left:20940;top:41529;width:915;height:19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rDg+sEA&#10;AADbAAAADwAAAGRycy9kb3ducmV2LnhtbESP0WoCMRRE3wv9h3ALfavZVVbKapQiCL5p1Q+4bG53&#10;Fzc3aRLX+PeNUPBxmJkzzHKdzCBG8qG3rKCcFCCIG6t7bhWcT9uPTxAhImscLJOCOwVYr15fllhr&#10;e+NvGo+xFRnCoUYFXYyuljI0HRkME+uIs/djvcGYpW+l9njLcDPIaVHMpcGe80KHjjYdNZfj1Sj4&#10;HQ/lDst52qd0dV5vq2oTnVLvb+lrASJSis/wf3unFcwqeHzJP0Cu/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qw4PrBAAAA2wAAAA8AAAAAAAAAAAAAAAAAmAIAAGRycy9kb3du&#10;cmV2LnhtbFBLBQYAAAAABAAEAPUAAACGAwAAAAA=&#10;">
                  <v:textbox style="layout-flow:vertical-ideographic"/>
                </v:shape>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38" o:spid="_x0000_s1061" type="#_x0000_t176" style="position:absolute;left:31761;top:56109;width:17018;height:69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60p9MQA&#10;AADbAAAADwAAAGRycy9kb3ducmV2LnhtbESPQWvCQBSE7wX/w/IEb3VjhVSjq4hF6aGXRsHrM/vM&#10;BrNvQ3aNsb++Wyh4HGbmG2a57m0tOmp95VjBZJyAIC6crrhUcDzsXmcgfEDWWDsmBQ/ysF4NXpaY&#10;aXfnb+ryUIoIYZ+hAhNCk0npC0MW/dg1xNG7uNZiiLItpW7xHuG2lm9JkkqLFccFgw1tDRXX/GYV&#10;9F8/5/ltPynyYGbp+2nafWyOUqnRsN8sQATqwzP83/7UCqYp/H2JP0C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tKfTEAAAA2wAAAA8AAAAAAAAAAAAAAAAAmAIAAGRycy9k&#10;b3ducmV2LnhtbFBLBQYAAAAABAAEAPUAAACJAwAAAAA=&#10;">
                  <v:textbox>
                    <w:txbxContent>
                      <w:p w14:paraId="28E64433" w14:textId="77777777" w:rsidR="00AE4109" w:rsidRPr="00252859" w:rsidRDefault="00AE4109" w:rsidP="000D3C91">
                        <w:pPr>
                          <w:rPr>
                            <w:b/>
                            <w:sz w:val="16"/>
                            <w:szCs w:val="16"/>
                          </w:rPr>
                        </w:pPr>
                        <w:r w:rsidRPr="00252859">
                          <w:rPr>
                            <w:b/>
                            <w:sz w:val="16"/>
                            <w:szCs w:val="16"/>
                          </w:rPr>
                          <w:t>Je potrebné zohľadni</w:t>
                        </w:r>
                        <w:r>
                          <w:rPr>
                            <w:b/>
                            <w:sz w:val="16"/>
                            <w:szCs w:val="16"/>
                          </w:rPr>
                          <w:t>ť čisté prí</w:t>
                        </w:r>
                        <w:r w:rsidRPr="00252859">
                          <w:rPr>
                            <w:b/>
                            <w:sz w:val="16"/>
                            <w:szCs w:val="16"/>
                          </w:rPr>
                          <w:t>jmy generované počas realizácie</w:t>
                        </w:r>
                        <w:r>
                          <w:rPr>
                            <w:b/>
                            <w:sz w:val="16"/>
                            <w:szCs w:val="16"/>
                          </w:rPr>
                          <w:t xml:space="preserve"> </w:t>
                        </w:r>
                        <w:r w:rsidRPr="00EE6738">
                          <w:rPr>
                            <w:b/>
                            <w:sz w:val="16"/>
                            <w:szCs w:val="16"/>
                          </w:rPr>
                          <w:t>projektu</w:t>
                        </w:r>
                        <w:r w:rsidRPr="00EE6738">
                          <w:rPr>
                            <w:sz w:val="16"/>
                            <w:szCs w:val="16"/>
                          </w:rPr>
                          <w:t xml:space="preserve"> . </w:t>
                        </w:r>
                        <w:r w:rsidRPr="00EE6738">
                          <w:rPr>
                            <w:b/>
                            <w:sz w:val="16"/>
                            <w:szCs w:val="16"/>
                          </w:rPr>
                          <w:t xml:space="preserve">Za týmto účelom sa vypracováva </w:t>
                        </w:r>
                        <w:r>
                          <w:rPr>
                            <w:b/>
                            <w:sz w:val="16"/>
                            <w:szCs w:val="16"/>
                          </w:rPr>
                          <w:t>FA</w:t>
                        </w:r>
                        <w:r w:rsidRPr="00252859">
                          <w:rPr>
                            <w:b/>
                            <w:sz w:val="16"/>
                            <w:szCs w:val="16"/>
                          </w:rPr>
                          <w:t xml:space="preserve"> </w:t>
                        </w:r>
                        <w:r>
                          <w:rPr>
                            <w:b/>
                            <w:sz w:val="16"/>
                            <w:szCs w:val="16"/>
                          </w:rPr>
                          <w:t>.</w:t>
                        </w:r>
                      </w:p>
                    </w:txbxContent>
                  </v:textbox>
                </v:shape>
                <v:shape id="AutoShape 39" o:spid="_x0000_s1062" type="#_x0000_t176" style="position:absolute;left:49693;top:56109;width:10789;height:69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GMb8UA&#10;AADbAAAADwAAAGRycy9kb3ducmV2LnhtbESPQWvCQBSE7wX/w/KE3upGBY1pNiKWlh56MRW8vmaf&#10;2WD2bciuMe2v7xaEHoeZ+YbJt6NtxUC9bxwrmM8SEMSV0w3XCo6fr08pCB+QNbaOScE3edgWk4cc&#10;M+1ufKChDLWIEPYZKjAhdJmUvjJk0c9cRxy9s+sthij7WuoebxFuW7lIkpW02HBcMNjR3lB1Ka9W&#10;wfjx87W5vs2rMph0tT4th5fdUSr1OB13zyACjeE/fG+/awXLNfx9iT9AF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4YxvxQAAANsAAAAPAAAAAAAAAAAAAAAAAJgCAABkcnMv&#10;ZG93bnJldi54bWxQSwUGAAAAAAQABAD1AAAAigMAAAAA&#10;">
                  <v:textbox>
                    <w:txbxContent>
                      <w:p w14:paraId="28E64434" w14:textId="77777777" w:rsidR="00AE4109" w:rsidRPr="00EE6738" w:rsidRDefault="00AE4109" w:rsidP="000D3C91">
                        <w:pPr>
                          <w:rPr>
                            <w:b/>
                            <w:sz w:val="16"/>
                            <w:szCs w:val="16"/>
                          </w:rPr>
                        </w:pPr>
                        <w:r w:rsidRPr="00EE6738">
                          <w:rPr>
                            <w:b/>
                            <w:sz w:val="16"/>
                            <w:szCs w:val="16"/>
                          </w:rPr>
                          <w:t>Generovanie čistých príjmov sa nesleduje</w:t>
                        </w:r>
                        <w:r>
                          <w:rPr>
                            <w:b/>
                            <w:sz w:val="16"/>
                            <w:szCs w:val="16"/>
                          </w:rPr>
                          <w:t>.</w:t>
                        </w:r>
                      </w:p>
                    </w:txbxContent>
                  </v:textbox>
                </v:shape>
                <v:roundrect id="AutoShape 40" o:spid="_x0000_s1063" style="position:absolute;left:44245;top:38856;width:4534;height:2673;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MmDMAA&#10;AADbAAAADwAAAGRycy9kb3ducmV2LnhtbERPz2vCMBS+D/Y/hDfwNpNNHFs1yhgo3sS6w47P5tkW&#10;m5eapLX615uDsOPH93u+HGwjevKhdqzhbaxAEBfO1Fxq+N2vXj9BhIhssHFMGq4UYLl4fppjZtyF&#10;d9TnsRQphEOGGqoY20zKUFRkMYxdS5y4o/MWY4K+lMbjJYXbRr4r9SEt1pwaKmzpp6LilHdWQ2FU&#10;p/xfv/06TGN+67szy/VZ69HL8D0DEWmI/+KHe2M0TNLY9CX9ALm4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ZMmDMAAAADbAAAADwAAAAAAAAAAAAAAAACYAgAAZHJzL2Rvd25y&#10;ZXYueG1sUEsFBgAAAAAEAAQA9QAAAIUDAAAAAA==&#10;">
                  <v:textbox>
                    <w:txbxContent>
                      <w:p w14:paraId="28E64435" w14:textId="77777777" w:rsidR="00AE4109" w:rsidRPr="00CE7451" w:rsidRDefault="00AE4109" w:rsidP="000D3C91">
                        <w:pPr>
                          <w:jc w:val="center"/>
                          <w:rPr>
                            <w:b/>
                            <w:sz w:val="16"/>
                            <w:szCs w:val="16"/>
                          </w:rPr>
                        </w:pPr>
                        <w:r w:rsidRPr="00CE7451">
                          <w:rPr>
                            <w:b/>
                            <w:sz w:val="16"/>
                            <w:szCs w:val="16"/>
                          </w:rPr>
                          <w:t>Nie</w:t>
                        </w:r>
                      </w:p>
                    </w:txbxContent>
                  </v:textbox>
                </v:roundrect>
                <v:shape id="AutoShape 35" o:spid="_x0000_s1064" type="#_x0000_t13" style="position:absolute;left:23023;top:30264;width:2597;height:896;rotation:10018636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KRYcQA&#10;AADbAAAADwAAAGRycy9kb3ducmV2LnhtbESPQWvCQBSE74L/YXmCN92oYGPqKlJQxJPVSuntkX1N&#10;QrJvl+zWxH/vFgo9DjPzDbPe9qYRd2p9ZVnBbJqAIM6trrhQ8HHdT1IQPiBrbCyTggd52G6GgzVm&#10;2nb8TvdLKESEsM9QQRmCy6T0eUkG/dQ64uh929ZgiLItpG6xi3DTyHmSLKXBiuNCiY7eSsrry49R&#10;UPf11/7zWMnz3PmX9HoyN9cdlBqP+t0riEB9+A//tY9awWIFv1/iD5Cb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oykWHEAAAA2wAAAA8AAAAAAAAAAAAAAAAAmAIAAGRycy9k&#10;b3ducmV2LnhtbFBLBQYAAAAABAAEAPUAAACJAwAAAAA=&#10;"/>
                <v:roundrect id="AutoShape 42" o:spid="_x0000_s1065" style="position:absolute;left:38619;top:38856;width:4692;height:2673;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Zd8AA&#10;AADbAAAADwAAAGRycy9kb3ducmV2LnhtbERPz2vCMBS+D/Y/hDfwNpMNHVs1yhgo3sS6w47P5tkW&#10;m5eapLX615uDsOPH93u+HGwjevKhdqzhbaxAEBfO1Fxq+N2vXj9BhIhssHFMGq4UYLl4fppjZtyF&#10;d9TnsRQphEOGGqoY20zKUFRkMYxdS5y4o/MWY4K+lMbjJYXbRr4r9SEt1pwaKmzpp6LilHdWQ2FU&#10;p/xfv/06TGN+67szy/VZ69HL8D0DEWmI/+KHe2M0TNL69CX9ALm4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NZd8AAAADbAAAADwAAAAAAAAAAAAAAAACYAgAAZHJzL2Rvd25y&#10;ZXYueG1sUEsFBgAAAAAEAAQA9QAAAIUDAAAAAA==&#10;">
                  <v:textbox>
                    <w:txbxContent>
                      <w:p w14:paraId="28E64436" w14:textId="77777777" w:rsidR="00AE4109" w:rsidRPr="00EE6738" w:rsidRDefault="00AE4109" w:rsidP="000D3C91">
                        <w:pPr>
                          <w:jc w:val="center"/>
                          <w:rPr>
                            <w:sz w:val="16"/>
                            <w:szCs w:val="16"/>
                          </w:rPr>
                        </w:pPr>
                        <w:r w:rsidRPr="00EE6738">
                          <w:rPr>
                            <w:b/>
                            <w:sz w:val="16"/>
                            <w:szCs w:val="16"/>
                          </w:rPr>
                          <w:t>Áno</w:t>
                        </w:r>
                      </w:p>
                    </w:txbxContent>
                  </v:textbox>
                </v:roundrect>
                <v:shape id="AutoShape 55" o:spid="_x0000_s1066" type="#_x0000_t67" style="position:absolute;left:40067;top:36875;width:914;height:19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2VhMEA&#10;AADbAAAADwAAAGRycy9kb3ducmV2LnhtbESP3WoCMRSE74W+QzgF79zsliqyNUoRBO9afx7gsDnu&#10;Lt2cpElc07c3BcHLYWa+YVabZAYxkg+9ZQVVUYIgbqzuuVVwPu1mSxAhImscLJOCPwqwWb9MVlhr&#10;e+MDjcfYigzhUKOCLkZXSxmajgyGwjri7F2sNxiz9K3UHm8Zbgb5VpYLabDnvNCho21Hzc/xahT8&#10;jt/VHqtF+krp6rzezefb6JSavqbPDxCRUnyGH+29VvBewf+X/APk+g4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2NlYTBAAAA2wAAAA8AAAAAAAAAAAAAAAAAmAIAAGRycy9kb3du&#10;cmV2LnhtbFBLBQYAAAAABAAEAPUAAACGAwAAAAA=&#10;">
                  <v:textbox style="layout-flow:vertical-ideographic"/>
                </v:shape>
                <v:shape id="AutoShape 55" o:spid="_x0000_s1067" type="#_x0000_t67" style="position:absolute;left:45934;top:36875;width:914;height:19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8L88EA&#10;AADbAAAADwAAAGRycy9kb3ducmV2LnhtbESP0WoCMRRE3wv+Q7iCbzW7UqWsRhFB8K3W9gMum+vu&#10;4uYmJnGNf2+EQh+HmTnDrDbJ9GIgHzrLCsppAYK4trrjRsHvz/79E0SIyBp7y6TgQQE269HbCitt&#10;7/xNwyk2IkM4VKigjdFVUoa6JYNhah1x9s7WG4xZ+kZqj/cMN72cFcVCGuw4L7ToaNdSfTndjILr&#10;cCwPWC7SV0o35/V+Pt9Fp9RknLZLEJFS/A//tQ9awccMXl/yD5Dr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1fC/PBAAAA2wAAAA8AAAAAAAAAAAAAAAAAmAIAAGRycy9kb3du&#10;cmV2LnhtbFBLBQYAAAAABAAEAPUAAACGAwAAAAA=&#10;">
                  <v:textbox style="layout-flow:vertical-ideographic"/>
                </v:shape>
                <v:shape id="AutoShape 35" o:spid="_x0000_s1068" type="#_x0000_t13" style="position:absolute;left:33062;top:48362;width:14580;height:914;rotation:6601930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ijfW8QA&#10;AADbAAAADwAAAGRycy9kb3ducmV2LnhtbESPT2sCMRTE70K/Q3gFb5q1/qGsRhFBKF5K1UOPj+S5&#10;u23ysm6y7vrtG6HgcZiZ3zCrTe+suFETKs8KJuMMBLH2puJCwfm0H72DCBHZoPVMCu4UYLN+Gaww&#10;N77jL7odYyEShEOOCsoY61zKoEtyGMa+Jk7exTcOY5JNIU2DXYI7K9+ybCEdVpwWSqxpV5L+PbZO&#10;wedE/8hi+62n3d1es3m7Px1aq9Twtd8uQUTq4zP83/4wCmZTeHxJP0Cu/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Io31vEAAAA2wAAAA8AAAAAAAAAAAAAAAAAmAIAAGRycy9k&#10;b3ducmV2LnhtbFBLBQYAAAAABAAEAPUAAACJAwAAAAA=&#10;"/>
                <v:shape id="AutoShape 35" o:spid="_x0000_s1069" type="#_x0000_t13" style="position:absolute;left:42124;top:48419;width:15513;height:845;rotation:4437678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Ypf8YA&#10;AADbAAAADwAAAGRycy9kb3ducmV2LnhtbESPT2vCQBTE74V+h+UVegm6aZFSoquIUGhDPTQV/9ye&#10;2WeymH0bsluN394VhB6HmfkNM5n1thEn6rxxrOBlmIIgLp02XClY/X4M3kH4gKyxcUwKLuRhNn18&#10;mGCm3Zl/6FSESkQI+wwV1CG0mZS+rMmiH7qWOHoH11kMUXaV1B2eI9w28jVN36RFw3GhxpYWNZXH&#10;4s8q+E62+WFVFfs8Sb42+dq0hpY7pZ6f+vkYRKA+/Ifv7U+tYDSC25f4A+T0C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qYpf8YAAADbAAAADwAAAAAAAAAAAAAAAACYAgAAZHJz&#10;L2Rvd25yZXYueG1sUEsFBgAAAAAEAAQA9QAAAIsDAAAAAA==&#10;"/>
                <v:shape id="AutoShape 35" o:spid="_x0000_s1070" type="#_x0000_t13" style="position:absolute;left:41573;top:30319;width:2597;height:876;rotation:3019391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CYdbMQA&#10;AADbAAAADwAAAGRycy9kb3ducmV2LnhtbESPT2sCMRTE74LfITzBW81atJTtRlGrIPRQuhXK3h6b&#10;t3/s5mVJom6/fVMoeBxm5jdMth5MJ67kfGtZwXyWgCAurW65VnD6PDw8g/ABWWNnmRT8kIf1ajzK&#10;MNX2xh90zUMtIoR9igqaEPpUSl82ZNDPbE8cvco6gyFKV0vt8BbhppOPSfIkDbYcFxrsaddQ+Z1f&#10;jIJDh+ev98K9nfiM++1rJU3RV0pNJ8PmBUSgIdzD/+2jVrBYwt+X+APk6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QmHWzEAAAA2wAAAA8AAAAAAAAAAAAAAAAAmAIAAGRycy9k&#10;b3ducmV2LnhtbFBLBQYAAAAABAAEAPUAAACJAwAAAAA=&#10;"/>
                <v:shape id="AutoShape 55" o:spid="_x0000_s1071" type="#_x0000_t67" style="position:absolute;left:38981;top:4414;width:914;height:19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QN8MEA&#10;AADbAAAADwAAAGRycy9kb3ducmV2LnhtbESP0WoCMRRE3wv9h3ALvtXsii5la5QiCL5p1Q+4bG53&#10;l25u0iSu8e+NUPBxmJkzzHKdzCBG8qG3rKCcFiCIG6t7bhWcT9v3DxAhImscLJOCGwVYr15fllhr&#10;e+VvGo+xFRnCoUYFXYyuljI0HRkMU+uIs/djvcGYpW+l9njNcDPIWVFU0mDPeaFDR5uOmt/jxSj4&#10;Gw/lDssq7VO6OK+3i8UmOqUmb+nrE0SkFJ/h//ZOK5hX8PiSf4Bc3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JkDfDBAAAA2wAAAA8AAAAAAAAAAAAAAAAAmAIAAGRycy9kb3du&#10;cmV2LnhtbFBLBQYAAAAABAAEAPUAAACGAwAAAAA=&#10;">
                  <v:textbox style="layout-flow:vertical-ideographic"/>
                </v:shape>
                <w10:anchorlock/>
              </v:group>
            </w:pict>
          </mc:Fallback>
        </mc:AlternateContent>
      </w:r>
    </w:p>
    <w:p w14:paraId="28E6412D" w14:textId="3965A474" w:rsidR="00681872" w:rsidRPr="00A104A6" w:rsidRDefault="00681872" w:rsidP="00C46AC7">
      <w:pPr>
        <w:spacing w:before="120" w:after="60"/>
        <w:jc w:val="both"/>
        <w:rPr>
          <w:rFonts w:ascii="Times New Roman" w:hAnsi="Times New Roman"/>
          <w:sz w:val="24"/>
          <w:szCs w:val="24"/>
        </w:rPr>
      </w:pPr>
      <w:r w:rsidRPr="00A104A6">
        <w:rPr>
          <w:rFonts w:ascii="Times New Roman" w:hAnsi="Times New Roman"/>
          <w:sz w:val="24"/>
          <w:szCs w:val="24"/>
        </w:rPr>
        <w:t>V prípade projektov vytvárajúcich čistý príjem podľa čl. 61 všeobecného nariadenia sa</w:t>
      </w:r>
      <w:r w:rsidR="008545A3">
        <w:rPr>
          <w:rFonts w:ascii="Times New Roman" w:hAnsi="Times New Roman"/>
          <w:sz w:val="24"/>
          <w:szCs w:val="24"/>
        </w:rPr>
        <w:t> </w:t>
      </w:r>
      <w:r w:rsidRPr="00A104A6">
        <w:rPr>
          <w:rFonts w:ascii="Times New Roman" w:hAnsi="Times New Roman"/>
          <w:sz w:val="24"/>
          <w:szCs w:val="24"/>
        </w:rPr>
        <w:t xml:space="preserve">potenciálny čistý príjem z projektu určí </w:t>
      </w:r>
      <w:r w:rsidRPr="00A104A6">
        <w:rPr>
          <w:rFonts w:ascii="Times New Roman" w:hAnsi="Times New Roman"/>
          <w:b/>
          <w:sz w:val="24"/>
          <w:szCs w:val="24"/>
          <w:u w:val="single"/>
        </w:rPr>
        <w:t>vopred</w:t>
      </w:r>
      <w:r w:rsidRPr="00A104A6">
        <w:rPr>
          <w:rFonts w:ascii="Times New Roman" w:hAnsi="Times New Roman"/>
          <w:sz w:val="24"/>
          <w:szCs w:val="24"/>
        </w:rPr>
        <w:t xml:space="preserve"> prostredníctvom </w:t>
      </w:r>
      <w:r w:rsidR="00D70E29" w:rsidRPr="00A104A6">
        <w:rPr>
          <w:rFonts w:ascii="Times New Roman" w:hAnsi="Times New Roman"/>
          <w:sz w:val="24"/>
          <w:szCs w:val="24"/>
        </w:rPr>
        <w:t>nasledujúc</w:t>
      </w:r>
      <w:r w:rsidR="00D70E29">
        <w:rPr>
          <w:rFonts w:ascii="Times New Roman" w:hAnsi="Times New Roman"/>
          <w:sz w:val="24"/>
          <w:szCs w:val="24"/>
        </w:rPr>
        <w:t xml:space="preserve">ej </w:t>
      </w:r>
      <w:r w:rsidRPr="00A104A6">
        <w:rPr>
          <w:rFonts w:ascii="Times New Roman" w:hAnsi="Times New Roman"/>
          <w:sz w:val="24"/>
          <w:szCs w:val="24"/>
        </w:rPr>
        <w:t>metód</w:t>
      </w:r>
      <w:r w:rsidR="00D70E29">
        <w:rPr>
          <w:rFonts w:ascii="Times New Roman" w:hAnsi="Times New Roman"/>
          <w:sz w:val="24"/>
          <w:szCs w:val="24"/>
        </w:rPr>
        <w:t>y</w:t>
      </w:r>
      <w:r w:rsidR="00AE049F" w:rsidRPr="00A104A6">
        <w:rPr>
          <w:rFonts w:ascii="Times New Roman" w:hAnsi="Times New Roman"/>
          <w:sz w:val="24"/>
          <w:szCs w:val="24"/>
        </w:rPr>
        <w:t>:</w:t>
      </w:r>
    </w:p>
    <w:p w14:paraId="28E6412F" w14:textId="77777777" w:rsidR="00681872" w:rsidRPr="00372D5D" w:rsidRDefault="00681872" w:rsidP="00372D5D">
      <w:pPr>
        <w:pStyle w:val="Odsekzoznamu"/>
        <w:numPr>
          <w:ilvl w:val="0"/>
          <w:numId w:val="91"/>
        </w:numPr>
        <w:spacing w:before="60" w:after="60"/>
        <w:jc w:val="both"/>
        <w:rPr>
          <w:rFonts w:ascii="Times New Roman" w:hAnsi="Times New Roman"/>
          <w:sz w:val="24"/>
          <w:szCs w:val="24"/>
        </w:rPr>
      </w:pPr>
      <w:r w:rsidRPr="00372D5D">
        <w:rPr>
          <w:rFonts w:ascii="Times New Roman" w:hAnsi="Times New Roman"/>
          <w:sz w:val="24"/>
          <w:szCs w:val="24"/>
        </w:rPr>
        <w:t>výpočet finančnej medzery (výpočet diskontovaného čistého príjmu z projektu pri</w:t>
      </w:r>
      <w:r w:rsidR="00C501EC" w:rsidRPr="00372D5D">
        <w:rPr>
          <w:rFonts w:ascii="Times New Roman" w:hAnsi="Times New Roman"/>
          <w:sz w:val="24"/>
          <w:szCs w:val="24"/>
        </w:rPr>
        <w:t> </w:t>
      </w:r>
      <w:r w:rsidRPr="00372D5D">
        <w:rPr>
          <w:rFonts w:ascii="Times New Roman" w:hAnsi="Times New Roman"/>
          <w:sz w:val="24"/>
          <w:szCs w:val="24"/>
        </w:rPr>
        <w:t>zohľadnení referenčného obdobia primeraného pre sektor alebo subsektor, ktorý sa</w:t>
      </w:r>
      <w:r w:rsidR="00C501EC" w:rsidRPr="00372D5D">
        <w:rPr>
          <w:rFonts w:ascii="Times New Roman" w:hAnsi="Times New Roman"/>
          <w:sz w:val="24"/>
          <w:szCs w:val="24"/>
        </w:rPr>
        <w:t> </w:t>
      </w:r>
      <w:r w:rsidRPr="00372D5D">
        <w:rPr>
          <w:rFonts w:ascii="Times New Roman" w:hAnsi="Times New Roman"/>
          <w:sz w:val="24"/>
          <w:szCs w:val="24"/>
        </w:rPr>
        <w:t>vzťahuje na operáciu, bežne očakávanej ziskovosti v rámci príslušnej kategórie investícií, uplatňovania zásady „znečisťovateľ platí“ a prípadne aj zásady spravodlivosti spojenej s relatívnou prosperitou príslušného členského štátu alebo regiónu) prostredníctvom finančnej analýzy projektu</w:t>
      </w:r>
      <w:r w:rsidRPr="00A104A6">
        <w:rPr>
          <w:rStyle w:val="Odkaznapoznmkupodiarou"/>
          <w:rFonts w:ascii="Times New Roman" w:hAnsi="Times New Roman"/>
          <w:sz w:val="24"/>
          <w:szCs w:val="24"/>
        </w:rPr>
        <w:footnoteReference w:id="14"/>
      </w:r>
      <w:r w:rsidRPr="00372D5D">
        <w:rPr>
          <w:rFonts w:ascii="Times New Roman" w:hAnsi="Times New Roman"/>
          <w:sz w:val="24"/>
          <w:szCs w:val="24"/>
        </w:rPr>
        <w:t>.</w:t>
      </w:r>
    </w:p>
    <w:p w14:paraId="28E64131" w14:textId="4C5A239F" w:rsidR="00681872" w:rsidRPr="00A104A6" w:rsidRDefault="00681872" w:rsidP="001F4C07">
      <w:pPr>
        <w:spacing w:before="120" w:after="60"/>
        <w:jc w:val="both"/>
        <w:rPr>
          <w:rFonts w:ascii="Times New Roman" w:hAnsi="Times New Roman"/>
          <w:sz w:val="24"/>
          <w:szCs w:val="24"/>
        </w:rPr>
      </w:pPr>
      <w:r w:rsidRPr="00A104A6">
        <w:rPr>
          <w:rFonts w:ascii="Times New Roman" w:hAnsi="Times New Roman"/>
          <w:sz w:val="24"/>
          <w:szCs w:val="24"/>
        </w:rPr>
        <w:lastRenderedPageBreak/>
        <w:t>V</w:t>
      </w:r>
      <w:r w:rsidR="00A44DDF">
        <w:rPr>
          <w:rFonts w:ascii="Times New Roman" w:hAnsi="Times New Roman"/>
          <w:sz w:val="24"/>
          <w:szCs w:val="24"/>
        </w:rPr>
        <w:t> </w:t>
      </w:r>
      <w:r w:rsidRPr="00A104A6">
        <w:rPr>
          <w:rFonts w:ascii="Times New Roman" w:hAnsi="Times New Roman"/>
          <w:sz w:val="24"/>
          <w:szCs w:val="24"/>
        </w:rPr>
        <w:t>prípade</w:t>
      </w:r>
      <w:r w:rsidR="00A44DDF">
        <w:rPr>
          <w:rFonts w:ascii="Times New Roman" w:hAnsi="Times New Roman"/>
          <w:sz w:val="24"/>
          <w:szCs w:val="24"/>
        </w:rPr>
        <w:t xml:space="preserve"> </w:t>
      </w:r>
      <w:r w:rsidR="00A44DDF" w:rsidRPr="00A104A6">
        <w:rPr>
          <w:rFonts w:ascii="Times New Roman" w:hAnsi="Times New Roman"/>
          <w:sz w:val="24"/>
          <w:szCs w:val="24"/>
        </w:rPr>
        <w:t>projektov vytvárajúcich čistý príjem počas realizácie projektu</w:t>
      </w:r>
      <w:r w:rsidRPr="00A104A6">
        <w:rPr>
          <w:rFonts w:ascii="Times New Roman" w:hAnsi="Times New Roman"/>
          <w:sz w:val="24"/>
          <w:szCs w:val="24"/>
        </w:rPr>
        <w:t xml:space="preserve">, </w:t>
      </w:r>
      <w:r w:rsidR="00A44DDF">
        <w:rPr>
          <w:rFonts w:ascii="Times New Roman" w:hAnsi="Times New Roman"/>
          <w:b/>
          <w:sz w:val="24"/>
          <w:szCs w:val="24"/>
          <w:u w:val="single"/>
        </w:rPr>
        <w:t>kde</w:t>
      </w:r>
      <w:r w:rsidRPr="00A104A6">
        <w:rPr>
          <w:rFonts w:ascii="Times New Roman" w:hAnsi="Times New Roman"/>
          <w:b/>
          <w:sz w:val="24"/>
          <w:szCs w:val="24"/>
          <w:u w:val="single"/>
        </w:rPr>
        <w:t xml:space="preserve"> objektívne nie je možné vopred stanoviť čistý príjem</w:t>
      </w:r>
      <w:r w:rsidRPr="00A104A6">
        <w:rPr>
          <w:rStyle w:val="Odkaznapoznmkupodiarou"/>
          <w:rFonts w:ascii="Times New Roman" w:hAnsi="Times New Roman"/>
          <w:b/>
          <w:sz w:val="24"/>
          <w:szCs w:val="24"/>
          <w:u w:val="single"/>
        </w:rPr>
        <w:footnoteReference w:id="15"/>
      </w:r>
      <w:r w:rsidRPr="00A104A6">
        <w:rPr>
          <w:rFonts w:ascii="Times New Roman" w:hAnsi="Times New Roman"/>
          <w:sz w:val="24"/>
          <w:szCs w:val="24"/>
        </w:rPr>
        <w:t xml:space="preserve">, vytvorené čisté príjmy sa z celkových oprávnených výdavkov projektu odpočítajú najneskôr do troch rokov od ukončenia </w:t>
      </w:r>
      <w:r w:rsidR="007964BF">
        <w:rPr>
          <w:rFonts w:ascii="Times New Roman" w:hAnsi="Times New Roman"/>
          <w:sz w:val="24"/>
          <w:szCs w:val="24"/>
        </w:rPr>
        <w:t xml:space="preserve">realizácie </w:t>
      </w:r>
      <w:r w:rsidRPr="00A104A6">
        <w:rPr>
          <w:rFonts w:ascii="Times New Roman" w:hAnsi="Times New Roman"/>
          <w:sz w:val="24"/>
          <w:szCs w:val="24"/>
        </w:rPr>
        <w:t>projektu (uvedené platí pre projekty podľa čl. 61 všeobecného nariadenia</w:t>
      </w:r>
      <w:r w:rsidR="009F57B9">
        <w:rPr>
          <w:rFonts w:ascii="Times New Roman" w:hAnsi="Times New Roman"/>
          <w:sz w:val="24"/>
          <w:szCs w:val="24"/>
        </w:rPr>
        <w:t>).</w:t>
      </w:r>
      <w:r w:rsidRPr="00A104A6">
        <w:rPr>
          <w:rFonts w:ascii="Times New Roman" w:hAnsi="Times New Roman"/>
          <w:sz w:val="24"/>
          <w:szCs w:val="24"/>
        </w:rPr>
        <w:t xml:space="preserve"> </w:t>
      </w:r>
    </w:p>
    <w:p w14:paraId="28E64133" w14:textId="77777777" w:rsidR="0082038C" w:rsidRPr="00C501EC" w:rsidRDefault="0082038C" w:rsidP="00A87902">
      <w:pPr>
        <w:pStyle w:val="SRKNorm"/>
        <w:spacing w:before="240" w:after="60" w:line="276" w:lineRule="auto"/>
        <w:contextualSpacing w:val="0"/>
        <w:rPr>
          <w:b/>
        </w:rPr>
      </w:pPr>
      <w:r w:rsidRPr="00C501EC">
        <w:rPr>
          <w:b/>
        </w:rPr>
        <w:t>Hotovostné platby</w:t>
      </w:r>
    </w:p>
    <w:p w14:paraId="28E64134" w14:textId="0A6CD481" w:rsidR="00630CD8" w:rsidRPr="007C2240" w:rsidRDefault="00630CD8" w:rsidP="001F4C07">
      <w:pPr>
        <w:spacing w:before="120" w:after="60"/>
        <w:jc w:val="both"/>
        <w:rPr>
          <w:rFonts w:ascii="Times New Roman" w:hAnsi="Times New Roman"/>
          <w:sz w:val="24"/>
          <w:szCs w:val="24"/>
        </w:rPr>
      </w:pPr>
      <w:r w:rsidRPr="007C2240">
        <w:rPr>
          <w:rFonts w:ascii="Times New Roman" w:hAnsi="Times New Roman"/>
          <w:sz w:val="24"/>
          <w:szCs w:val="24"/>
        </w:rPr>
        <w:t>V zmysle § 2 Zákona č. 394/</w:t>
      </w:r>
      <w:r w:rsidR="00C501EC" w:rsidRPr="007C2240">
        <w:rPr>
          <w:rFonts w:ascii="Times New Roman" w:hAnsi="Times New Roman"/>
          <w:sz w:val="24"/>
          <w:szCs w:val="24"/>
        </w:rPr>
        <w:t xml:space="preserve">2012 </w:t>
      </w:r>
      <w:r w:rsidRPr="007C2240">
        <w:rPr>
          <w:rFonts w:ascii="Times New Roman" w:hAnsi="Times New Roman"/>
          <w:sz w:val="24"/>
          <w:szCs w:val="24"/>
        </w:rPr>
        <w:t>Z.z. o obmedzení platieb v</w:t>
      </w:r>
      <w:r w:rsidR="00CA0BB3">
        <w:rPr>
          <w:rFonts w:ascii="Times New Roman" w:hAnsi="Times New Roman"/>
          <w:sz w:val="24"/>
          <w:szCs w:val="24"/>
        </w:rPr>
        <w:t> </w:t>
      </w:r>
      <w:r w:rsidRPr="007C2240">
        <w:rPr>
          <w:rFonts w:ascii="Times New Roman" w:hAnsi="Times New Roman"/>
          <w:sz w:val="24"/>
          <w:szCs w:val="24"/>
        </w:rPr>
        <w:t>hotovosti</w:t>
      </w:r>
      <w:r w:rsidR="00CA0BB3">
        <w:rPr>
          <w:rFonts w:ascii="Times New Roman" w:hAnsi="Times New Roman"/>
          <w:sz w:val="24"/>
          <w:szCs w:val="24"/>
        </w:rPr>
        <w:t xml:space="preserve"> (ďalej len „zákon o obmedzení platieb v hotovosti“)</w:t>
      </w:r>
      <w:r w:rsidRPr="007C2240">
        <w:rPr>
          <w:rFonts w:ascii="Times New Roman" w:hAnsi="Times New Roman"/>
          <w:sz w:val="24"/>
          <w:szCs w:val="24"/>
        </w:rPr>
        <w:t xml:space="preserve"> sa platbou v hotovosti rozumie odovzdanie bankoviek alebo mincí v hotovosti v mene euro alebo bankoviek a mincí v hotovosti v inej mene odovzdávajúcim a prijatie tejto hotovosti príjemcom</w:t>
      </w:r>
      <w:r w:rsidRPr="007C2240">
        <w:rPr>
          <w:rStyle w:val="Odkaznapoznmkupodiarou"/>
          <w:rFonts w:ascii="Times New Roman" w:hAnsi="Times New Roman"/>
          <w:sz w:val="24"/>
          <w:szCs w:val="24"/>
        </w:rPr>
        <w:footnoteReference w:id="16"/>
      </w:r>
      <w:r w:rsidR="00A44795">
        <w:rPr>
          <w:rFonts w:ascii="Times New Roman" w:hAnsi="Times New Roman"/>
          <w:sz w:val="24"/>
          <w:szCs w:val="24"/>
        </w:rPr>
        <w:t>.</w:t>
      </w:r>
    </w:p>
    <w:p w14:paraId="28E64135" w14:textId="77777777" w:rsidR="00630CD8" w:rsidRPr="007C2240" w:rsidRDefault="00630CD8" w:rsidP="001F4C07">
      <w:pPr>
        <w:spacing w:before="120" w:after="60"/>
        <w:jc w:val="both"/>
        <w:rPr>
          <w:rFonts w:ascii="Times New Roman" w:hAnsi="Times New Roman"/>
          <w:sz w:val="24"/>
          <w:szCs w:val="24"/>
        </w:rPr>
      </w:pPr>
      <w:r w:rsidRPr="007C2240">
        <w:rPr>
          <w:rFonts w:ascii="Times New Roman" w:hAnsi="Times New Roman"/>
          <w:sz w:val="24"/>
          <w:szCs w:val="24"/>
        </w:rPr>
        <w:t xml:space="preserve">Hotovostné platby zahŕňajúce výdavky na obstaranie dlhodobého hmotného a nehmotného majetku, vrátane výdavkov súvisiacich s obstaraním tohto majetku, </w:t>
      </w:r>
      <w:r w:rsidRPr="00EC5A33">
        <w:rPr>
          <w:rFonts w:ascii="Times New Roman" w:hAnsi="Times New Roman"/>
          <w:sz w:val="24"/>
          <w:szCs w:val="24"/>
          <w:u w:val="single"/>
        </w:rPr>
        <w:t>nie sú</w:t>
      </w:r>
      <w:r w:rsidRPr="007C2240">
        <w:rPr>
          <w:rFonts w:ascii="Times New Roman" w:hAnsi="Times New Roman"/>
          <w:sz w:val="24"/>
          <w:szCs w:val="24"/>
        </w:rPr>
        <w:t xml:space="preserve"> oprávnené. </w:t>
      </w:r>
    </w:p>
    <w:p w14:paraId="28E64136" w14:textId="77777777" w:rsidR="00630CD8" w:rsidRPr="007C2240" w:rsidRDefault="00630CD8" w:rsidP="001F4C07">
      <w:pPr>
        <w:spacing w:before="120" w:after="60"/>
        <w:jc w:val="both"/>
        <w:rPr>
          <w:rFonts w:ascii="Times New Roman" w:hAnsi="Times New Roman"/>
          <w:sz w:val="24"/>
          <w:szCs w:val="24"/>
        </w:rPr>
      </w:pPr>
      <w:r w:rsidRPr="007C2240">
        <w:rPr>
          <w:rFonts w:ascii="Times New Roman" w:hAnsi="Times New Roman"/>
          <w:sz w:val="24"/>
          <w:szCs w:val="24"/>
        </w:rPr>
        <w:t>V prípade úhrad spotrebného materiálu sú výdavky uhrádzané v hotovosti oprávnené, ak</w:t>
      </w:r>
      <w:r w:rsidR="00CF7D2F" w:rsidRPr="007C2240">
        <w:rPr>
          <w:rFonts w:ascii="Times New Roman" w:hAnsi="Times New Roman"/>
          <w:sz w:val="24"/>
          <w:szCs w:val="24"/>
        </w:rPr>
        <w:t> </w:t>
      </w:r>
      <w:r w:rsidRPr="007C2240">
        <w:rPr>
          <w:rFonts w:ascii="Times New Roman" w:hAnsi="Times New Roman"/>
          <w:sz w:val="24"/>
          <w:szCs w:val="24"/>
        </w:rPr>
        <w:t xml:space="preserve">hotovostné platby jednotlivo neprekročia sumu </w:t>
      </w:r>
      <w:r w:rsidRPr="007C2240">
        <w:rPr>
          <w:rFonts w:ascii="Times New Roman" w:hAnsi="Times New Roman"/>
          <w:b/>
          <w:sz w:val="24"/>
          <w:szCs w:val="24"/>
        </w:rPr>
        <w:t>500 EUR</w:t>
      </w:r>
      <w:r w:rsidRPr="007C2240">
        <w:rPr>
          <w:rFonts w:ascii="Times New Roman" w:hAnsi="Times New Roman"/>
          <w:sz w:val="24"/>
          <w:szCs w:val="24"/>
        </w:rPr>
        <w:t xml:space="preserve">, pričom maximálna hodnota realizovaných úhrad v hotovosti v jednom mesiaci nepresiahne </w:t>
      </w:r>
      <w:r w:rsidRPr="007C2240">
        <w:rPr>
          <w:rFonts w:ascii="Times New Roman" w:hAnsi="Times New Roman"/>
          <w:b/>
          <w:sz w:val="24"/>
          <w:szCs w:val="24"/>
        </w:rPr>
        <w:t>1 500 EUR</w:t>
      </w:r>
      <w:r w:rsidR="00CA2612" w:rsidRPr="007C2240">
        <w:rPr>
          <w:rFonts w:ascii="Times New Roman" w:hAnsi="Times New Roman"/>
          <w:sz w:val="24"/>
          <w:szCs w:val="24"/>
        </w:rPr>
        <w:t>.</w:t>
      </w:r>
    </w:p>
    <w:p w14:paraId="28E64137" w14:textId="77777777" w:rsidR="00183C88" w:rsidRPr="007C2240" w:rsidRDefault="00630CD8" w:rsidP="001F4C07">
      <w:pPr>
        <w:spacing w:before="120" w:after="60"/>
        <w:jc w:val="both"/>
        <w:rPr>
          <w:rFonts w:ascii="Times New Roman" w:hAnsi="Times New Roman"/>
          <w:sz w:val="24"/>
          <w:szCs w:val="24"/>
        </w:rPr>
      </w:pPr>
      <w:r w:rsidRPr="007C2240">
        <w:rPr>
          <w:rFonts w:ascii="Times New Roman" w:hAnsi="Times New Roman"/>
          <w:sz w:val="24"/>
          <w:szCs w:val="24"/>
        </w:rPr>
        <w:t xml:space="preserve">Podľa § 4 zákona o obmedzení platieb v hotovosti pri právnických osobách a fyzických osobách - podnikateľoch sa zakazuje platba v hotovosti, ktorej hodnota prevyšuje </w:t>
      </w:r>
      <w:r w:rsidRPr="007C2240">
        <w:rPr>
          <w:rFonts w:ascii="Times New Roman" w:hAnsi="Times New Roman"/>
          <w:b/>
          <w:sz w:val="24"/>
          <w:szCs w:val="24"/>
        </w:rPr>
        <w:t>5 000 EUR</w:t>
      </w:r>
      <w:r w:rsidRPr="007C2240">
        <w:rPr>
          <w:rFonts w:ascii="Times New Roman" w:hAnsi="Times New Roman"/>
          <w:sz w:val="24"/>
          <w:szCs w:val="24"/>
        </w:rPr>
        <w:t>.</w:t>
      </w:r>
    </w:p>
    <w:p w14:paraId="28E64138" w14:textId="77777777" w:rsidR="003B3CF4" w:rsidRPr="00CF7D2F" w:rsidRDefault="00183C88" w:rsidP="00A87902">
      <w:pPr>
        <w:pStyle w:val="SRKNorm"/>
        <w:spacing w:before="240" w:after="60" w:line="276" w:lineRule="auto"/>
        <w:contextualSpacing w:val="0"/>
        <w:rPr>
          <w:b/>
        </w:rPr>
      </w:pPr>
      <w:r w:rsidRPr="00CF7D2F">
        <w:rPr>
          <w:b/>
        </w:rPr>
        <w:t>Verejné obstarávanie</w:t>
      </w:r>
    </w:p>
    <w:p w14:paraId="28E64139" w14:textId="77777777" w:rsidR="00A04BAA" w:rsidRPr="00176E40" w:rsidRDefault="00A04BAA" w:rsidP="00A87902">
      <w:pPr>
        <w:spacing w:before="120" w:after="60"/>
        <w:jc w:val="both"/>
        <w:rPr>
          <w:rFonts w:ascii="Times New Roman" w:hAnsi="Times New Roman"/>
          <w:sz w:val="24"/>
          <w:szCs w:val="24"/>
        </w:rPr>
      </w:pPr>
      <w:r w:rsidRPr="00176E40">
        <w:rPr>
          <w:rFonts w:ascii="Times New Roman" w:hAnsi="Times New Roman"/>
          <w:b/>
          <w:sz w:val="24"/>
          <w:szCs w:val="24"/>
        </w:rPr>
        <w:t>V</w:t>
      </w:r>
      <w:r w:rsidR="00407FED" w:rsidRPr="00176E40">
        <w:rPr>
          <w:rFonts w:ascii="Times New Roman" w:hAnsi="Times New Roman"/>
          <w:b/>
          <w:sz w:val="24"/>
          <w:szCs w:val="24"/>
        </w:rPr>
        <w:t>šetky v</w:t>
      </w:r>
      <w:r w:rsidRPr="00176E40">
        <w:rPr>
          <w:rFonts w:ascii="Times New Roman" w:hAnsi="Times New Roman"/>
          <w:b/>
          <w:sz w:val="24"/>
          <w:szCs w:val="24"/>
        </w:rPr>
        <w:t>erejné obstarávani</w:t>
      </w:r>
      <w:r w:rsidR="00407FED" w:rsidRPr="00176E40">
        <w:rPr>
          <w:rFonts w:ascii="Times New Roman" w:hAnsi="Times New Roman"/>
          <w:b/>
          <w:sz w:val="24"/>
          <w:szCs w:val="24"/>
        </w:rPr>
        <w:t>a</w:t>
      </w:r>
      <w:r w:rsidRPr="00176E40">
        <w:rPr>
          <w:rFonts w:ascii="Times New Roman" w:hAnsi="Times New Roman"/>
          <w:sz w:val="24"/>
          <w:szCs w:val="24"/>
        </w:rPr>
        <w:t xml:space="preserve"> (ďalej aj „VO“) na výber dodávateľa/poskytovateľa prác, tovarov a služieb </w:t>
      </w:r>
      <w:r w:rsidRPr="00176E40">
        <w:rPr>
          <w:rFonts w:ascii="Times New Roman" w:hAnsi="Times New Roman"/>
          <w:b/>
          <w:sz w:val="24"/>
          <w:szCs w:val="24"/>
        </w:rPr>
        <w:t>bezprostredne súvisiacich s</w:t>
      </w:r>
      <w:r w:rsidR="008710C5" w:rsidRPr="00176E40">
        <w:rPr>
          <w:rFonts w:ascii="Times New Roman" w:hAnsi="Times New Roman"/>
          <w:b/>
          <w:sz w:val="24"/>
          <w:szCs w:val="24"/>
        </w:rPr>
        <w:t> </w:t>
      </w:r>
      <w:r w:rsidRPr="00176E40">
        <w:rPr>
          <w:rFonts w:ascii="Times New Roman" w:hAnsi="Times New Roman"/>
          <w:b/>
          <w:sz w:val="24"/>
          <w:szCs w:val="24"/>
        </w:rPr>
        <w:t>projektom</w:t>
      </w:r>
      <w:r w:rsidR="008710C5" w:rsidRPr="00176E40">
        <w:rPr>
          <w:rFonts w:ascii="Times New Roman" w:hAnsi="Times New Roman"/>
          <w:sz w:val="24"/>
          <w:szCs w:val="24"/>
        </w:rPr>
        <w:t xml:space="preserve"> musia byť </w:t>
      </w:r>
      <w:r w:rsidR="00D0794D" w:rsidRPr="00176E40">
        <w:rPr>
          <w:rFonts w:ascii="Times New Roman" w:hAnsi="Times New Roman"/>
          <w:sz w:val="24"/>
          <w:szCs w:val="24"/>
        </w:rPr>
        <w:t xml:space="preserve">realizované </w:t>
      </w:r>
      <w:r w:rsidRPr="00176E40">
        <w:rPr>
          <w:rFonts w:ascii="Times New Roman" w:hAnsi="Times New Roman"/>
          <w:sz w:val="24"/>
          <w:szCs w:val="24"/>
        </w:rPr>
        <w:t>v súlade so</w:t>
      </w:r>
      <w:r w:rsidR="008710C5" w:rsidRPr="00176E40">
        <w:rPr>
          <w:rFonts w:ascii="Times New Roman" w:hAnsi="Times New Roman"/>
          <w:sz w:val="24"/>
          <w:szCs w:val="24"/>
        </w:rPr>
        <w:t> </w:t>
      </w:r>
      <w:r w:rsidRPr="00176E40">
        <w:rPr>
          <w:rFonts w:ascii="Times New Roman" w:hAnsi="Times New Roman"/>
          <w:sz w:val="24"/>
          <w:szCs w:val="24"/>
        </w:rPr>
        <w:t xml:space="preserve">zákonom č. 25/2006 Z. z. o verejnom obstarávaní a o zmene a doplnení niektorých zákonov </w:t>
      </w:r>
      <w:r w:rsidR="00DE673C" w:rsidRPr="00176E40">
        <w:rPr>
          <w:rFonts w:ascii="Times New Roman" w:hAnsi="Times New Roman"/>
          <w:sz w:val="24"/>
          <w:szCs w:val="24"/>
        </w:rPr>
        <w:t>v z. n. pr.</w:t>
      </w:r>
      <w:r w:rsidRPr="00176E40">
        <w:rPr>
          <w:rFonts w:ascii="Times New Roman" w:hAnsi="Times New Roman"/>
          <w:sz w:val="24"/>
          <w:szCs w:val="24"/>
        </w:rPr>
        <w:t xml:space="preserve"> (ďalej len „</w:t>
      </w:r>
      <w:r w:rsidR="00475F4F" w:rsidRPr="00176E40">
        <w:rPr>
          <w:rFonts w:ascii="Times New Roman" w:hAnsi="Times New Roman"/>
          <w:sz w:val="24"/>
          <w:szCs w:val="24"/>
        </w:rPr>
        <w:t>Z</w:t>
      </w:r>
      <w:r w:rsidRPr="00176E40">
        <w:rPr>
          <w:rFonts w:ascii="Times New Roman" w:hAnsi="Times New Roman"/>
          <w:sz w:val="24"/>
          <w:szCs w:val="24"/>
        </w:rPr>
        <w:t xml:space="preserve">VO“), </w:t>
      </w:r>
      <w:r w:rsidR="008710C5" w:rsidRPr="00176E40">
        <w:rPr>
          <w:rFonts w:ascii="Times New Roman" w:hAnsi="Times New Roman"/>
          <w:sz w:val="24"/>
          <w:szCs w:val="24"/>
        </w:rPr>
        <w:t>smernicou č.</w:t>
      </w:r>
      <w:r w:rsidR="005C3944" w:rsidRPr="00176E40">
        <w:rPr>
          <w:rFonts w:ascii="Times New Roman" w:hAnsi="Times New Roman"/>
          <w:sz w:val="24"/>
          <w:szCs w:val="24"/>
        </w:rPr>
        <w:t> </w:t>
      </w:r>
      <w:r w:rsidR="008710C5" w:rsidRPr="00176E40">
        <w:rPr>
          <w:rFonts w:ascii="Times New Roman" w:hAnsi="Times New Roman"/>
          <w:sz w:val="24"/>
          <w:szCs w:val="24"/>
        </w:rPr>
        <w:t xml:space="preserve">2014/24/EÚ2011 z 26. februára 2014 o verejnom obstarávaní a o zrušení smernice 2004/18/ES, Zmluvou o poskytnutí NFP/ Rozhodnutím o schválení ŽoNFP a Príručkou </w:t>
      </w:r>
      <w:r w:rsidR="00874557" w:rsidRPr="00176E40">
        <w:rPr>
          <w:rFonts w:ascii="Times New Roman" w:hAnsi="Times New Roman"/>
          <w:sz w:val="24"/>
          <w:szCs w:val="24"/>
        </w:rPr>
        <w:t>pre p</w:t>
      </w:r>
      <w:r w:rsidR="006E0C06" w:rsidRPr="00176E40">
        <w:rPr>
          <w:rFonts w:ascii="Times New Roman" w:hAnsi="Times New Roman"/>
          <w:sz w:val="24"/>
          <w:szCs w:val="24"/>
        </w:rPr>
        <w:t>rijímateľa vydanou SO</w:t>
      </w:r>
      <w:r w:rsidR="008710C5" w:rsidRPr="00176E40">
        <w:rPr>
          <w:rFonts w:ascii="Times New Roman" w:hAnsi="Times New Roman"/>
          <w:sz w:val="24"/>
          <w:szCs w:val="24"/>
        </w:rPr>
        <w:t>.</w:t>
      </w:r>
    </w:p>
    <w:p w14:paraId="28E6413A" w14:textId="75135D87" w:rsidR="006A7834" w:rsidRPr="00176E40" w:rsidRDefault="00D0794D" w:rsidP="00AE6F19">
      <w:pPr>
        <w:spacing w:before="240" w:after="60"/>
        <w:jc w:val="both"/>
        <w:rPr>
          <w:rFonts w:ascii="Times New Roman" w:hAnsi="Times New Roman"/>
          <w:b/>
          <w:sz w:val="24"/>
          <w:szCs w:val="24"/>
        </w:rPr>
      </w:pPr>
      <w:r w:rsidRPr="00176E40">
        <w:rPr>
          <w:rFonts w:ascii="Times New Roman" w:hAnsi="Times New Roman"/>
          <w:sz w:val="24"/>
          <w:szCs w:val="24"/>
        </w:rPr>
        <w:t>Verejné obstarávanie na výdavky s</w:t>
      </w:r>
      <w:r w:rsidR="00E075C7" w:rsidRPr="00176E40">
        <w:rPr>
          <w:rFonts w:ascii="Times New Roman" w:hAnsi="Times New Roman"/>
          <w:sz w:val="24"/>
          <w:szCs w:val="24"/>
        </w:rPr>
        <w:t xml:space="preserve"> priamou </w:t>
      </w:r>
      <w:r w:rsidRPr="00176E40">
        <w:rPr>
          <w:rFonts w:ascii="Times New Roman" w:hAnsi="Times New Roman"/>
          <w:sz w:val="24"/>
          <w:szCs w:val="24"/>
        </w:rPr>
        <w:t>väzbou</w:t>
      </w:r>
      <w:r w:rsidRPr="00176E40">
        <w:rPr>
          <w:rFonts w:ascii="Times New Roman" w:hAnsi="Times New Roman"/>
          <w:b/>
          <w:sz w:val="24"/>
          <w:szCs w:val="24"/>
        </w:rPr>
        <w:t xml:space="preserve"> na hlavné aktivity projektu</w:t>
      </w:r>
      <w:r w:rsidR="00E075C7" w:rsidRPr="00176E40">
        <w:rPr>
          <w:rFonts w:ascii="Times New Roman" w:hAnsi="Times New Roman"/>
          <w:sz w:val="24"/>
          <w:szCs w:val="24"/>
        </w:rPr>
        <w:t>,</w:t>
      </w:r>
      <w:r w:rsidRPr="00176E40">
        <w:rPr>
          <w:rFonts w:ascii="Times New Roman" w:hAnsi="Times New Roman"/>
          <w:b/>
          <w:sz w:val="24"/>
          <w:szCs w:val="24"/>
        </w:rPr>
        <w:t xml:space="preserve"> </w:t>
      </w:r>
      <w:r w:rsidR="00E075C7" w:rsidRPr="00176E40">
        <w:rPr>
          <w:rFonts w:ascii="Times New Roman" w:hAnsi="Times New Roman"/>
          <w:sz w:val="24"/>
          <w:szCs w:val="24"/>
        </w:rPr>
        <w:t>tzv.</w:t>
      </w:r>
      <w:r w:rsidR="00E075C7" w:rsidRPr="00176E40">
        <w:rPr>
          <w:rFonts w:ascii="Times New Roman" w:hAnsi="Times New Roman"/>
          <w:b/>
          <w:sz w:val="24"/>
          <w:szCs w:val="24"/>
        </w:rPr>
        <w:t xml:space="preserve"> </w:t>
      </w:r>
      <w:r w:rsidRPr="00176E40">
        <w:rPr>
          <w:rFonts w:ascii="Times New Roman" w:hAnsi="Times New Roman"/>
          <w:sz w:val="24"/>
          <w:szCs w:val="24"/>
        </w:rPr>
        <w:t>priame výdavky</w:t>
      </w:r>
      <w:r w:rsidR="00E075C7" w:rsidRPr="00176E40">
        <w:rPr>
          <w:rFonts w:ascii="Times New Roman" w:hAnsi="Times New Roman"/>
          <w:sz w:val="24"/>
          <w:szCs w:val="24"/>
        </w:rPr>
        <w:t xml:space="preserve"> (napr. VO na výber dodávateľa stavebných prác,  tovarov/technológií, poskytovateľa stavebného dozoru a iné), </w:t>
      </w:r>
      <w:r w:rsidR="00CF7D2F" w:rsidRPr="00176E40">
        <w:rPr>
          <w:rFonts w:ascii="Times New Roman" w:hAnsi="Times New Roman"/>
          <w:sz w:val="24"/>
          <w:szCs w:val="24"/>
        </w:rPr>
        <w:t xml:space="preserve">vrátane </w:t>
      </w:r>
      <w:r w:rsidR="00E075C7" w:rsidRPr="00176E40">
        <w:rPr>
          <w:rFonts w:ascii="Times New Roman" w:hAnsi="Times New Roman"/>
          <w:sz w:val="24"/>
          <w:szCs w:val="24"/>
        </w:rPr>
        <w:t>výdavkov na informovanie a komunikáciu</w:t>
      </w:r>
      <w:r w:rsidR="00716FD9" w:rsidRPr="00176E40">
        <w:rPr>
          <w:rStyle w:val="Odkaznapoznmkupodiarou"/>
          <w:rFonts w:ascii="Times New Roman" w:hAnsi="Times New Roman"/>
          <w:sz w:val="24"/>
          <w:szCs w:val="24"/>
        </w:rPr>
        <w:footnoteReference w:id="17"/>
      </w:r>
      <w:r w:rsidR="00E075C7" w:rsidRPr="00176E40">
        <w:rPr>
          <w:rFonts w:ascii="Times New Roman" w:hAnsi="Times New Roman"/>
          <w:sz w:val="24"/>
          <w:szCs w:val="24"/>
        </w:rPr>
        <w:t xml:space="preserve"> (nepriame výdavky), bude úspešne overené zo strany poskytovateľa </w:t>
      </w:r>
      <w:r w:rsidR="00E075C7" w:rsidRPr="00176E40">
        <w:rPr>
          <w:rFonts w:ascii="Times New Roman" w:hAnsi="Times New Roman"/>
          <w:b/>
          <w:sz w:val="24"/>
          <w:szCs w:val="24"/>
        </w:rPr>
        <w:t xml:space="preserve">počas výkonu </w:t>
      </w:r>
      <w:r w:rsidR="003A1447" w:rsidRPr="00176E40">
        <w:rPr>
          <w:rFonts w:ascii="Times New Roman" w:hAnsi="Times New Roman"/>
          <w:b/>
          <w:sz w:val="24"/>
          <w:szCs w:val="24"/>
        </w:rPr>
        <w:t xml:space="preserve">administratívnej </w:t>
      </w:r>
      <w:r w:rsidR="005D2137">
        <w:rPr>
          <w:rFonts w:ascii="Times New Roman" w:hAnsi="Times New Roman"/>
          <w:b/>
          <w:sz w:val="24"/>
          <w:szCs w:val="24"/>
        </w:rPr>
        <w:t xml:space="preserve">finančnej </w:t>
      </w:r>
      <w:r w:rsidR="00E075C7" w:rsidRPr="00176E40">
        <w:rPr>
          <w:rFonts w:ascii="Times New Roman" w:hAnsi="Times New Roman"/>
          <w:b/>
          <w:sz w:val="24"/>
          <w:szCs w:val="24"/>
        </w:rPr>
        <w:t>kontroly VO</w:t>
      </w:r>
      <w:r w:rsidR="00F6651E" w:rsidRPr="00176E40">
        <w:rPr>
          <w:rFonts w:ascii="Times New Roman" w:hAnsi="Times New Roman"/>
          <w:sz w:val="24"/>
          <w:szCs w:val="24"/>
        </w:rPr>
        <w:t xml:space="preserve"> (ďalej aj „A</w:t>
      </w:r>
      <w:r w:rsidR="005D2137">
        <w:rPr>
          <w:rFonts w:ascii="Times New Roman" w:hAnsi="Times New Roman"/>
          <w:sz w:val="24"/>
          <w:szCs w:val="24"/>
        </w:rPr>
        <w:t>F</w:t>
      </w:r>
      <w:r w:rsidR="00F6651E" w:rsidRPr="00176E40">
        <w:rPr>
          <w:rFonts w:ascii="Times New Roman" w:hAnsi="Times New Roman"/>
          <w:sz w:val="24"/>
          <w:szCs w:val="24"/>
        </w:rPr>
        <w:t>K VO“)</w:t>
      </w:r>
      <w:r w:rsidR="00E075C7" w:rsidRPr="00176E40">
        <w:rPr>
          <w:rFonts w:ascii="Times New Roman" w:hAnsi="Times New Roman"/>
          <w:sz w:val="24"/>
          <w:szCs w:val="24"/>
        </w:rPr>
        <w:t xml:space="preserve">, </w:t>
      </w:r>
      <w:r w:rsidR="00F6651E" w:rsidRPr="00176E40">
        <w:rPr>
          <w:rFonts w:ascii="Times New Roman" w:hAnsi="Times New Roman"/>
          <w:b/>
          <w:sz w:val="24"/>
          <w:szCs w:val="24"/>
        </w:rPr>
        <w:t xml:space="preserve">resp. </w:t>
      </w:r>
      <w:r w:rsidR="00CF7D2F" w:rsidRPr="00176E40">
        <w:rPr>
          <w:rFonts w:ascii="Times New Roman" w:hAnsi="Times New Roman"/>
          <w:b/>
          <w:sz w:val="24"/>
          <w:szCs w:val="24"/>
        </w:rPr>
        <w:t xml:space="preserve">počas </w:t>
      </w:r>
      <w:r w:rsidR="00F6651E" w:rsidRPr="00176E40">
        <w:rPr>
          <w:rFonts w:ascii="Times New Roman" w:hAnsi="Times New Roman"/>
          <w:b/>
          <w:sz w:val="24"/>
          <w:szCs w:val="24"/>
        </w:rPr>
        <w:t>A</w:t>
      </w:r>
      <w:r w:rsidR="005D2137">
        <w:rPr>
          <w:rFonts w:ascii="Times New Roman" w:hAnsi="Times New Roman"/>
          <w:b/>
          <w:sz w:val="24"/>
          <w:szCs w:val="24"/>
        </w:rPr>
        <w:t>F</w:t>
      </w:r>
      <w:r w:rsidR="00F6651E" w:rsidRPr="00176E40">
        <w:rPr>
          <w:rFonts w:ascii="Times New Roman" w:hAnsi="Times New Roman"/>
          <w:b/>
          <w:sz w:val="24"/>
          <w:szCs w:val="24"/>
        </w:rPr>
        <w:t xml:space="preserve">K </w:t>
      </w:r>
      <w:r w:rsidR="00E075C7" w:rsidRPr="00176E40">
        <w:rPr>
          <w:rFonts w:ascii="Times New Roman" w:hAnsi="Times New Roman"/>
          <w:b/>
          <w:sz w:val="24"/>
          <w:szCs w:val="24"/>
        </w:rPr>
        <w:t>opakovaného VO</w:t>
      </w:r>
      <w:r w:rsidR="00E075C7" w:rsidRPr="00176E40">
        <w:rPr>
          <w:rFonts w:ascii="Times New Roman" w:hAnsi="Times New Roman"/>
          <w:sz w:val="24"/>
          <w:szCs w:val="24"/>
        </w:rPr>
        <w:t xml:space="preserve">. </w:t>
      </w:r>
      <w:r w:rsidR="00716FD9" w:rsidRPr="00176E40">
        <w:rPr>
          <w:rFonts w:ascii="Times New Roman" w:hAnsi="Times New Roman"/>
          <w:b/>
          <w:sz w:val="24"/>
          <w:szCs w:val="24"/>
        </w:rPr>
        <w:t xml:space="preserve">V prípade </w:t>
      </w:r>
      <w:r w:rsidR="006A7834" w:rsidRPr="00176E40">
        <w:rPr>
          <w:rFonts w:ascii="Times New Roman" w:hAnsi="Times New Roman"/>
          <w:b/>
          <w:sz w:val="24"/>
          <w:szCs w:val="24"/>
        </w:rPr>
        <w:t xml:space="preserve">identifikovania nedostatkov v procese VO </w:t>
      </w:r>
      <w:r w:rsidR="006A7834" w:rsidRPr="00176E40">
        <w:rPr>
          <w:rFonts w:ascii="Times New Roman" w:hAnsi="Times New Roman"/>
          <w:sz w:val="24"/>
          <w:szCs w:val="24"/>
        </w:rPr>
        <w:t xml:space="preserve">zo strany poskytovateľa počas výkonu </w:t>
      </w:r>
      <w:r w:rsidR="00F6651E" w:rsidRPr="00176E40">
        <w:rPr>
          <w:rFonts w:ascii="Times New Roman" w:hAnsi="Times New Roman"/>
          <w:sz w:val="24"/>
          <w:szCs w:val="24"/>
        </w:rPr>
        <w:t>A</w:t>
      </w:r>
      <w:r w:rsidR="005D2137">
        <w:rPr>
          <w:rFonts w:ascii="Times New Roman" w:hAnsi="Times New Roman"/>
          <w:sz w:val="24"/>
          <w:szCs w:val="24"/>
        </w:rPr>
        <w:t>F</w:t>
      </w:r>
      <w:r w:rsidR="00F6651E" w:rsidRPr="00176E40">
        <w:rPr>
          <w:rFonts w:ascii="Times New Roman" w:hAnsi="Times New Roman"/>
          <w:sz w:val="24"/>
          <w:szCs w:val="24"/>
        </w:rPr>
        <w:t>K VO</w:t>
      </w:r>
      <w:r w:rsidR="006A7834" w:rsidRPr="00176E40">
        <w:rPr>
          <w:rFonts w:ascii="Times New Roman" w:hAnsi="Times New Roman"/>
          <w:sz w:val="24"/>
          <w:szCs w:val="24"/>
        </w:rPr>
        <w:t xml:space="preserve">, </w:t>
      </w:r>
      <w:r w:rsidR="00F6651E" w:rsidRPr="00176E40">
        <w:rPr>
          <w:rFonts w:ascii="Times New Roman" w:hAnsi="Times New Roman"/>
          <w:sz w:val="24"/>
          <w:szCs w:val="24"/>
        </w:rPr>
        <w:t xml:space="preserve">resp. </w:t>
      </w:r>
      <w:r w:rsidR="00CF7D2F" w:rsidRPr="00176E40">
        <w:rPr>
          <w:rFonts w:ascii="Times New Roman" w:hAnsi="Times New Roman"/>
          <w:sz w:val="24"/>
          <w:szCs w:val="24"/>
        </w:rPr>
        <w:t xml:space="preserve">počas </w:t>
      </w:r>
      <w:r w:rsidR="00F371CB" w:rsidRPr="00176E40">
        <w:rPr>
          <w:rFonts w:ascii="Times New Roman" w:hAnsi="Times New Roman"/>
          <w:sz w:val="24"/>
          <w:szCs w:val="24"/>
        </w:rPr>
        <w:t>A</w:t>
      </w:r>
      <w:r w:rsidR="005D2137">
        <w:rPr>
          <w:rFonts w:ascii="Times New Roman" w:hAnsi="Times New Roman"/>
          <w:sz w:val="24"/>
          <w:szCs w:val="24"/>
        </w:rPr>
        <w:t>F</w:t>
      </w:r>
      <w:r w:rsidR="00F371CB" w:rsidRPr="00176E40">
        <w:rPr>
          <w:rFonts w:ascii="Times New Roman" w:hAnsi="Times New Roman"/>
          <w:sz w:val="24"/>
          <w:szCs w:val="24"/>
        </w:rPr>
        <w:t xml:space="preserve">K </w:t>
      </w:r>
      <w:r w:rsidR="00F6651E" w:rsidRPr="00176E40">
        <w:rPr>
          <w:rFonts w:ascii="Times New Roman" w:hAnsi="Times New Roman"/>
          <w:sz w:val="24"/>
          <w:szCs w:val="24"/>
        </w:rPr>
        <w:t>opakovan</w:t>
      </w:r>
      <w:r w:rsidR="00F371CB" w:rsidRPr="00176E40">
        <w:rPr>
          <w:rFonts w:ascii="Times New Roman" w:hAnsi="Times New Roman"/>
          <w:sz w:val="24"/>
          <w:szCs w:val="24"/>
        </w:rPr>
        <w:t>ého</w:t>
      </w:r>
      <w:r w:rsidR="006A7834" w:rsidRPr="00176E40">
        <w:rPr>
          <w:rFonts w:ascii="Times New Roman" w:hAnsi="Times New Roman"/>
          <w:sz w:val="24"/>
          <w:szCs w:val="24"/>
        </w:rPr>
        <w:t xml:space="preserve"> VO, </w:t>
      </w:r>
      <w:r w:rsidR="006A7834" w:rsidRPr="00176E40">
        <w:rPr>
          <w:rFonts w:ascii="Times New Roman" w:hAnsi="Times New Roman"/>
          <w:b/>
          <w:sz w:val="24"/>
          <w:szCs w:val="24"/>
        </w:rPr>
        <w:t xml:space="preserve">poskytovateľ uplatní </w:t>
      </w:r>
      <w:r w:rsidR="00F6651E" w:rsidRPr="00176E40">
        <w:rPr>
          <w:rFonts w:ascii="Times New Roman" w:hAnsi="Times New Roman"/>
          <w:sz w:val="24"/>
          <w:szCs w:val="24"/>
        </w:rPr>
        <w:t>(</w:t>
      </w:r>
      <w:r w:rsidR="006A7834" w:rsidRPr="00176E40">
        <w:rPr>
          <w:rFonts w:ascii="Times New Roman" w:hAnsi="Times New Roman"/>
          <w:sz w:val="24"/>
          <w:szCs w:val="24"/>
        </w:rPr>
        <w:t>v prípade predmetného VO</w:t>
      </w:r>
      <w:r w:rsidR="00F6651E" w:rsidRPr="00176E40">
        <w:rPr>
          <w:rFonts w:ascii="Times New Roman" w:hAnsi="Times New Roman"/>
          <w:sz w:val="24"/>
          <w:szCs w:val="24"/>
        </w:rPr>
        <w:t>)</w:t>
      </w:r>
      <w:r w:rsidR="006A7834" w:rsidRPr="00176E40">
        <w:rPr>
          <w:rFonts w:ascii="Times New Roman" w:hAnsi="Times New Roman"/>
          <w:b/>
          <w:sz w:val="24"/>
          <w:szCs w:val="24"/>
        </w:rPr>
        <w:t xml:space="preserve"> finančnú </w:t>
      </w:r>
      <w:r w:rsidR="00F371CB" w:rsidRPr="00176E40">
        <w:rPr>
          <w:rFonts w:ascii="Times New Roman" w:hAnsi="Times New Roman"/>
          <w:b/>
          <w:sz w:val="24"/>
          <w:szCs w:val="24"/>
        </w:rPr>
        <w:t>opravu</w:t>
      </w:r>
      <w:r w:rsidR="00F371CB" w:rsidRPr="00176E40">
        <w:rPr>
          <w:rStyle w:val="Odkaznapoznmkupodiarou"/>
          <w:rFonts w:ascii="Times New Roman" w:hAnsi="Times New Roman"/>
          <w:sz w:val="24"/>
          <w:szCs w:val="24"/>
        </w:rPr>
        <w:footnoteReference w:id="18"/>
      </w:r>
      <w:r w:rsidR="00F371CB" w:rsidRPr="00176E40">
        <w:rPr>
          <w:rFonts w:ascii="Times New Roman" w:hAnsi="Times New Roman"/>
          <w:b/>
          <w:sz w:val="24"/>
          <w:szCs w:val="24"/>
        </w:rPr>
        <w:t xml:space="preserve"> </w:t>
      </w:r>
      <w:r w:rsidR="006A7834" w:rsidRPr="00176E40">
        <w:rPr>
          <w:rFonts w:ascii="Times New Roman" w:hAnsi="Times New Roman"/>
          <w:b/>
          <w:sz w:val="24"/>
          <w:szCs w:val="24"/>
        </w:rPr>
        <w:t>v zodpovedajúcej výške, alebo</w:t>
      </w:r>
      <w:r w:rsidR="006A7834" w:rsidRPr="00176E40">
        <w:rPr>
          <w:rFonts w:ascii="Times New Roman" w:hAnsi="Times New Roman"/>
          <w:sz w:val="24"/>
          <w:szCs w:val="24"/>
        </w:rPr>
        <w:t xml:space="preserve"> </w:t>
      </w:r>
      <w:r w:rsidR="006A7834" w:rsidRPr="00176E40">
        <w:rPr>
          <w:rFonts w:ascii="Times New Roman" w:hAnsi="Times New Roman"/>
          <w:b/>
          <w:sz w:val="24"/>
          <w:szCs w:val="24"/>
        </w:rPr>
        <w:t>budú dotknuté výdavky neoprávnené</w:t>
      </w:r>
      <w:r w:rsidR="006A7834" w:rsidRPr="00176E40">
        <w:rPr>
          <w:rFonts w:ascii="Times New Roman" w:hAnsi="Times New Roman"/>
          <w:sz w:val="24"/>
          <w:szCs w:val="24"/>
        </w:rPr>
        <w:t xml:space="preserve"> v</w:t>
      </w:r>
      <w:r w:rsidR="001F4C07">
        <w:rPr>
          <w:rFonts w:ascii="Times New Roman" w:hAnsi="Times New Roman"/>
          <w:sz w:val="24"/>
          <w:szCs w:val="24"/>
        </w:rPr>
        <w:t> </w:t>
      </w:r>
      <w:r w:rsidR="006A7834" w:rsidRPr="00176E40">
        <w:rPr>
          <w:rFonts w:ascii="Times New Roman" w:hAnsi="Times New Roman"/>
          <w:sz w:val="24"/>
          <w:szCs w:val="24"/>
        </w:rPr>
        <w:t>plnom rozsahu.</w:t>
      </w:r>
    </w:p>
    <w:p w14:paraId="28E6413B" w14:textId="77777777" w:rsidR="003A0652" w:rsidRPr="00A839C3" w:rsidRDefault="003A0652" w:rsidP="00AE6F19">
      <w:pPr>
        <w:spacing w:before="240" w:after="60"/>
        <w:jc w:val="both"/>
        <w:rPr>
          <w:rFonts w:ascii="Times New Roman" w:hAnsi="Times New Roman"/>
          <w:sz w:val="24"/>
          <w:szCs w:val="24"/>
        </w:rPr>
      </w:pPr>
      <w:r w:rsidRPr="00A839C3">
        <w:rPr>
          <w:rFonts w:ascii="Times New Roman" w:hAnsi="Times New Roman"/>
          <w:sz w:val="24"/>
          <w:szCs w:val="24"/>
        </w:rPr>
        <w:lastRenderedPageBreak/>
        <w:t xml:space="preserve">Doplňujúce </w:t>
      </w:r>
      <w:r w:rsidR="00760D7A" w:rsidRPr="00A839C3">
        <w:rPr>
          <w:rFonts w:ascii="Times New Roman" w:hAnsi="Times New Roman"/>
          <w:sz w:val="24"/>
          <w:szCs w:val="24"/>
        </w:rPr>
        <w:t>podmienky</w:t>
      </w:r>
      <w:r w:rsidRPr="00A839C3">
        <w:rPr>
          <w:rFonts w:ascii="Times New Roman" w:hAnsi="Times New Roman"/>
          <w:sz w:val="24"/>
          <w:szCs w:val="24"/>
        </w:rPr>
        <w:t xml:space="preserve"> </w:t>
      </w:r>
      <w:r w:rsidR="00760D7A" w:rsidRPr="00A839C3">
        <w:rPr>
          <w:rFonts w:ascii="Times New Roman" w:hAnsi="Times New Roman"/>
          <w:sz w:val="24"/>
          <w:szCs w:val="24"/>
        </w:rPr>
        <w:t xml:space="preserve">z oblasti </w:t>
      </w:r>
      <w:r w:rsidR="006E244C" w:rsidRPr="00A839C3">
        <w:rPr>
          <w:rFonts w:ascii="Times New Roman" w:hAnsi="Times New Roman"/>
          <w:sz w:val="24"/>
          <w:szCs w:val="24"/>
        </w:rPr>
        <w:t>VO</w:t>
      </w:r>
      <w:r w:rsidR="00760D7A" w:rsidRPr="00A839C3">
        <w:rPr>
          <w:rFonts w:ascii="Times New Roman" w:hAnsi="Times New Roman"/>
          <w:sz w:val="24"/>
          <w:szCs w:val="24"/>
        </w:rPr>
        <w:t xml:space="preserve"> sú uvedené pri vybraných oprávnených výdavkoch špecifikovaných v kapitole 4 tejto </w:t>
      </w:r>
      <w:r w:rsidR="008D4EA0" w:rsidRPr="00A839C3">
        <w:rPr>
          <w:rFonts w:ascii="Times New Roman" w:hAnsi="Times New Roman"/>
          <w:sz w:val="24"/>
          <w:szCs w:val="24"/>
        </w:rPr>
        <w:t>p</w:t>
      </w:r>
      <w:r w:rsidR="00760D7A" w:rsidRPr="00A839C3">
        <w:rPr>
          <w:rFonts w:ascii="Times New Roman" w:hAnsi="Times New Roman"/>
          <w:sz w:val="24"/>
          <w:szCs w:val="24"/>
        </w:rPr>
        <w:t>ríručky.</w:t>
      </w:r>
    </w:p>
    <w:p w14:paraId="28E6413C" w14:textId="77777777" w:rsidR="00676811" w:rsidRDefault="00D01E4A" w:rsidP="00AE6F19">
      <w:pPr>
        <w:spacing w:before="240" w:after="60"/>
        <w:jc w:val="both"/>
        <w:rPr>
          <w:rFonts w:ascii="Times New Roman" w:hAnsi="Times New Roman"/>
          <w:sz w:val="24"/>
          <w:szCs w:val="24"/>
        </w:rPr>
      </w:pPr>
      <w:r w:rsidRPr="00A839C3">
        <w:rPr>
          <w:rFonts w:ascii="Times New Roman" w:hAnsi="Times New Roman"/>
          <w:sz w:val="24"/>
          <w:szCs w:val="24"/>
        </w:rPr>
        <w:t xml:space="preserve">Informácie o príprave VO vrátane uvedenia vzorových dokumentov, odporúčaní a najčastejších pochybení sú </w:t>
      </w:r>
      <w:r w:rsidR="00307582" w:rsidRPr="00A839C3">
        <w:rPr>
          <w:rFonts w:ascii="Times New Roman" w:hAnsi="Times New Roman"/>
          <w:sz w:val="24"/>
          <w:szCs w:val="24"/>
        </w:rPr>
        <w:t xml:space="preserve">uvedené </w:t>
      </w:r>
      <w:r w:rsidR="00307582" w:rsidRPr="00031172">
        <w:rPr>
          <w:rFonts w:ascii="Times New Roman" w:hAnsi="Times New Roman"/>
          <w:sz w:val="24"/>
          <w:szCs w:val="24"/>
        </w:rPr>
        <w:t xml:space="preserve">v </w:t>
      </w:r>
      <w:r w:rsidR="00307582" w:rsidRPr="00031172">
        <w:rPr>
          <w:rFonts w:ascii="Times New Roman" w:hAnsi="Times New Roman"/>
          <w:b/>
          <w:i/>
          <w:sz w:val="24"/>
          <w:szCs w:val="24"/>
        </w:rPr>
        <w:t xml:space="preserve">Príručke </w:t>
      </w:r>
      <w:r w:rsidR="00A839C3" w:rsidRPr="00031172">
        <w:rPr>
          <w:rFonts w:ascii="Times New Roman" w:hAnsi="Times New Roman"/>
          <w:b/>
          <w:i/>
          <w:sz w:val="24"/>
          <w:szCs w:val="24"/>
        </w:rPr>
        <w:t>pre verejné obstarávanie</w:t>
      </w:r>
      <w:r w:rsidRPr="00031172">
        <w:rPr>
          <w:rFonts w:ascii="Times New Roman" w:hAnsi="Times New Roman"/>
          <w:sz w:val="24"/>
          <w:szCs w:val="24"/>
        </w:rPr>
        <w:t>.</w:t>
      </w:r>
      <w:r w:rsidR="00BC7C1B" w:rsidRPr="00031172">
        <w:rPr>
          <w:rFonts w:ascii="Times New Roman" w:hAnsi="Times New Roman"/>
          <w:sz w:val="24"/>
          <w:szCs w:val="24"/>
        </w:rPr>
        <w:t xml:space="preserve"> V tomto dokumente sú informácie k VO uvedené iba za účelom </w:t>
      </w:r>
      <w:r w:rsidR="00BC7C1B" w:rsidRPr="00FA4B9B">
        <w:rPr>
          <w:rFonts w:ascii="Times New Roman" w:hAnsi="Times New Roman"/>
          <w:sz w:val="24"/>
          <w:szCs w:val="24"/>
          <w:u w:val="single"/>
        </w:rPr>
        <w:t>poskytnutia komplexnej informácie</w:t>
      </w:r>
      <w:r w:rsidR="00BC7C1B" w:rsidRPr="00A839C3">
        <w:rPr>
          <w:rFonts w:ascii="Times New Roman" w:hAnsi="Times New Roman"/>
          <w:sz w:val="24"/>
          <w:szCs w:val="24"/>
        </w:rPr>
        <w:t xml:space="preserve"> k oprávnenosti výdavkov.</w:t>
      </w:r>
    </w:p>
    <w:p w14:paraId="28E6413D" w14:textId="77777777" w:rsidR="00A839C3" w:rsidRPr="001757ED" w:rsidRDefault="00A839C3" w:rsidP="00AE6F19">
      <w:pPr>
        <w:pStyle w:val="Default"/>
        <w:pBdr>
          <w:top w:val="single" w:sz="4" w:space="1" w:color="auto"/>
          <w:left w:val="single" w:sz="4" w:space="4" w:color="auto"/>
          <w:bottom w:val="single" w:sz="4" w:space="0" w:color="auto"/>
          <w:right w:val="single" w:sz="4" w:space="4" w:color="auto"/>
        </w:pBdr>
        <w:shd w:val="clear" w:color="auto" w:fill="FBD4B4" w:themeFill="accent6" w:themeFillTint="66"/>
        <w:spacing w:before="240" w:after="60" w:line="276" w:lineRule="auto"/>
        <w:jc w:val="both"/>
      </w:pPr>
      <w:r w:rsidRPr="001757ED">
        <w:rPr>
          <w:b/>
          <w:bCs/>
          <w:i/>
        </w:rPr>
        <w:t>Dôležité upozornenie:</w:t>
      </w:r>
      <w:r w:rsidRPr="001757ED">
        <w:rPr>
          <w:bCs/>
        </w:rPr>
        <w:t xml:space="preserve"> </w:t>
      </w:r>
      <w:r w:rsidRPr="001757ED">
        <w:t>Ak by počas doby realizácie projektu došlo k poškodeniu majetku, prijímateľ je povinný uviesť majetok do pôvodného stavu. V prípade straty alebo odcudzenia je prijímateľ povinný bezodkladne zabezpečiť náhradu majetku tak, aby náhradný majetok spĺňal minimálne rovnaké parametre, inak výdavky na pôvodný majetok budú oprávnené len v pomernej časti zohľadňujúcej jeho použitie a prínos k aktivitám projektu, alebo poskytovateľ môže rozhodnúť o neoprávnenosti výdavku ako o celku.</w:t>
      </w:r>
    </w:p>
    <w:p w14:paraId="28E64147" w14:textId="77777777" w:rsidR="00905EC4" w:rsidRPr="00651A17" w:rsidRDefault="00905EC4" w:rsidP="00C57592">
      <w:pPr>
        <w:pStyle w:val="Nadpis1"/>
        <w:numPr>
          <w:ilvl w:val="0"/>
          <w:numId w:val="78"/>
        </w:numPr>
        <w:spacing w:before="240" w:after="60"/>
        <w:ind w:left="567" w:hanging="567"/>
        <w:rPr>
          <w:rFonts w:ascii="Times New Roman" w:hAnsi="Times New Roman" w:cs="Times New Roman"/>
          <w:smallCaps/>
          <w:color w:val="984806" w:themeColor="accent6" w:themeShade="80"/>
          <w:sz w:val="30"/>
          <w:szCs w:val="30"/>
          <w:lang w:eastAsia="cs-CZ"/>
        </w:rPr>
      </w:pPr>
      <w:bookmarkStart w:id="7" w:name="_Toc459888807"/>
      <w:r w:rsidRPr="00651A17">
        <w:rPr>
          <w:rFonts w:ascii="Times New Roman" w:hAnsi="Times New Roman" w:cs="Times New Roman"/>
          <w:smallCaps/>
          <w:color w:val="984806" w:themeColor="accent6" w:themeShade="80"/>
          <w:sz w:val="30"/>
          <w:szCs w:val="30"/>
          <w:lang w:eastAsia="cs-CZ"/>
        </w:rPr>
        <w:t>Rozdelenie oprávnených výdavkov</w:t>
      </w:r>
      <w:bookmarkEnd w:id="7"/>
      <w:r w:rsidRPr="00651A17">
        <w:rPr>
          <w:rFonts w:ascii="Times New Roman" w:hAnsi="Times New Roman" w:cs="Times New Roman"/>
          <w:smallCaps/>
          <w:color w:val="984806" w:themeColor="accent6" w:themeShade="80"/>
          <w:sz w:val="30"/>
          <w:szCs w:val="30"/>
          <w:lang w:eastAsia="cs-CZ"/>
        </w:rPr>
        <w:t xml:space="preserve"> </w:t>
      </w:r>
    </w:p>
    <w:p w14:paraId="28E64148" w14:textId="77777777" w:rsidR="002156AA" w:rsidRPr="00A94019" w:rsidRDefault="002156AA" w:rsidP="00A87902">
      <w:pPr>
        <w:spacing w:before="120" w:after="60"/>
        <w:jc w:val="both"/>
        <w:rPr>
          <w:rFonts w:ascii="Times New Roman" w:hAnsi="Times New Roman"/>
          <w:sz w:val="24"/>
          <w:szCs w:val="24"/>
        </w:rPr>
      </w:pPr>
      <w:r w:rsidRPr="00A94019">
        <w:rPr>
          <w:rFonts w:ascii="Times New Roman" w:hAnsi="Times New Roman"/>
          <w:sz w:val="24"/>
          <w:szCs w:val="24"/>
        </w:rPr>
        <w:t xml:space="preserve">Výdavky projektu sa podľa vzťahu k aktivitám projektu delia na </w:t>
      </w:r>
      <w:r w:rsidRPr="00A94019">
        <w:rPr>
          <w:rFonts w:ascii="Times New Roman" w:hAnsi="Times New Roman"/>
          <w:b/>
          <w:sz w:val="24"/>
          <w:szCs w:val="24"/>
        </w:rPr>
        <w:t>priame</w:t>
      </w:r>
      <w:r w:rsidRPr="00A94019">
        <w:rPr>
          <w:rFonts w:ascii="Times New Roman" w:hAnsi="Times New Roman"/>
          <w:sz w:val="24"/>
          <w:szCs w:val="24"/>
        </w:rPr>
        <w:t xml:space="preserve"> a </w:t>
      </w:r>
      <w:r w:rsidRPr="00A94019">
        <w:rPr>
          <w:rFonts w:ascii="Times New Roman" w:hAnsi="Times New Roman"/>
          <w:b/>
          <w:sz w:val="24"/>
          <w:szCs w:val="24"/>
        </w:rPr>
        <w:t>nepriame</w:t>
      </w:r>
      <w:r w:rsidRPr="00A94019">
        <w:rPr>
          <w:rFonts w:ascii="Times New Roman" w:hAnsi="Times New Roman"/>
          <w:sz w:val="24"/>
          <w:szCs w:val="24"/>
        </w:rPr>
        <w:t xml:space="preserve"> výdavky,</w:t>
      </w:r>
      <w:r w:rsidR="00CD73F4">
        <w:rPr>
          <w:rFonts w:ascii="Times New Roman" w:hAnsi="Times New Roman"/>
          <w:sz w:val="24"/>
          <w:szCs w:val="24"/>
        </w:rPr>
        <w:t xml:space="preserve"> a to</w:t>
      </w:r>
      <w:r w:rsidRPr="00A94019">
        <w:rPr>
          <w:rFonts w:ascii="Times New Roman" w:hAnsi="Times New Roman"/>
          <w:sz w:val="24"/>
          <w:szCs w:val="24"/>
        </w:rPr>
        <w:t xml:space="preserve"> podľa toho</w:t>
      </w:r>
      <w:r w:rsidR="00A94019" w:rsidRPr="00A94019">
        <w:rPr>
          <w:rFonts w:ascii="Times New Roman" w:hAnsi="Times New Roman"/>
          <w:sz w:val="24"/>
          <w:szCs w:val="24"/>
        </w:rPr>
        <w:t>,</w:t>
      </w:r>
      <w:r w:rsidRPr="00A94019">
        <w:rPr>
          <w:rFonts w:ascii="Times New Roman" w:hAnsi="Times New Roman"/>
          <w:sz w:val="24"/>
          <w:szCs w:val="24"/>
        </w:rPr>
        <w:t xml:space="preserve"> či majú vzťah k </w:t>
      </w:r>
      <w:r w:rsidRPr="00A94019">
        <w:rPr>
          <w:rFonts w:ascii="Times New Roman" w:hAnsi="Times New Roman"/>
          <w:b/>
          <w:sz w:val="24"/>
          <w:szCs w:val="24"/>
        </w:rPr>
        <w:t>hlavným aktivitám</w:t>
      </w:r>
      <w:r w:rsidRPr="00A94019">
        <w:rPr>
          <w:rFonts w:ascii="Times New Roman" w:hAnsi="Times New Roman"/>
          <w:sz w:val="24"/>
          <w:szCs w:val="24"/>
        </w:rPr>
        <w:t xml:space="preserve"> alebo </w:t>
      </w:r>
      <w:r w:rsidRPr="00A94019">
        <w:rPr>
          <w:rFonts w:ascii="Times New Roman" w:hAnsi="Times New Roman"/>
          <w:b/>
          <w:sz w:val="24"/>
          <w:szCs w:val="24"/>
        </w:rPr>
        <w:t>podporným aktivitám</w:t>
      </w:r>
      <w:r w:rsidRPr="00A94019">
        <w:rPr>
          <w:rFonts w:ascii="Times New Roman" w:hAnsi="Times New Roman"/>
          <w:sz w:val="24"/>
          <w:szCs w:val="24"/>
        </w:rPr>
        <w:t xml:space="preserve"> projektu.</w:t>
      </w:r>
    </w:p>
    <w:p w14:paraId="28E64149" w14:textId="77777777" w:rsidR="00B147E9" w:rsidRDefault="00B147E9" w:rsidP="00A87902">
      <w:pPr>
        <w:spacing w:before="120" w:after="60"/>
        <w:jc w:val="both"/>
        <w:rPr>
          <w:rFonts w:ascii="Times New Roman" w:hAnsi="Times New Roman"/>
          <w:sz w:val="24"/>
          <w:szCs w:val="24"/>
        </w:rPr>
      </w:pPr>
      <w:r w:rsidRPr="00A94019">
        <w:rPr>
          <w:rFonts w:ascii="Times New Roman" w:hAnsi="Times New Roman"/>
          <w:b/>
          <w:bCs/>
          <w:sz w:val="24"/>
          <w:szCs w:val="24"/>
        </w:rPr>
        <w:t xml:space="preserve">Priame výdavky </w:t>
      </w:r>
      <w:r w:rsidRPr="00A94019">
        <w:rPr>
          <w:rFonts w:ascii="Times New Roman" w:hAnsi="Times New Roman"/>
          <w:sz w:val="24"/>
          <w:szCs w:val="24"/>
        </w:rPr>
        <w:t xml:space="preserve">sú výdavky preukázateľne priamo súvisiace s </w:t>
      </w:r>
      <w:r w:rsidRPr="00A94019">
        <w:rPr>
          <w:rFonts w:ascii="Times New Roman" w:hAnsi="Times New Roman"/>
          <w:b/>
          <w:bCs/>
          <w:sz w:val="24"/>
          <w:szCs w:val="24"/>
        </w:rPr>
        <w:t>hlavnými aktivitami</w:t>
      </w:r>
      <w:r w:rsidRPr="00A94019">
        <w:rPr>
          <w:rFonts w:ascii="Times New Roman" w:hAnsi="Times New Roman"/>
          <w:bCs/>
          <w:sz w:val="24"/>
          <w:szCs w:val="24"/>
        </w:rPr>
        <w:t xml:space="preserve"> </w:t>
      </w:r>
      <w:r w:rsidRPr="00A94019">
        <w:rPr>
          <w:rFonts w:ascii="Times New Roman" w:hAnsi="Times New Roman"/>
          <w:sz w:val="24"/>
          <w:szCs w:val="24"/>
        </w:rPr>
        <w:t>projektu</w:t>
      </w:r>
      <w:r w:rsidR="0071229B" w:rsidRPr="00A94019">
        <w:rPr>
          <w:rFonts w:ascii="Times New Roman" w:hAnsi="Times New Roman"/>
          <w:sz w:val="24"/>
          <w:szCs w:val="24"/>
        </w:rPr>
        <w:t>.</w:t>
      </w:r>
      <w:r w:rsidRPr="00A94019">
        <w:rPr>
          <w:rFonts w:ascii="Times New Roman" w:hAnsi="Times New Roman"/>
          <w:sz w:val="24"/>
          <w:szCs w:val="24"/>
        </w:rPr>
        <w:t xml:space="preserve"> </w:t>
      </w:r>
      <w:r w:rsidR="0071229B" w:rsidRPr="00A94019">
        <w:rPr>
          <w:rFonts w:ascii="Times New Roman" w:hAnsi="Times New Roman"/>
          <w:sz w:val="24"/>
          <w:szCs w:val="24"/>
        </w:rPr>
        <w:t xml:space="preserve">Tieto výdavky </w:t>
      </w:r>
      <w:r w:rsidRPr="00A94019">
        <w:rPr>
          <w:rFonts w:ascii="Times New Roman" w:hAnsi="Times New Roman"/>
          <w:sz w:val="24"/>
          <w:szCs w:val="24"/>
        </w:rPr>
        <w:t>môžu mať charakter bežných</w:t>
      </w:r>
      <w:r w:rsidR="008946F6" w:rsidRPr="00A94019">
        <w:rPr>
          <w:rFonts w:ascii="Times New Roman" w:hAnsi="Times New Roman"/>
          <w:sz w:val="24"/>
          <w:szCs w:val="24"/>
        </w:rPr>
        <w:t xml:space="preserve"> </w:t>
      </w:r>
      <w:r w:rsidR="002156AA" w:rsidRPr="00A94019">
        <w:rPr>
          <w:rFonts w:ascii="Times New Roman" w:hAnsi="Times New Roman"/>
          <w:sz w:val="24"/>
          <w:szCs w:val="24"/>
        </w:rPr>
        <w:t>výdavkov a</w:t>
      </w:r>
      <w:r w:rsidR="008E676B" w:rsidRPr="00A94019">
        <w:rPr>
          <w:rFonts w:ascii="Times New Roman" w:hAnsi="Times New Roman"/>
          <w:sz w:val="24"/>
          <w:szCs w:val="24"/>
        </w:rPr>
        <w:t xml:space="preserve"> </w:t>
      </w:r>
      <w:r w:rsidRPr="00A94019">
        <w:rPr>
          <w:rFonts w:ascii="Times New Roman" w:hAnsi="Times New Roman"/>
          <w:sz w:val="24"/>
          <w:szCs w:val="24"/>
        </w:rPr>
        <w:t>kapitálových výdavkov</w:t>
      </w:r>
      <w:r w:rsidR="00AD0EFA" w:rsidRPr="00A94019">
        <w:rPr>
          <w:rStyle w:val="Odkaznapoznmkupodiarou"/>
          <w:rFonts w:ascii="Times New Roman" w:hAnsi="Times New Roman"/>
          <w:sz w:val="24"/>
          <w:szCs w:val="24"/>
        </w:rPr>
        <w:footnoteReference w:id="19"/>
      </w:r>
      <w:r w:rsidR="0071229B" w:rsidRPr="00A94019">
        <w:rPr>
          <w:rFonts w:ascii="Times New Roman" w:hAnsi="Times New Roman"/>
          <w:sz w:val="24"/>
          <w:szCs w:val="24"/>
        </w:rPr>
        <w:t>, ktoré bezprostredne súvisia s realizáciou projektu a bez ktorých nie je možné daný projekt zrealizovať.</w:t>
      </w:r>
    </w:p>
    <w:p w14:paraId="28E6414A" w14:textId="6B6853A2" w:rsidR="00630CD8" w:rsidRPr="00E60329" w:rsidRDefault="00370D28" w:rsidP="001E195F">
      <w:pPr>
        <w:spacing w:before="60" w:after="60"/>
        <w:jc w:val="both"/>
        <w:rPr>
          <w:rFonts w:ascii="Times New Roman" w:hAnsi="Times New Roman"/>
          <w:sz w:val="24"/>
          <w:szCs w:val="24"/>
        </w:rPr>
      </w:pPr>
      <w:r w:rsidRPr="002052EE">
        <w:rPr>
          <w:rFonts w:ascii="Times New Roman" w:hAnsi="Times New Roman"/>
          <w:sz w:val="24"/>
          <w:szCs w:val="24"/>
        </w:rPr>
        <w:t>Nepriame výdavky</w:t>
      </w:r>
      <w:r w:rsidRPr="002052EE">
        <w:rPr>
          <w:rFonts w:ascii="Times New Roman" w:hAnsi="Times New Roman"/>
          <w:sz w:val="24"/>
          <w:szCs w:val="24"/>
          <w:vertAlign w:val="superscript"/>
        </w:rPr>
        <w:footnoteReference w:id="20"/>
      </w:r>
      <w:r w:rsidR="005A0429" w:rsidRPr="002052EE">
        <w:rPr>
          <w:rFonts w:ascii="Times New Roman" w:hAnsi="Times New Roman"/>
          <w:sz w:val="24"/>
          <w:szCs w:val="24"/>
        </w:rPr>
        <w:t xml:space="preserve"> </w:t>
      </w:r>
      <w:r w:rsidR="00F01AD6" w:rsidRPr="002052EE">
        <w:rPr>
          <w:rFonts w:ascii="Times New Roman" w:eastAsiaTheme="minorHAnsi" w:hAnsi="Times New Roman"/>
          <w:color w:val="000000"/>
          <w:sz w:val="24"/>
          <w:szCs w:val="24"/>
          <w:lang w:eastAsia="en-US"/>
        </w:rPr>
        <w:t>slúžia na financovanie podporných aktivít projektu</w:t>
      </w:r>
      <w:r w:rsidR="00E60329">
        <w:rPr>
          <w:rFonts w:ascii="Times New Roman" w:eastAsiaTheme="minorHAnsi" w:hAnsi="Times New Roman"/>
          <w:color w:val="000000"/>
          <w:sz w:val="24"/>
          <w:szCs w:val="24"/>
          <w:lang w:eastAsia="en-US"/>
        </w:rPr>
        <w:t>. Sú to</w:t>
      </w:r>
      <w:r w:rsidR="00343ABB" w:rsidRPr="00E31D2D">
        <w:rPr>
          <w:rFonts w:ascii="Times New Roman" w:hAnsi="Times New Roman"/>
          <w:sz w:val="24"/>
          <w:szCs w:val="24"/>
        </w:rPr>
        <w:t> </w:t>
      </w:r>
      <w:r w:rsidR="00E60329" w:rsidRPr="00E31D2D">
        <w:rPr>
          <w:rFonts w:ascii="Times New Roman" w:hAnsi="Times New Roman"/>
          <w:sz w:val="24"/>
          <w:szCs w:val="24"/>
        </w:rPr>
        <w:t>také</w:t>
      </w:r>
      <w:r w:rsidR="00E60329">
        <w:rPr>
          <w:rFonts w:ascii="Times New Roman" w:hAnsi="Times New Roman"/>
          <w:sz w:val="24"/>
          <w:szCs w:val="24"/>
        </w:rPr>
        <w:t xml:space="preserve"> výdavky</w:t>
      </w:r>
      <w:r w:rsidR="00E60329" w:rsidRPr="00E31D2D">
        <w:rPr>
          <w:rFonts w:ascii="Times New Roman" w:hAnsi="Times New Roman"/>
          <w:sz w:val="24"/>
          <w:szCs w:val="24"/>
        </w:rPr>
        <w:t xml:space="preserve">, ktoré </w:t>
      </w:r>
      <w:r w:rsidR="00F01AD6" w:rsidRPr="00E31D2D">
        <w:rPr>
          <w:rFonts w:ascii="Times New Roman" w:hAnsi="Times New Roman"/>
          <w:sz w:val="24"/>
          <w:szCs w:val="24"/>
        </w:rPr>
        <w:t xml:space="preserve">nie sú alebo </w:t>
      </w:r>
      <w:r w:rsidR="00852AB5" w:rsidRPr="00E31D2D">
        <w:rPr>
          <w:rFonts w:ascii="Times New Roman" w:hAnsi="Times New Roman"/>
          <w:sz w:val="24"/>
          <w:szCs w:val="24"/>
        </w:rPr>
        <w:t>nemôžu byť</w:t>
      </w:r>
      <w:r w:rsidR="006174DB">
        <w:rPr>
          <w:rFonts w:ascii="Times New Roman" w:hAnsi="Times New Roman"/>
          <w:sz w:val="24"/>
          <w:szCs w:val="24"/>
        </w:rPr>
        <w:t xml:space="preserve"> </w:t>
      </w:r>
      <w:r w:rsidRPr="002052EE">
        <w:rPr>
          <w:rFonts w:ascii="Times New Roman" w:hAnsi="Times New Roman"/>
          <w:sz w:val="24"/>
          <w:szCs w:val="24"/>
        </w:rPr>
        <w:t>prepojené priamo na konkrétnu činnosť</w:t>
      </w:r>
      <w:r w:rsidRPr="002052EE">
        <w:rPr>
          <w:rFonts w:ascii="Times New Roman" w:hAnsi="Times New Roman"/>
          <w:sz w:val="24"/>
          <w:szCs w:val="24"/>
          <w:vertAlign w:val="superscript"/>
        </w:rPr>
        <w:footnoteReference w:id="21"/>
      </w:r>
      <w:r w:rsidRPr="002052EE">
        <w:rPr>
          <w:rFonts w:ascii="Times New Roman" w:hAnsi="Times New Roman"/>
          <w:sz w:val="24"/>
          <w:szCs w:val="24"/>
        </w:rPr>
        <w:t xml:space="preserve"> projektu</w:t>
      </w:r>
      <w:r w:rsidRPr="00E31D2D">
        <w:rPr>
          <w:rFonts w:ascii="Times New Roman" w:hAnsi="Times New Roman"/>
          <w:sz w:val="24"/>
          <w:szCs w:val="24"/>
        </w:rPr>
        <w:t>)</w:t>
      </w:r>
      <w:r w:rsidR="00E60329">
        <w:rPr>
          <w:rFonts w:ascii="Times New Roman" w:hAnsi="Times New Roman"/>
          <w:sz w:val="24"/>
          <w:szCs w:val="24"/>
        </w:rPr>
        <w:t>.</w:t>
      </w:r>
      <w:r w:rsidR="00847B6E" w:rsidRPr="002052EE">
        <w:rPr>
          <w:rFonts w:ascii="Times New Roman" w:hAnsi="Times New Roman"/>
          <w:sz w:val="24"/>
          <w:szCs w:val="24"/>
        </w:rPr>
        <w:t xml:space="preserve"> </w:t>
      </w:r>
      <w:r w:rsidRPr="002052EE">
        <w:rPr>
          <w:rFonts w:ascii="Times New Roman" w:hAnsi="Times New Roman"/>
          <w:sz w:val="24"/>
          <w:szCs w:val="24"/>
        </w:rPr>
        <w:t>Do takýchto výdavkov</w:t>
      </w:r>
      <w:r w:rsidRPr="00F05AB3">
        <w:rPr>
          <w:rFonts w:ascii="Times New Roman" w:hAnsi="Times New Roman"/>
          <w:sz w:val="24"/>
          <w:szCs w:val="24"/>
        </w:rPr>
        <w:t xml:space="preserve"> sa zahŕňajú aj administratívne výdavky, pri ktorých je ťažké presne určiť sumu, ktorú možno priradiť k danej konkrétnej činnosti</w:t>
      </w:r>
      <w:r w:rsidR="005A0429" w:rsidRPr="00E60329">
        <w:rPr>
          <w:rFonts w:ascii="Times New Roman" w:hAnsi="Times New Roman"/>
          <w:sz w:val="24"/>
          <w:szCs w:val="24"/>
        </w:rPr>
        <w:t xml:space="preserve"> a majú charakter bežných výdavkov (režijných výdavkov).</w:t>
      </w:r>
      <w:r w:rsidR="005A0429" w:rsidRPr="00E60329" w:rsidDel="00103DDF">
        <w:rPr>
          <w:rFonts w:ascii="Times New Roman" w:hAnsi="Times New Roman"/>
          <w:sz w:val="24"/>
          <w:szCs w:val="24"/>
        </w:rPr>
        <w:t xml:space="preserve"> </w:t>
      </w:r>
    </w:p>
    <w:p w14:paraId="28E6414B" w14:textId="77777777" w:rsidR="00A4435C" w:rsidRPr="00A94019" w:rsidRDefault="00EC728D" w:rsidP="00A87902">
      <w:pPr>
        <w:spacing w:before="120" w:after="60"/>
        <w:jc w:val="both"/>
        <w:rPr>
          <w:rFonts w:ascii="Times New Roman" w:hAnsi="Times New Roman"/>
          <w:sz w:val="24"/>
          <w:szCs w:val="24"/>
        </w:rPr>
      </w:pPr>
      <w:r w:rsidRPr="00A94019">
        <w:rPr>
          <w:rFonts w:ascii="Times New Roman" w:hAnsi="Times New Roman"/>
          <w:sz w:val="24"/>
          <w:szCs w:val="24"/>
        </w:rPr>
        <w:t xml:space="preserve">Nižšie sú </w:t>
      </w:r>
      <w:r w:rsidR="00111585" w:rsidRPr="00A94019">
        <w:rPr>
          <w:rFonts w:ascii="Times New Roman" w:hAnsi="Times New Roman"/>
          <w:sz w:val="24"/>
          <w:szCs w:val="24"/>
        </w:rPr>
        <w:t xml:space="preserve">uvedené </w:t>
      </w:r>
      <w:r w:rsidRPr="00A94019">
        <w:rPr>
          <w:rFonts w:ascii="Times New Roman" w:hAnsi="Times New Roman"/>
          <w:sz w:val="24"/>
          <w:szCs w:val="24"/>
        </w:rPr>
        <w:t>niektoré príklady</w:t>
      </w:r>
      <w:r w:rsidR="003010B0" w:rsidRPr="00A94019">
        <w:rPr>
          <w:rFonts w:ascii="Times New Roman" w:hAnsi="Times New Roman"/>
          <w:sz w:val="24"/>
          <w:szCs w:val="24"/>
        </w:rPr>
        <w:t xml:space="preserve"> oprávnených</w:t>
      </w:r>
      <w:r w:rsidR="00A4435C" w:rsidRPr="00A94019">
        <w:rPr>
          <w:rFonts w:ascii="Times New Roman" w:hAnsi="Times New Roman"/>
          <w:sz w:val="24"/>
          <w:szCs w:val="24"/>
        </w:rPr>
        <w:t xml:space="preserve"> </w:t>
      </w:r>
      <w:r w:rsidR="00C01B2C" w:rsidRPr="00A94019">
        <w:rPr>
          <w:rFonts w:ascii="Times New Roman" w:hAnsi="Times New Roman"/>
          <w:b/>
          <w:sz w:val="24"/>
          <w:szCs w:val="24"/>
        </w:rPr>
        <w:t>priamych výdavkov</w:t>
      </w:r>
      <w:r w:rsidRPr="00A94019">
        <w:rPr>
          <w:rFonts w:ascii="Times New Roman" w:hAnsi="Times New Roman"/>
          <w:sz w:val="24"/>
          <w:szCs w:val="24"/>
        </w:rPr>
        <w:t>:</w:t>
      </w:r>
    </w:p>
    <w:p w14:paraId="28E6414C" w14:textId="77777777" w:rsidR="0000189C" w:rsidRPr="00A94019" w:rsidRDefault="0025632E" w:rsidP="00C57592">
      <w:pPr>
        <w:pStyle w:val="Odsekzoznamu"/>
        <w:numPr>
          <w:ilvl w:val="0"/>
          <w:numId w:val="17"/>
        </w:numPr>
        <w:spacing w:before="60" w:after="60"/>
        <w:ind w:left="568" w:hanging="284"/>
        <w:contextualSpacing w:val="0"/>
        <w:jc w:val="both"/>
        <w:rPr>
          <w:rFonts w:ascii="Times New Roman" w:hAnsi="Times New Roman"/>
          <w:sz w:val="24"/>
          <w:szCs w:val="24"/>
        </w:rPr>
      </w:pPr>
      <w:r w:rsidRPr="00A94019">
        <w:rPr>
          <w:rFonts w:ascii="Times New Roman" w:hAnsi="Times New Roman"/>
          <w:sz w:val="24"/>
          <w:szCs w:val="24"/>
        </w:rPr>
        <w:t>stavebné práce</w:t>
      </w:r>
      <w:r w:rsidR="009F7DB0" w:rsidRPr="00A94019">
        <w:rPr>
          <w:rFonts w:ascii="Times New Roman" w:hAnsi="Times New Roman"/>
          <w:sz w:val="24"/>
          <w:szCs w:val="24"/>
        </w:rPr>
        <w:t xml:space="preserve"> (rekonštrukcia, prístavba</w:t>
      </w:r>
      <w:r w:rsidR="001E7F8D" w:rsidRPr="00A94019">
        <w:rPr>
          <w:rFonts w:ascii="Times New Roman" w:hAnsi="Times New Roman"/>
          <w:sz w:val="24"/>
          <w:szCs w:val="24"/>
        </w:rPr>
        <w:t xml:space="preserve"> a </w:t>
      </w:r>
      <w:r w:rsidR="009F7DB0" w:rsidRPr="00A94019">
        <w:rPr>
          <w:rFonts w:ascii="Times New Roman" w:hAnsi="Times New Roman"/>
          <w:sz w:val="24"/>
          <w:szCs w:val="24"/>
        </w:rPr>
        <w:t>nadstavba objektov materských škôl, komunitných centier</w:t>
      </w:r>
      <w:r w:rsidR="001E7F8D" w:rsidRPr="00A94019">
        <w:rPr>
          <w:rFonts w:ascii="Times New Roman" w:hAnsi="Times New Roman"/>
          <w:sz w:val="24"/>
          <w:szCs w:val="24"/>
        </w:rPr>
        <w:t>, objektov prestupného bývania</w:t>
      </w:r>
      <w:r w:rsidR="009F7DB0" w:rsidRPr="00A94019">
        <w:rPr>
          <w:rFonts w:ascii="Times New Roman" w:hAnsi="Times New Roman"/>
          <w:sz w:val="24"/>
          <w:szCs w:val="24"/>
        </w:rPr>
        <w:t>, výstavba nových objektov materských škôl, rekonštrukcia</w:t>
      </w:r>
      <w:r w:rsidR="001E7F8D" w:rsidRPr="00A94019">
        <w:rPr>
          <w:rFonts w:ascii="Times New Roman" w:hAnsi="Times New Roman"/>
          <w:sz w:val="24"/>
          <w:szCs w:val="24"/>
        </w:rPr>
        <w:t xml:space="preserve"> a</w:t>
      </w:r>
      <w:r w:rsidR="009F7DB0" w:rsidRPr="00A94019">
        <w:rPr>
          <w:rFonts w:ascii="Times New Roman" w:hAnsi="Times New Roman"/>
          <w:sz w:val="24"/>
          <w:szCs w:val="24"/>
        </w:rPr>
        <w:t xml:space="preserve"> výstavba inžinierskych </w:t>
      </w:r>
      <w:r w:rsidR="009F7DB0" w:rsidRPr="00075A2C">
        <w:rPr>
          <w:rFonts w:ascii="Times New Roman" w:hAnsi="Times New Roman"/>
          <w:sz w:val="24"/>
          <w:szCs w:val="24"/>
        </w:rPr>
        <w:t>sietí</w:t>
      </w:r>
      <w:r w:rsidR="001E7F8D" w:rsidRPr="00A94019">
        <w:rPr>
          <w:rFonts w:ascii="Times New Roman" w:hAnsi="Times New Roman"/>
          <w:sz w:val="24"/>
          <w:szCs w:val="24"/>
        </w:rPr>
        <w:t xml:space="preserve"> (vodovod</w:t>
      </w:r>
      <w:r w:rsidR="00D0139F" w:rsidRPr="00A94019">
        <w:rPr>
          <w:rFonts w:ascii="Times New Roman" w:hAnsi="Times New Roman"/>
          <w:sz w:val="24"/>
          <w:szCs w:val="24"/>
        </w:rPr>
        <w:t>ná sieť</w:t>
      </w:r>
      <w:r w:rsidR="001E7F8D" w:rsidRPr="00A94019">
        <w:rPr>
          <w:rFonts w:ascii="Times New Roman" w:hAnsi="Times New Roman"/>
          <w:sz w:val="24"/>
          <w:szCs w:val="24"/>
        </w:rPr>
        <w:t>, kanali</w:t>
      </w:r>
      <w:r w:rsidR="00D0139F" w:rsidRPr="00A94019">
        <w:rPr>
          <w:rFonts w:ascii="Times New Roman" w:hAnsi="Times New Roman"/>
          <w:sz w:val="24"/>
          <w:szCs w:val="24"/>
        </w:rPr>
        <w:t>začná sieť</w:t>
      </w:r>
      <w:r w:rsidR="001E7F8D" w:rsidRPr="00A94019">
        <w:rPr>
          <w:rFonts w:ascii="Times New Roman" w:hAnsi="Times New Roman"/>
          <w:sz w:val="24"/>
          <w:szCs w:val="24"/>
        </w:rPr>
        <w:t>, elektri</w:t>
      </w:r>
      <w:r w:rsidR="00D0139F" w:rsidRPr="00A94019">
        <w:rPr>
          <w:rFonts w:ascii="Times New Roman" w:hAnsi="Times New Roman"/>
          <w:sz w:val="24"/>
          <w:szCs w:val="24"/>
        </w:rPr>
        <w:t>cká sieť</w:t>
      </w:r>
      <w:r w:rsidR="001E7F8D" w:rsidRPr="00A94019">
        <w:rPr>
          <w:rFonts w:ascii="Times New Roman" w:hAnsi="Times New Roman"/>
          <w:sz w:val="24"/>
          <w:szCs w:val="24"/>
        </w:rPr>
        <w:t xml:space="preserve"> </w:t>
      </w:r>
      <w:r w:rsidR="001E7F8D" w:rsidRPr="00031172">
        <w:rPr>
          <w:rFonts w:ascii="Times New Roman" w:hAnsi="Times New Roman"/>
          <w:sz w:val="24"/>
          <w:szCs w:val="24"/>
        </w:rPr>
        <w:t>vrátane prípojok, studne pre pitnú</w:t>
      </w:r>
      <w:r w:rsidR="008A56AB" w:rsidRPr="00031172">
        <w:rPr>
          <w:rFonts w:ascii="Times New Roman" w:hAnsi="Times New Roman"/>
          <w:sz w:val="24"/>
          <w:szCs w:val="24"/>
        </w:rPr>
        <w:t>,</w:t>
      </w:r>
      <w:r w:rsidR="001E7F8D" w:rsidRPr="00031172">
        <w:rPr>
          <w:rFonts w:ascii="Times New Roman" w:hAnsi="Times New Roman"/>
          <w:sz w:val="24"/>
          <w:szCs w:val="24"/>
        </w:rPr>
        <w:t xml:space="preserve"> prípadne úžitkovú vodu, rekonštrukcia, výstavba </w:t>
      </w:r>
      <w:r w:rsidR="00D0139F" w:rsidRPr="00031172">
        <w:rPr>
          <w:rFonts w:ascii="Times New Roman" w:hAnsi="Times New Roman"/>
          <w:sz w:val="24"/>
          <w:szCs w:val="24"/>
        </w:rPr>
        <w:t xml:space="preserve">miestnych </w:t>
      </w:r>
      <w:r w:rsidR="001E7F8D" w:rsidRPr="00031172">
        <w:rPr>
          <w:rFonts w:ascii="Times New Roman" w:hAnsi="Times New Roman"/>
          <w:sz w:val="24"/>
          <w:szCs w:val="24"/>
        </w:rPr>
        <w:t>prístupových komunikácií</w:t>
      </w:r>
      <w:r w:rsidR="00EF33EC" w:rsidRPr="00031172">
        <w:rPr>
          <w:rFonts w:ascii="Times New Roman" w:hAnsi="Times New Roman"/>
          <w:sz w:val="24"/>
          <w:szCs w:val="24"/>
        </w:rPr>
        <w:t xml:space="preserve"> vrátane </w:t>
      </w:r>
      <w:r w:rsidR="00D0139F" w:rsidRPr="00031172">
        <w:rPr>
          <w:rFonts w:ascii="Times New Roman" w:hAnsi="Times New Roman"/>
          <w:sz w:val="24"/>
          <w:szCs w:val="24"/>
        </w:rPr>
        <w:t xml:space="preserve">chodníkov, </w:t>
      </w:r>
      <w:r w:rsidR="00EF33EC" w:rsidRPr="00031172">
        <w:rPr>
          <w:rFonts w:ascii="Times New Roman" w:hAnsi="Times New Roman"/>
          <w:sz w:val="24"/>
          <w:szCs w:val="24"/>
        </w:rPr>
        <w:t>dažďovej kanaliz</w:t>
      </w:r>
      <w:r w:rsidR="00D0139F" w:rsidRPr="00031172">
        <w:rPr>
          <w:rFonts w:ascii="Times New Roman" w:hAnsi="Times New Roman"/>
          <w:sz w:val="24"/>
          <w:szCs w:val="24"/>
        </w:rPr>
        <w:t>ačnej siete</w:t>
      </w:r>
      <w:r w:rsidR="00EF33EC" w:rsidRPr="00031172">
        <w:rPr>
          <w:rFonts w:ascii="Times New Roman" w:hAnsi="Times New Roman"/>
          <w:sz w:val="24"/>
          <w:szCs w:val="24"/>
        </w:rPr>
        <w:t>,</w:t>
      </w:r>
      <w:r w:rsidR="00D0139F" w:rsidRPr="00031172">
        <w:rPr>
          <w:rFonts w:ascii="Times New Roman" w:hAnsi="Times New Roman"/>
          <w:sz w:val="24"/>
          <w:szCs w:val="24"/>
        </w:rPr>
        <w:t xml:space="preserve"> </w:t>
      </w:r>
      <w:r w:rsidR="001E7F8D" w:rsidRPr="00031172">
        <w:rPr>
          <w:rFonts w:ascii="Times New Roman" w:hAnsi="Times New Roman"/>
          <w:sz w:val="24"/>
          <w:szCs w:val="24"/>
        </w:rPr>
        <w:t>verejné</w:t>
      </w:r>
      <w:r w:rsidR="00EF33EC" w:rsidRPr="00031172">
        <w:rPr>
          <w:rFonts w:ascii="Times New Roman" w:hAnsi="Times New Roman"/>
          <w:sz w:val="24"/>
          <w:szCs w:val="24"/>
        </w:rPr>
        <w:t>ho</w:t>
      </w:r>
      <w:r w:rsidR="001E7F8D" w:rsidRPr="00031172">
        <w:rPr>
          <w:rFonts w:ascii="Times New Roman" w:hAnsi="Times New Roman"/>
          <w:sz w:val="24"/>
          <w:szCs w:val="24"/>
        </w:rPr>
        <w:t xml:space="preserve"> osvetlenie</w:t>
      </w:r>
      <w:r w:rsidR="00EF33EC" w:rsidRPr="00031172">
        <w:rPr>
          <w:rFonts w:ascii="Times New Roman" w:hAnsi="Times New Roman"/>
          <w:sz w:val="24"/>
          <w:szCs w:val="24"/>
        </w:rPr>
        <w:t>, dopravného značenia</w:t>
      </w:r>
      <w:r w:rsidR="00CA2EAB" w:rsidRPr="00031172">
        <w:rPr>
          <w:rFonts w:ascii="Times New Roman" w:hAnsi="Times New Roman"/>
          <w:sz w:val="24"/>
          <w:szCs w:val="24"/>
        </w:rPr>
        <w:t>, svojpomocná výstavba</w:t>
      </w:r>
      <w:r w:rsidR="009320E5" w:rsidRPr="00031172">
        <w:rPr>
          <w:rFonts w:ascii="Times New Roman" w:hAnsi="Times New Roman"/>
          <w:sz w:val="24"/>
          <w:szCs w:val="24"/>
        </w:rPr>
        <w:t>,</w:t>
      </w:r>
      <w:r w:rsidR="00CA2EAB" w:rsidRPr="00031172">
        <w:rPr>
          <w:rFonts w:ascii="Times New Roman" w:hAnsi="Times New Roman"/>
          <w:sz w:val="24"/>
          <w:szCs w:val="24"/>
        </w:rPr>
        <w:t xml:space="preserve">  stojiská a odvoz komunálneho odpadu, </w:t>
      </w:r>
      <w:r w:rsidR="00E1730E" w:rsidRPr="00031172">
        <w:rPr>
          <w:rFonts w:ascii="Times New Roman" w:hAnsi="Times New Roman"/>
          <w:sz w:val="24"/>
          <w:szCs w:val="24"/>
        </w:rPr>
        <w:t>objekty slúžiace</w:t>
      </w:r>
      <w:r w:rsidR="00CA2EAB" w:rsidRPr="00031172">
        <w:rPr>
          <w:rFonts w:ascii="Times New Roman" w:hAnsi="Times New Roman"/>
          <w:sz w:val="24"/>
          <w:szCs w:val="24"/>
        </w:rPr>
        <w:t xml:space="preserve"> pre subjekty sociálnej ekonomiky</w:t>
      </w:r>
      <w:r w:rsidR="008F4138" w:rsidRPr="00031172">
        <w:rPr>
          <w:rFonts w:ascii="Times New Roman" w:hAnsi="Times New Roman"/>
          <w:sz w:val="24"/>
          <w:szCs w:val="24"/>
        </w:rPr>
        <w:t xml:space="preserve"> (SSE)</w:t>
      </w:r>
      <w:r w:rsidR="00CA2EAB" w:rsidRPr="00031172">
        <w:rPr>
          <w:rFonts w:ascii="Times New Roman" w:hAnsi="Times New Roman"/>
          <w:sz w:val="24"/>
          <w:szCs w:val="24"/>
        </w:rPr>
        <w:t xml:space="preserve"> vrátane základného výrobného zariadenia, nástrojov, prístrojov a poradenskej činnosti</w:t>
      </w:r>
      <w:r w:rsidR="00D0139F" w:rsidRPr="00031172">
        <w:rPr>
          <w:rFonts w:ascii="Times New Roman" w:hAnsi="Times New Roman"/>
          <w:sz w:val="24"/>
          <w:szCs w:val="24"/>
        </w:rPr>
        <w:t xml:space="preserve"> a pod.</w:t>
      </w:r>
      <w:r w:rsidR="00EC728D" w:rsidRPr="00031172">
        <w:rPr>
          <w:rFonts w:ascii="Times New Roman" w:hAnsi="Times New Roman"/>
          <w:sz w:val="24"/>
          <w:szCs w:val="24"/>
        </w:rPr>
        <w:t>;</w:t>
      </w:r>
    </w:p>
    <w:p w14:paraId="28E6414D" w14:textId="77777777" w:rsidR="0025632E" w:rsidRPr="00A94019" w:rsidRDefault="0025632E" w:rsidP="00C57592">
      <w:pPr>
        <w:pStyle w:val="Odsekzoznamu"/>
        <w:numPr>
          <w:ilvl w:val="0"/>
          <w:numId w:val="17"/>
        </w:numPr>
        <w:spacing w:before="60" w:after="60"/>
        <w:ind w:left="568" w:hanging="284"/>
        <w:contextualSpacing w:val="0"/>
        <w:jc w:val="both"/>
        <w:rPr>
          <w:rFonts w:ascii="Times New Roman" w:hAnsi="Times New Roman"/>
          <w:sz w:val="24"/>
          <w:szCs w:val="24"/>
        </w:rPr>
      </w:pPr>
      <w:r w:rsidRPr="00A94019">
        <w:rPr>
          <w:rFonts w:ascii="Times New Roman" w:hAnsi="Times New Roman"/>
          <w:sz w:val="24"/>
          <w:szCs w:val="24"/>
        </w:rPr>
        <w:t>stavebný dozor</w:t>
      </w:r>
      <w:r w:rsidR="00EC728D" w:rsidRPr="00A94019">
        <w:rPr>
          <w:rFonts w:ascii="Times New Roman" w:hAnsi="Times New Roman"/>
          <w:sz w:val="24"/>
          <w:szCs w:val="24"/>
        </w:rPr>
        <w:t>;</w:t>
      </w:r>
    </w:p>
    <w:p w14:paraId="28E6414E" w14:textId="7AB05C66" w:rsidR="0025632E" w:rsidRPr="00A94019" w:rsidRDefault="0025632E" w:rsidP="00C57592">
      <w:pPr>
        <w:pStyle w:val="Odsekzoznamu"/>
        <w:numPr>
          <w:ilvl w:val="0"/>
          <w:numId w:val="17"/>
        </w:numPr>
        <w:spacing w:before="60" w:after="60"/>
        <w:ind w:left="568" w:hanging="284"/>
        <w:contextualSpacing w:val="0"/>
        <w:jc w:val="both"/>
        <w:rPr>
          <w:rFonts w:ascii="Times New Roman" w:hAnsi="Times New Roman"/>
          <w:sz w:val="24"/>
          <w:szCs w:val="24"/>
        </w:rPr>
      </w:pPr>
      <w:r w:rsidRPr="00A94019">
        <w:rPr>
          <w:rFonts w:ascii="Times New Roman" w:hAnsi="Times New Roman"/>
          <w:sz w:val="24"/>
          <w:szCs w:val="24"/>
        </w:rPr>
        <w:t>prípravná a projektová dokumentácia</w:t>
      </w:r>
      <w:r w:rsidR="008729B3">
        <w:rPr>
          <w:rFonts w:ascii="Times New Roman" w:hAnsi="Times New Roman"/>
          <w:sz w:val="24"/>
          <w:szCs w:val="24"/>
        </w:rPr>
        <w:t xml:space="preserve"> vrátane energetického auditu</w:t>
      </w:r>
      <w:r w:rsidR="00F27CB2">
        <w:rPr>
          <w:rFonts w:ascii="Times New Roman" w:hAnsi="Times New Roman"/>
          <w:sz w:val="24"/>
          <w:szCs w:val="24"/>
        </w:rPr>
        <w:t xml:space="preserve">, autorský dozor, </w:t>
      </w:r>
      <w:r w:rsidR="00F27CB2" w:rsidRPr="00372D5D">
        <w:rPr>
          <w:rFonts w:ascii="Times New Roman" w:hAnsi="Times New Roman"/>
          <w:sz w:val="24"/>
          <w:szCs w:val="24"/>
        </w:rPr>
        <w:t>výdavky na vypracovanie energetického certifikátu budov</w:t>
      </w:r>
      <w:r w:rsidR="00EC728D" w:rsidRPr="00A94019">
        <w:rPr>
          <w:rFonts w:ascii="Times New Roman" w:hAnsi="Times New Roman"/>
          <w:sz w:val="24"/>
          <w:szCs w:val="24"/>
        </w:rPr>
        <w:t>;</w:t>
      </w:r>
    </w:p>
    <w:p w14:paraId="28E6414F" w14:textId="77777777" w:rsidR="0025632E" w:rsidRPr="00A94019" w:rsidRDefault="0025632E" w:rsidP="00C57592">
      <w:pPr>
        <w:pStyle w:val="Odsekzoznamu"/>
        <w:numPr>
          <w:ilvl w:val="0"/>
          <w:numId w:val="17"/>
        </w:numPr>
        <w:spacing w:before="60" w:after="60"/>
        <w:ind w:left="568" w:hanging="284"/>
        <w:contextualSpacing w:val="0"/>
        <w:jc w:val="both"/>
        <w:rPr>
          <w:rFonts w:ascii="Times New Roman" w:hAnsi="Times New Roman"/>
          <w:sz w:val="24"/>
          <w:szCs w:val="24"/>
        </w:rPr>
      </w:pPr>
      <w:r w:rsidRPr="00A94019">
        <w:rPr>
          <w:rFonts w:ascii="Times New Roman" w:hAnsi="Times New Roman"/>
          <w:sz w:val="24"/>
          <w:szCs w:val="24"/>
        </w:rPr>
        <w:lastRenderedPageBreak/>
        <w:t>nákup prevádzkových strojov, prístrojov, zariadení, techniky</w:t>
      </w:r>
      <w:r w:rsidR="00A5463B" w:rsidRPr="00A94019">
        <w:rPr>
          <w:rFonts w:ascii="Times New Roman" w:hAnsi="Times New Roman"/>
          <w:sz w:val="24"/>
          <w:szCs w:val="24"/>
        </w:rPr>
        <w:t xml:space="preserve">, </w:t>
      </w:r>
      <w:r w:rsidRPr="00A94019">
        <w:rPr>
          <w:rFonts w:ascii="Times New Roman" w:hAnsi="Times New Roman"/>
          <w:sz w:val="24"/>
          <w:szCs w:val="24"/>
        </w:rPr>
        <w:t>náradia</w:t>
      </w:r>
      <w:r w:rsidR="00A5463B" w:rsidRPr="00A94019">
        <w:rPr>
          <w:rFonts w:ascii="Times New Roman" w:hAnsi="Times New Roman"/>
          <w:sz w:val="24"/>
          <w:szCs w:val="24"/>
        </w:rPr>
        <w:t xml:space="preserve"> a </w:t>
      </w:r>
      <w:r w:rsidR="00C01B2C" w:rsidRPr="003804DE">
        <w:rPr>
          <w:rFonts w:ascii="Times New Roman" w:hAnsi="Times New Roman"/>
          <w:sz w:val="24"/>
          <w:szCs w:val="24"/>
        </w:rPr>
        <w:t>vybavenia</w:t>
      </w:r>
      <w:r w:rsidR="00EF33EC" w:rsidRPr="003804DE">
        <w:rPr>
          <w:rFonts w:ascii="Times New Roman" w:hAnsi="Times New Roman"/>
          <w:sz w:val="24"/>
          <w:szCs w:val="24"/>
        </w:rPr>
        <w:t xml:space="preserve"> súvisia</w:t>
      </w:r>
      <w:r w:rsidR="00A5463B" w:rsidRPr="003804DE">
        <w:rPr>
          <w:rFonts w:ascii="Times New Roman" w:hAnsi="Times New Roman"/>
          <w:sz w:val="24"/>
          <w:szCs w:val="24"/>
        </w:rPr>
        <w:t>ceho</w:t>
      </w:r>
      <w:r w:rsidR="00EF33EC" w:rsidRPr="003804DE">
        <w:rPr>
          <w:rFonts w:ascii="Times New Roman" w:hAnsi="Times New Roman"/>
          <w:sz w:val="24"/>
          <w:szCs w:val="24"/>
        </w:rPr>
        <w:t xml:space="preserve"> s aktivitami projektu</w:t>
      </w:r>
      <w:r w:rsidR="008F4138" w:rsidRPr="003804DE">
        <w:rPr>
          <w:rFonts w:ascii="Times New Roman" w:hAnsi="Times New Roman"/>
          <w:sz w:val="24"/>
          <w:szCs w:val="24"/>
        </w:rPr>
        <w:t>,</w:t>
      </w:r>
      <w:r w:rsidR="00DC7943" w:rsidRPr="003804DE">
        <w:rPr>
          <w:rFonts w:ascii="Times New Roman" w:hAnsi="Times New Roman"/>
          <w:sz w:val="24"/>
          <w:szCs w:val="24"/>
        </w:rPr>
        <w:t xml:space="preserve"> interiérové vybavenie (KC, MŠ, SSE), exteriérové vybavenie (MŠ)</w:t>
      </w:r>
      <w:r w:rsidR="00EC728D" w:rsidRPr="003804DE">
        <w:rPr>
          <w:rFonts w:ascii="Times New Roman" w:hAnsi="Times New Roman"/>
          <w:sz w:val="24"/>
          <w:szCs w:val="24"/>
        </w:rPr>
        <w:t>;</w:t>
      </w:r>
    </w:p>
    <w:p w14:paraId="28E64150" w14:textId="77777777" w:rsidR="00B54C11" w:rsidRPr="00A94019" w:rsidRDefault="00B54C11" w:rsidP="00C57592">
      <w:pPr>
        <w:pStyle w:val="Odsekzoznamu"/>
        <w:numPr>
          <w:ilvl w:val="0"/>
          <w:numId w:val="17"/>
        </w:numPr>
        <w:spacing w:before="60" w:after="60"/>
        <w:ind w:left="568" w:hanging="284"/>
        <w:contextualSpacing w:val="0"/>
        <w:jc w:val="both"/>
        <w:rPr>
          <w:rFonts w:ascii="Times New Roman" w:hAnsi="Times New Roman"/>
          <w:sz w:val="24"/>
          <w:szCs w:val="24"/>
        </w:rPr>
      </w:pPr>
      <w:r w:rsidRPr="00A94019">
        <w:rPr>
          <w:rFonts w:ascii="Times New Roman" w:hAnsi="Times New Roman"/>
          <w:sz w:val="24"/>
          <w:szCs w:val="24"/>
        </w:rPr>
        <w:t>nákup softvéru a licencií;</w:t>
      </w:r>
    </w:p>
    <w:p w14:paraId="28E64151" w14:textId="77777777" w:rsidR="0025632E" w:rsidRPr="00A94019" w:rsidRDefault="00702855" w:rsidP="00C57592">
      <w:pPr>
        <w:pStyle w:val="Odsekzoznamu"/>
        <w:numPr>
          <w:ilvl w:val="0"/>
          <w:numId w:val="17"/>
        </w:numPr>
        <w:spacing w:before="60" w:after="60"/>
        <w:ind w:left="568" w:hanging="284"/>
        <w:contextualSpacing w:val="0"/>
        <w:jc w:val="both"/>
        <w:rPr>
          <w:rFonts w:ascii="Times New Roman" w:hAnsi="Times New Roman"/>
          <w:sz w:val="24"/>
          <w:szCs w:val="24"/>
        </w:rPr>
      </w:pPr>
      <w:r w:rsidRPr="00A94019">
        <w:rPr>
          <w:rFonts w:ascii="Times New Roman" w:hAnsi="Times New Roman"/>
          <w:sz w:val="24"/>
          <w:szCs w:val="24"/>
        </w:rPr>
        <w:t>výdavky na vypracovanie koncepčných, strategických a realizačných dokumentov</w:t>
      </w:r>
      <w:r w:rsidR="00795319" w:rsidRPr="00A94019">
        <w:rPr>
          <w:rFonts w:ascii="Times New Roman" w:hAnsi="Times New Roman"/>
          <w:sz w:val="24"/>
          <w:szCs w:val="24"/>
        </w:rPr>
        <w:t xml:space="preserve"> (štúdie, expertízy</w:t>
      </w:r>
      <w:r w:rsidR="00CD005A">
        <w:rPr>
          <w:rFonts w:ascii="Times New Roman" w:hAnsi="Times New Roman"/>
          <w:sz w:val="24"/>
          <w:szCs w:val="24"/>
        </w:rPr>
        <w:t xml:space="preserve"> a pod.)</w:t>
      </w:r>
      <w:r w:rsidR="00EC728D" w:rsidRPr="00A94019">
        <w:rPr>
          <w:rFonts w:ascii="Times New Roman" w:hAnsi="Times New Roman"/>
          <w:sz w:val="24"/>
          <w:szCs w:val="24"/>
        </w:rPr>
        <w:t>;</w:t>
      </w:r>
    </w:p>
    <w:p w14:paraId="28E64152" w14:textId="77777777" w:rsidR="00BF1372" w:rsidRPr="00A94019" w:rsidRDefault="00BF1372" w:rsidP="00C57592">
      <w:pPr>
        <w:pStyle w:val="Odsekzoznamu"/>
        <w:numPr>
          <w:ilvl w:val="0"/>
          <w:numId w:val="17"/>
        </w:numPr>
        <w:spacing w:before="60" w:after="60"/>
        <w:ind w:left="568" w:hanging="284"/>
        <w:contextualSpacing w:val="0"/>
        <w:jc w:val="both"/>
        <w:rPr>
          <w:rFonts w:ascii="Times New Roman" w:hAnsi="Times New Roman"/>
          <w:sz w:val="24"/>
          <w:szCs w:val="24"/>
        </w:rPr>
      </w:pPr>
      <w:r w:rsidRPr="00A94019">
        <w:rPr>
          <w:rFonts w:ascii="Times New Roman" w:hAnsi="Times New Roman"/>
          <w:sz w:val="24"/>
          <w:szCs w:val="24"/>
        </w:rPr>
        <w:t>výdavky týkajúce sa propagácie aktivít, ktoré sú súčasťou hlavných aktivít projektu, resp. mediálne aktivity implementované ako hlavné aktivity projektu (napr. propagácia aktivít predprimárneho vzdelávania, zdravotnej výchovy, zvyšovanie finančnej gramotnosti, kariérne poradenstvo a pod.);</w:t>
      </w:r>
    </w:p>
    <w:p w14:paraId="682CDFF0" w14:textId="77777777" w:rsidR="00DE0D57" w:rsidRDefault="00DF7330" w:rsidP="00C57592">
      <w:pPr>
        <w:pStyle w:val="Odsekzoznamu"/>
        <w:numPr>
          <w:ilvl w:val="0"/>
          <w:numId w:val="17"/>
        </w:numPr>
        <w:spacing w:before="60" w:after="60"/>
        <w:ind w:left="568" w:hanging="284"/>
        <w:contextualSpacing w:val="0"/>
        <w:jc w:val="both"/>
        <w:rPr>
          <w:rFonts w:ascii="Times New Roman" w:hAnsi="Times New Roman"/>
          <w:sz w:val="24"/>
          <w:szCs w:val="24"/>
        </w:rPr>
      </w:pPr>
      <w:r>
        <w:rPr>
          <w:rFonts w:ascii="Times New Roman" w:hAnsi="Times New Roman"/>
          <w:sz w:val="24"/>
          <w:szCs w:val="24"/>
        </w:rPr>
        <w:t xml:space="preserve">mzdové výdavky súvisiace </w:t>
      </w:r>
      <w:r w:rsidR="008D3436">
        <w:rPr>
          <w:rFonts w:ascii="Times New Roman" w:hAnsi="Times New Roman"/>
          <w:sz w:val="24"/>
          <w:szCs w:val="24"/>
        </w:rPr>
        <w:t xml:space="preserve">napr. </w:t>
      </w:r>
      <w:r>
        <w:rPr>
          <w:rFonts w:ascii="Times New Roman" w:hAnsi="Times New Roman"/>
          <w:sz w:val="24"/>
          <w:szCs w:val="24"/>
        </w:rPr>
        <w:t xml:space="preserve">s </w:t>
      </w:r>
      <w:r w:rsidR="008F4138" w:rsidRPr="00A94019">
        <w:rPr>
          <w:rFonts w:ascii="Times New Roman" w:hAnsi="Times New Roman"/>
          <w:sz w:val="24"/>
          <w:szCs w:val="24"/>
        </w:rPr>
        <w:t>terénn</w:t>
      </w:r>
      <w:r>
        <w:rPr>
          <w:rFonts w:ascii="Times New Roman" w:hAnsi="Times New Roman"/>
          <w:sz w:val="24"/>
          <w:szCs w:val="24"/>
        </w:rPr>
        <w:t>ou</w:t>
      </w:r>
      <w:r w:rsidR="008F4138" w:rsidRPr="00A94019">
        <w:rPr>
          <w:rFonts w:ascii="Times New Roman" w:hAnsi="Times New Roman"/>
          <w:sz w:val="24"/>
          <w:szCs w:val="24"/>
        </w:rPr>
        <w:t xml:space="preserve"> sociáln</w:t>
      </w:r>
      <w:r>
        <w:rPr>
          <w:rFonts w:ascii="Times New Roman" w:hAnsi="Times New Roman"/>
          <w:sz w:val="24"/>
          <w:szCs w:val="24"/>
        </w:rPr>
        <w:t>ou</w:t>
      </w:r>
      <w:r w:rsidR="008F4138" w:rsidRPr="00A94019">
        <w:rPr>
          <w:rFonts w:ascii="Times New Roman" w:hAnsi="Times New Roman"/>
          <w:sz w:val="24"/>
          <w:szCs w:val="24"/>
        </w:rPr>
        <w:t xml:space="preserve"> prác</w:t>
      </w:r>
      <w:r>
        <w:rPr>
          <w:rFonts w:ascii="Times New Roman" w:hAnsi="Times New Roman"/>
          <w:sz w:val="24"/>
          <w:szCs w:val="24"/>
        </w:rPr>
        <w:t>ou</w:t>
      </w:r>
    </w:p>
    <w:p w14:paraId="0A6582EC" w14:textId="77777777" w:rsidR="00DE0D57" w:rsidRPr="002052EE" w:rsidRDefault="00DE0D57" w:rsidP="004000DA">
      <w:pPr>
        <w:pStyle w:val="Odsekzoznamu"/>
        <w:numPr>
          <w:ilvl w:val="0"/>
          <w:numId w:val="17"/>
        </w:numPr>
        <w:spacing w:before="60" w:after="60"/>
        <w:ind w:left="568" w:hanging="284"/>
        <w:contextualSpacing w:val="0"/>
        <w:jc w:val="both"/>
        <w:rPr>
          <w:rFonts w:ascii="Times New Roman" w:hAnsi="Times New Roman"/>
          <w:sz w:val="24"/>
          <w:szCs w:val="24"/>
        </w:rPr>
      </w:pPr>
      <w:r w:rsidRPr="00DE0D57">
        <w:rPr>
          <w:rFonts w:ascii="Times New Roman" w:hAnsi="Times New Roman"/>
          <w:sz w:val="24"/>
          <w:szCs w:val="24"/>
          <w:u w:val="single"/>
        </w:rPr>
        <w:t>osobné výdavky žiadateľa/prijímateľa</w:t>
      </w:r>
      <w:r w:rsidRPr="002052EE">
        <w:rPr>
          <w:rFonts w:ascii="Times New Roman" w:hAnsi="Times New Roman"/>
          <w:sz w:val="24"/>
          <w:szCs w:val="24"/>
        </w:rPr>
        <w:t xml:space="preserve">, ktoré súvisia s výkonom tejto činnosti: </w:t>
      </w:r>
    </w:p>
    <w:p w14:paraId="28E64153" w14:textId="29771636" w:rsidR="00777AAE" w:rsidRPr="00030FDC" w:rsidRDefault="00DE0D57" w:rsidP="004000DA">
      <w:pPr>
        <w:pStyle w:val="Odsekzoznamu"/>
        <w:numPr>
          <w:ilvl w:val="0"/>
          <w:numId w:val="108"/>
        </w:numPr>
        <w:spacing w:before="60" w:after="60"/>
        <w:contextualSpacing w:val="0"/>
        <w:jc w:val="both"/>
        <w:rPr>
          <w:rFonts w:ascii="Times New Roman" w:hAnsi="Times New Roman"/>
          <w:strike/>
          <w:sz w:val="24"/>
          <w:szCs w:val="24"/>
        </w:rPr>
      </w:pPr>
      <w:r w:rsidRPr="00A82A54">
        <w:rPr>
          <w:rFonts w:ascii="Times New Roman" w:hAnsi="Times New Roman"/>
          <w:sz w:val="24"/>
          <w:szCs w:val="24"/>
        </w:rPr>
        <w:t xml:space="preserve">interné riadenie projektu – napr. vypracovanie žiadostí o platbu, monitorovacích správ projektu, žiadostí o zmenu, finančné riadenie, </w:t>
      </w:r>
      <w:r w:rsidRPr="00030FDC">
        <w:rPr>
          <w:rFonts w:ascii="Times New Roman" w:hAnsi="Times New Roman"/>
          <w:sz w:val="24"/>
          <w:szCs w:val="24"/>
        </w:rPr>
        <w:t>zabezpečenie informovania a publicity</w:t>
      </w:r>
      <w:r w:rsidR="00D26A09">
        <w:rPr>
          <w:rStyle w:val="Odkaznapoznmkupodiarou"/>
          <w:rFonts w:ascii="Times New Roman" w:hAnsi="Times New Roman"/>
          <w:sz w:val="24"/>
          <w:szCs w:val="24"/>
        </w:rPr>
        <w:footnoteReference w:id="22"/>
      </w:r>
      <w:r w:rsidRPr="00030FDC">
        <w:rPr>
          <w:rFonts w:ascii="Times New Roman" w:hAnsi="Times New Roman"/>
          <w:sz w:val="24"/>
          <w:szCs w:val="24"/>
        </w:rPr>
        <w:t>;</w:t>
      </w:r>
    </w:p>
    <w:p w14:paraId="28E64154" w14:textId="77777777" w:rsidR="00714439" w:rsidRPr="00A94019" w:rsidRDefault="003010B0" w:rsidP="00191377">
      <w:pPr>
        <w:spacing w:before="240" w:after="60"/>
        <w:jc w:val="both"/>
        <w:rPr>
          <w:rFonts w:ascii="Times New Roman" w:hAnsi="Times New Roman"/>
          <w:b/>
          <w:sz w:val="24"/>
          <w:szCs w:val="24"/>
        </w:rPr>
      </w:pPr>
      <w:r w:rsidRPr="00A94019">
        <w:rPr>
          <w:rFonts w:ascii="Times New Roman" w:hAnsi="Times New Roman"/>
          <w:sz w:val="24"/>
          <w:szCs w:val="24"/>
        </w:rPr>
        <w:t xml:space="preserve">Oprávnené </w:t>
      </w:r>
      <w:r w:rsidR="00C01B2C" w:rsidRPr="000D45DE">
        <w:rPr>
          <w:rFonts w:ascii="Times New Roman" w:hAnsi="Times New Roman"/>
          <w:b/>
          <w:sz w:val="24"/>
          <w:szCs w:val="24"/>
        </w:rPr>
        <w:t>nepriame</w:t>
      </w:r>
      <w:r w:rsidR="000D45DE" w:rsidRPr="000D45DE">
        <w:rPr>
          <w:rFonts w:ascii="Times New Roman" w:hAnsi="Times New Roman"/>
          <w:b/>
          <w:sz w:val="24"/>
          <w:szCs w:val="24"/>
        </w:rPr>
        <w:t xml:space="preserve"> výdavky</w:t>
      </w:r>
      <w:r w:rsidR="00C01B2C" w:rsidRPr="00A94019">
        <w:rPr>
          <w:rFonts w:ascii="Times New Roman" w:hAnsi="Times New Roman"/>
          <w:sz w:val="24"/>
          <w:szCs w:val="24"/>
        </w:rPr>
        <w:t xml:space="preserve"> </w:t>
      </w:r>
      <w:r w:rsidR="00802C31" w:rsidRPr="00A94019">
        <w:rPr>
          <w:rFonts w:ascii="Times New Roman" w:hAnsi="Times New Roman"/>
          <w:sz w:val="24"/>
          <w:szCs w:val="24"/>
        </w:rPr>
        <w:t>zahŕňajú nižšie uveden</w:t>
      </w:r>
      <w:r w:rsidR="005F13F9" w:rsidRPr="00A94019">
        <w:rPr>
          <w:rFonts w:ascii="Times New Roman" w:hAnsi="Times New Roman"/>
          <w:sz w:val="24"/>
          <w:szCs w:val="24"/>
        </w:rPr>
        <w:t>é</w:t>
      </w:r>
      <w:r w:rsidR="00802C31" w:rsidRPr="00A94019">
        <w:rPr>
          <w:rFonts w:ascii="Times New Roman" w:hAnsi="Times New Roman"/>
          <w:sz w:val="24"/>
          <w:szCs w:val="24"/>
        </w:rPr>
        <w:t xml:space="preserve"> kategórie</w:t>
      </w:r>
      <w:r w:rsidR="00714439" w:rsidRPr="00A94019">
        <w:rPr>
          <w:rFonts w:ascii="Times New Roman" w:hAnsi="Times New Roman"/>
          <w:sz w:val="24"/>
          <w:szCs w:val="24"/>
        </w:rPr>
        <w:t>:</w:t>
      </w:r>
    </w:p>
    <w:p w14:paraId="28E64155" w14:textId="1F16D8A6" w:rsidR="00714439" w:rsidRPr="00712259" w:rsidRDefault="00714439" w:rsidP="009E3A3C">
      <w:pPr>
        <w:numPr>
          <w:ilvl w:val="0"/>
          <w:numId w:val="9"/>
        </w:numPr>
        <w:tabs>
          <w:tab w:val="num" w:pos="567"/>
        </w:tabs>
        <w:spacing w:before="60" w:after="60"/>
        <w:ind w:left="568" w:hanging="284"/>
        <w:jc w:val="both"/>
        <w:rPr>
          <w:rFonts w:ascii="Times New Roman" w:hAnsi="Times New Roman"/>
          <w:sz w:val="24"/>
          <w:szCs w:val="24"/>
        </w:rPr>
      </w:pPr>
      <w:r w:rsidRPr="00712259">
        <w:rPr>
          <w:rFonts w:ascii="Times New Roman" w:hAnsi="Times New Roman"/>
          <w:sz w:val="24"/>
          <w:szCs w:val="24"/>
          <w:u w:val="single"/>
        </w:rPr>
        <w:t xml:space="preserve">osobné výdavky </w:t>
      </w:r>
      <w:r w:rsidR="00474A35" w:rsidRPr="00712259">
        <w:rPr>
          <w:rFonts w:ascii="Times New Roman" w:hAnsi="Times New Roman"/>
          <w:sz w:val="24"/>
          <w:szCs w:val="24"/>
          <w:u w:val="single"/>
        </w:rPr>
        <w:t>žiadateľa/</w:t>
      </w:r>
      <w:r w:rsidRPr="00712259">
        <w:rPr>
          <w:rFonts w:ascii="Times New Roman" w:hAnsi="Times New Roman"/>
          <w:sz w:val="24"/>
          <w:szCs w:val="24"/>
          <w:u w:val="single"/>
        </w:rPr>
        <w:t>prijímateľa</w:t>
      </w:r>
      <w:r w:rsidR="00474A35" w:rsidRPr="00712259">
        <w:rPr>
          <w:rFonts w:ascii="Times New Roman" w:hAnsi="Times New Roman"/>
          <w:sz w:val="24"/>
          <w:szCs w:val="24"/>
        </w:rPr>
        <w:t>,</w:t>
      </w:r>
      <w:r w:rsidRPr="00712259">
        <w:rPr>
          <w:rFonts w:ascii="Times New Roman" w:hAnsi="Times New Roman"/>
          <w:sz w:val="24"/>
          <w:szCs w:val="24"/>
        </w:rPr>
        <w:t xml:space="preserve"> ktoré súvisia s výkonom </w:t>
      </w:r>
      <w:r w:rsidR="009F7DB0" w:rsidRPr="00712259">
        <w:rPr>
          <w:rFonts w:ascii="Times New Roman" w:hAnsi="Times New Roman"/>
          <w:sz w:val="24"/>
          <w:szCs w:val="24"/>
        </w:rPr>
        <w:t xml:space="preserve">tejto </w:t>
      </w:r>
      <w:r w:rsidRPr="00712259">
        <w:rPr>
          <w:rFonts w:ascii="Times New Roman" w:hAnsi="Times New Roman"/>
          <w:sz w:val="24"/>
          <w:szCs w:val="24"/>
        </w:rPr>
        <w:t>činnos</w:t>
      </w:r>
      <w:r w:rsidR="009F7DB0" w:rsidRPr="00712259">
        <w:rPr>
          <w:rFonts w:ascii="Times New Roman" w:hAnsi="Times New Roman"/>
          <w:sz w:val="24"/>
          <w:szCs w:val="24"/>
        </w:rPr>
        <w:t>ti</w:t>
      </w:r>
      <w:r w:rsidRPr="00712259">
        <w:rPr>
          <w:rFonts w:ascii="Times New Roman" w:hAnsi="Times New Roman"/>
          <w:sz w:val="24"/>
          <w:szCs w:val="24"/>
        </w:rPr>
        <w:t>:</w:t>
      </w:r>
      <w:r w:rsidR="00795319" w:rsidRPr="00712259">
        <w:rPr>
          <w:rFonts w:ascii="Times New Roman" w:hAnsi="Times New Roman"/>
          <w:sz w:val="24"/>
          <w:szCs w:val="24"/>
        </w:rPr>
        <w:t xml:space="preserve"> </w:t>
      </w:r>
    </w:p>
    <w:p w14:paraId="6CEF2491" w14:textId="77777777" w:rsidR="00DE0D57" w:rsidRPr="004000DA" w:rsidRDefault="00DE0D57" w:rsidP="004000DA">
      <w:pPr>
        <w:numPr>
          <w:ilvl w:val="1"/>
          <w:numId w:val="9"/>
        </w:numPr>
        <w:tabs>
          <w:tab w:val="clear" w:pos="1440"/>
        </w:tabs>
        <w:spacing w:after="0" w:line="240" w:lineRule="auto"/>
        <w:ind w:left="709" w:hanging="283"/>
        <w:jc w:val="both"/>
        <w:rPr>
          <w:rFonts w:ascii="Times New Roman" w:hAnsi="Times New Roman"/>
          <w:sz w:val="24"/>
          <w:szCs w:val="24"/>
        </w:rPr>
      </w:pPr>
      <w:r w:rsidRPr="004000DA">
        <w:rPr>
          <w:rFonts w:ascii="Times New Roman" w:hAnsi="Times New Roman"/>
          <w:sz w:val="24"/>
          <w:szCs w:val="24"/>
        </w:rPr>
        <w:t>prípravná fáza realizácie projektu (napr. príprava žiadosti o nenávratný finančný príspevok);</w:t>
      </w:r>
    </w:p>
    <w:p w14:paraId="28E64158" w14:textId="77777777" w:rsidR="00714439" w:rsidRPr="00712259" w:rsidRDefault="00414F70" w:rsidP="009E3A3C">
      <w:pPr>
        <w:numPr>
          <w:ilvl w:val="0"/>
          <w:numId w:val="9"/>
        </w:numPr>
        <w:spacing w:before="60" w:after="60"/>
        <w:ind w:left="567" w:hanging="283"/>
        <w:jc w:val="both"/>
        <w:rPr>
          <w:rFonts w:ascii="Times New Roman" w:hAnsi="Times New Roman"/>
          <w:sz w:val="24"/>
          <w:szCs w:val="24"/>
        </w:rPr>
      </w:pPr>
      <w:r w:rsidRPr="00712259">
        <w:rPr>
          <w:rFonts w:ascii="Times New Roman" w:hAnsi="Times New Roman"/>
          <w:sz w:val="24"/>
          <w:szCs w:val="24"/>
          <w:u w:val="single"/>
        </w:rPr>
        <w:t>v</w:t>
      </w:r>
      <w:r w:rsidR="00474A35" w:rsidRPr="00712259">
        <w:rPr>
          <w:rFonts w:ascii="Times New Roman" w:hAnsi="Times New Roman"/>
          <w:sz w:val="24"/>
          <w:szCs w:val="24"/>
          <w:u w:val="single"/>
        </w:rPr>
        <w:t>ýdavky na externé služby</w:t>
      </w:r>
      <w:r w:rsidR="00474A35" w:rsidRPr="00712259">
        <w:rPr>
          <w:rFonts w:ascii="Times New Roman" w:hAnsi="Times New Roman"/>
          <w:sz w:val="24"/>
          <w:szCs w:val="24"/>
        </w:rPr>
        <w:t xml:space="preserve"> (zabezpečené dodávateľským spôsobom</w:t>
      </w:r>
      <w:r w:rsidR="001513AA" w:rsidRPr="00712259">
        <w:rPr>
          <w:rFonts w:ascii="Times New Roman" w:hAnsi="Times New Roman"/>
          <w:sz w:val="24"/>
          <w:szCs w:val="24"/>
        </w:rPr>
        <w:t xml:space="preserve"> v prípade, že si ž</w:t>
      </w:r>
      <w:r w:rsidR="00AD493E" w:rsidRPr="00712259">
        <w:rPr>
          <w:rFonts w:ascii="Times New Roman" w:hAnsi="Times New Roman"/>
          <w:sz w:val="24"/>
          <w:szCs w:val="24"/>
        </w:rPr>
        <w:t xml:space="preserve">iadateľ/prijímateľ </w:t>
      </w:r>
      <w:r w:rsidR="001513AA" w:rsidRPr="00712259">
        <w:rPr>
          <w:rFonts w:ascii="Times New Roman" w:hAnsi="Times New Roman"/>
          <w:sz w:val="24"/>
          <w:szCs w:val="24"/>
        </w:rPr>
        <w:t xml:space="preserve">nebude </w:t>
      </w:r>
      <w:r w:rsidR="00AD493E" w:rsidRPr="00712259">
        <w:rPr>
          <w:rFonts w:ascii="Times New Roman" w:hAnsi="Times New Roman"/>
          <w:sz w:val="24"/>
          <w:szCs w:val="24"/>
        </w:rPr>
        <w:t>uplat</w:t>
      </w:r>
      <w:r w:rsidR="001513AA" w:rsidRPr="00712259">
        <w:rPr>
          <w:rFonts w:ascii="Times New Roman" w:hAnsi="Times New Roman"/>
          <w:sz w:val="24"/>
          <w:szCs w:val="24"/>
        </w:rPr>
        <w:t xml:space="preserve">ňovať </w:t>
      </w:r>
      <w:r w:rsidR="00AD493E" w:rsidRPr="00712259">
        <w:rPr>
          <w:rFonts w:ascii="Times New Roman" w:hAnsi="Times New Roman"/>
          <w:sz w:val="24"/>
          <w:szCs w:val="24"/>
        </w:rPr>
        <w:t>osobné výdavky</w:t>
      </w:r>
      <w:r w:rsidR="001513AA" w:rsidRPr="00712259">
        <w:rPr>
          <w:rFonts w:ascii="Times New Roman" w:hAnsi="Times New Roman"/>
          <w:sz w:val="24"/>
          <w:szCs w:val="24"/>
        </w:rPr>
        <w:t>)</w:t>
      </w:r>
      <w:r w:rsidR="00714439" w:rsidRPr="00712259">
        <w:rPr>
          <w:rFonts w:ascii="Times New Roman" w:hAnsi="Times New Roman"/>
          <w:sz w:val="24"/>
          <w:szCs w:val="24"/>
        </w:rPr>
        <w:t>:</w:t>
      </w:r>
    </w:p>
    <w:p w14:paraId="4A03A0A3" w14:textId="1537B2C4" w:rsidR="00FE2EC7" w:rsidRPr="004000DA" w:rsidRDefault="00714439" w:rsidP="004000DA">
      <w:pPr>
        <w:numPr>
          <w:ilvl w:val="1"/>
          <w:numId w:val="9"/>
        </w:numPr>
        <w:tabs>
          <w:tab w:val="clear" w:pos="1440"/>
        </w:tabs>
        <w:spacing w:after="0" w:line="240" w:lineRule="auto"/>
        <w:ind w:left="709" w:hanging="283"/>
        <w:jc w:val="both"/>
        <w:rPr>
          <w:rFonts w:ascii="Times New Roman" w:hAnsi="Times New Roman"/>
          <w:sz w:val="24"/>
          <w:szCs w:val="24"/>
        </w:rPr>
      </w:pPr>
      <w:r w:rsidRPr="00712259">
        <w:rPr>
          <w:rFonts w:ascii="Times New Roman" w:hAnsi="Times New Roman"/>
          <w:sz w:val="24"/>
          <w:szCs w:val="24"/>
        </w:rPr>
        <w:t>riadenie projektu</w:t>
      </w:r>
      <w:r w:rsidR="00A24740" w:rsidRPr="00712259">
        <w:rPr>
          <w:rStyle w:val="Odkaznapoznmkupodiarou"/>
          <w:rFonts w:ascii="Times New Roman" w:hAnsi="Times New Roman"/>
          <w:sz w:val="24"/>
          <w:szCs w:val="24"/>
        </w:rPr>
        <w:footnoteReference w:id="23"/>
      </w:r>
      <w:r w:rsidR="009A47D2" w:rsidRPr="00712259">
        <w:rPr>
          <w:rFonts w:ascii="Times New Roman" w:hAnsi="Times New Roman"/>
          <w:sz w:val="24"/>
          <w:szCs w:val="24"/>
        </w:rPr>
        <w:t>- externé</w:t>
      </w:r>
      <w:r w:rsidRPr="00712259">
        <w:rPr>
          <w:rFonts w:ascii="Times New Roman" w:hAnsi="Times New Roman"/>
          <w:sz w:val="24"/>
          <w:szCs w:val="24"/>
        </w:rPr>
        <w:t xml:space="preserve"> </w:t>
      </w:r>
      <w:r w:rsidR="00AD493E" w:rsidRPr="00712259">
        <w:rPr>
          <w:rFonts w:ascii="Times New Roman" w:hAnsi="Times New Roman"/>
          <w:sz w:val="24"/>
          <w:szCs w:val="24"/>
        </w:rPr>
        <w:t>vypracovanie žiadostí o platbu, monitorovacích správ projektu, žiadostí o zmenu, finančné riadenie</w:t>
      </w:r>
      <w:r w:rsidR="001513AA" w:rsidRPr="00712259">
        <w:rPr>
          <w:rFonts w:ascii="Times New Roman" w:hAnsi="Times New Roman"/>
          <w:sz w:val="24"/>
          <w:szCs w:val="24"/>
        </w:rPr>
        <w:t xml:space="preserve">, </w:t>
      </w:r>
      <w:r w:rsidRPr="00712259">
        <w:rPr>
          <w:rFonts w:ascii="Times New Roman" w:hAnsi="Times New Roman"/>
          <w:sz w:val="24"/>
          <w:szCs w:val="24"/>
        </w:rPr>
        <w:t xml:space="preserve">externé služby </w:t>
      </w:r>
      <w:r w:rsidR="000A2408" w:rsidRPr="00712259">
        <w:rPr>
          <w:rFonts w:ascii="Times New Roman" w:hAnsi="Times New Roman"/>
          <w:sz w:val="24"/>
          <w:szCs w:val="24"/>
        </w:rPr>
        <w:t>zabezpečujúce</w:t>
      </w:r>
      <w:r w:rsidR="00B3328F" w:rsidRPr="00712259">
        <w:rPr>
          <w:rFonts w:ascii="Times New Roman" w:hAnsi="Times New Roman"/>
          <w:sz w:val="24"/>
          <w:szCs w:val="24"/>
        </w:rPr>
        <w:t xml:space="preserve"> </w:t>
      </w:r>
      <w:r w:rsidRPr="00712259">
        <w:rPr>
          <w:rFonts w:ascii="Times New Roman" w:hAnsi="Times New Roman"/>
          <w:sz w:val="24"/>
          <w:szCs w:val="24"/>
        </w:rPr>
        <w:t>informovan</w:t>
      </w:r>
      <w:r w:rsidR="000A2408" w:rsidRPr="00712259">
        <w:rPr>
          <w:rFonts w:ascii="Times New Roman" w:hAnsi="Times New Roman"/>
          <w:sz w:val="24"/>
          <w:szCs w:val="24"/>
        </w:rPr>
        <w:t>ie</w:t>
      </w:r>
      <w:r w:rsidR="00055208" w:rsidRPr="00712259">
        <w:rPr>
          <w:rFonts w:ascii="Times New Roman" w:hAnsi="Times New Roman"/>
          <w:sz w:val="24"/>
          <w:szCs w:val="24"/>
        </w:rPr>
        <w:t xml:space="preserve"> a komunikáciu</w:t>
      </w:r>
      <w:r w:rsidRPr="00712259">
        <w:rPr>
          <w:rFonts w:ascii="Times New Roman" w:hAnsi="Times New Roman"/>
          <w:sz w:val="24"/>
          <w:szCs w:val="24"/>
        </w:rPr>
        <w:t xml:space="preserve"> </w:t>
      </w:r>
      <w:r w:rsidR="00FD55C7" w:rsidRPr="00712259">
        <w:rPr>
          <w:rFonts w:ascii="Times New Roman" w:hAnsi="Times New Roman"/>
          <w:sz w:val="24"/>
          <w:szCs w:val="24"/>
        </w:rPr>
        <w:t>o</w:t>
      </w:r>
      <w:r w:rsidR="00B305A7" w:rsidRPr="00712259">
        <w:rPr>
          <w:rFonts w:ascii="Times New Roman" w:hAnsi="Times New Roman"/>
          <w:sz w:val="24"/>
          <w:szCs w:val="24"/>
        </w:rPr>
        <w:t xml:space="preserve"> </w:t>
      </w:r>
      <w:r w:rsidR="00665AB3" w:rsidRPr="00712259">
        <w:rPr>
          <w:rFonts w:ascii="Times New Roman" w:hAnsi="Times New Roman"/>
          <w:sz w:val="24"/>
          <w:szCs w:val="24"/>
        </w:rPr>
        <w:t xml:space="preserve">podpore získanej z </w:t>
      </w:r>
      <w:r w:rsidR="0069090C" w:rsidRPr="00712259">
        <w:rPr>
          <w:rFonts w:ascii="Times New Roman" w:hAnsi="Times New Roman"/>
          <w:sz w:val="24"/>
          <w:szCs w:val="24"/>
        </w:rPr>
        <w:t>EŠIF</w:t>
      </w:r>
      <w:r w:rsidR="00665AB3" w:rsidRPr="00712259">
        <w:rPr>
          <w:rFonts w:ascii="Times New Roman" w:hAnsi="Times New Roman"/>
          <w:sz w:val="24"/>
          <w:szCs w:val="24"/>
        </w:rPr>
        <w:t xml:space="preserve"> na spolufinancovanie projektu</w:t>
      </w:r>
      <w:r w:rsidRPr="004000DA">
        <w:footnoteReference w:id="24"/>
      </w:r>
      <w:r w:rsidR="00712259">
        <w:rPr>
          <w:rFonts w:ascii="Times New Roman" w:hAnsi="Times New Roman"/>
          <w:sz w:val="24"/>
          <w:szCs w:val="24"/>
        </w:rPr>
        <w:t>,</w:t>
      </w:r>
      <w:r w:rsidR="00A047CB" w:rsidRPr="004000DA">
        <w:rPr>
          <w:rFonts w:ascii="Times New Roman" w:hAnsi="Times New Roman"/>
          <w:sz w:val="24"/>
          <w:szCs w:val="24"/>
          <w:vertAlign w:val="superscript"/>
        </w:rPr>
        <w:t xml:space="preserve"> </w:t>
      </w:r>
      <w:r w:rsidR="00A047CB" w:rsidRPr="00712259">
        <w:rPr>
          <w:rFonts w:ascii="Times New Roman" w:hAnsi="Times New Roman"/>
          <w:sz w:val="24"/>
          <w:szCs w:val="24"/>
        </w:rPr>
        <w:t>výdavky na</w:t>
      </w:r>
      <w:r w:rsidR="00540E8A" w:rsidRPr="00712259">
        <w:rPr>
          <w:rFonts w:ascii="Times New Roman" w:hAnsi="Times New Roman"/>
          <w:sz w:val="24"/>
          <w:szCs w:val="24"/>
        </w:rPr>
        <w:t> </w:t>
      </w:r>
      <w:r w:rsidR="00A047CB" w:rsidRPr="00712259">
        <w:rPr>
          <w:rFonts w:ascii="Times New Roman" w:hAnsi="Times New Roman"/>
          <w:sz w:val="24"/>
          <w:szCs w:val="24"/>
        </w:rPr>
        <w:t>zabezpečenie procesu verejného obstarávania</w:t>
      </w:r>
      <w:r w:rsidR="00DE0D57" w:rsidRPr="00712259">
        <w:rPr>
          <w:rFonts w:ascii="Times New Roman" w:hAnsi="Times New Roman"/>
          <w:sz w:val="24"/>
          <w:szCs w:val="24"/>
          <w:lang w:val="en-US"/>
        </w:rPr>
        <w:t>;</w:t>
      </w:r>
    </w:p>
    <w:p w14:paraId="6A543BC2" w14:textId="12329E01" w:rsidR="00FE2EC7" w:rsidRPr="00192DCC" w:rsidRDefault="00FE2EC7" w:rsidP="00FE2EC7">
      <w:pPr>
        <w:numPr>
          <w:ilvl w:val="0"/>
          <w:numId w:val="9"/>
        </w:numPr>
        <w:spacing w:before="60" w:after="60"/>
        <w:ind w:left="567" w:hanging="283"/>
        <w:jc w:val="both"/>
        <w:rPr>
          <w:rFonts w:ascii="Times New Roman" w:hAnsi="Times New Roman"/>
          <w:sz w:val="24"/>
          <w:szCs w:val="24"/>
        </w:rPr>
      </w:pPr>
      <w:r w:rsidRPr="004000DA">
        <w:rPr>
          <w:rFonts w:ascii="Times New Roman" w:hAnsi="Times New Roman"/>
          <w:sz w:val="24"/>
          <w:szCs w:val="24"/>
          <w:u w:val="single"/>
        </w:rPr>
        <w:t>ostatné</w:t>
      </w:r>
      <w:r>
        <w:rPr>
          <w:rFonts w:ascii="Times New Roman" w:hAnsi="Times New Roman"/>
          <w:sz w:val="24"/>
          <w:szCs w:val="24"/>
        </w:rPr>
        <w:t xml:space="preserve"> výdavky</w:t>
      </w:r>
      <w:r w:rsidRPr="00192DCC">
        <w:rPr>
          <w:rFonts w:ascii="Times New Roman" w:hAnsi="Times New Roman"/>
          <w:sz w:val="24"/>
          <w:szCs w:val="24"/>
          <w:lang w:val="en-US"/>
        </w:rPr>
        <w:t>;</w:t>
      </w:r>
    </w:p>
    <w:p w14:paraId="64926E82" w14:textId="0374BD06" w:rsidR="008006C2" w:rsidRPr="00712259" w:rsidRDefault="008006C2" w:rsidP="008006C2">
      <w:pPr>
        <w:numPr>
          <w:ilvl w:val="0"/>
          <w:numId w:val="9"/>
        </w:numPr>
        <w:spacing w:before="60" w:after="60"/>
        <w:ind w:left="567" w:hanging="283"/>
        <w:jc w:val="both"/>
        <w:rPr>
          <w:rFonts w:ascii="Times New Roman" w:hAnsi="Times New Roman"/>
          <w:sz w:val="24"/>
          <w:szCs w:val="24"/>
        </w:rPr>
      </w:pPr>
      <w:r w:rsidRPr="00712259">
        <w:rPr>
          <w:rFonts w:ascii="Times New Roman" w:hAnsi="Times New Roman"/>
          <w:sz w:val="24"/>
          <w:szCs w:val="24"/>
        </w:rPr>
        <w:t>v prípade ak žiadateľ/prijímateľ aplikuje paušálnu sadzbu na nepriame výdavky, vyššie uvedené sa na žiadateľa/prijímateľa nevzťahuje (t.</w:t>
      </w:r>
      <w:r w:rsidR="002F2A5E" w:rsidRPr="00712259">
        <w:rPr>
          <w:rFonts w:ascii="Times New Roman" w:hAnsi="Times New Roman"/>
          <w:sz w:val="24"/>
          <w:szCs w:val="24"/>
        </w:rPr>
        <w:t xml:space="preserve"> </w:t>
      </w:r>
      <w:r w:rsidRPr="00712259">
        <w:rPr>
          <w:rFonts w:ascii="Times New Roman" w:hAnsi="Times New Roman"/>
          <w:sz w:val="24"/>
          <w:szCs w:val="24"/>
        </w:rPr>
        <w:t>j. a),b),c))</w:t>
      </w:r>
      <w:r w:rsidR="006A4DE9" w:rsidRPr="00712259">
        <w:rPr>
          <w:rFonts w:ascii="Times New Roman" w:hAnsi="Times New Roman"/>
          <w:sz w:val="24"/>
          <w:szCs w:val="24"/>
        </w:rPr>
        <w:t xml:space="preserve"> a </w:t>
      </w:r>
      <w:r w:rsidRPr="00712259">
        <w:rPr>
          <w:rFonts w:ascii="Times New Roman" w:hAnsi="Times New Roman"/>
          <w:sz w:val="24"/>
          <w:szCs w:val="24"/>
        </w:rPr>
        <w:t>postupuje v zmysle MP CKO č. 6, príloha č. 1 (v aktuálnom znení).</w:t>
      </w:r>
    </w:p>
    <w:p w14:paraId="28E6415C" w14:textId="1E47B5E3" w:rsidR="00087148" w:rsidRPr="00921733" w:rsidRDefault="002B2630" w:rsidP="00A87902">
      <w:pPr>
        <w:spacing w:before="120" w:after="60"/>
        <w:jc w:val="both"/>
        <w:rPr>
          <w:rFonts w:ascii="Times New Roman" w:hAnsi="Times New Roman"/>
          <w:sz w:val="24"/>
          <w:szCs w:val="24"/>
        </w:rPr>
      </w:pPr>
      <w:r w:rsidRPr="00921733">
        <w:rPr>
          <w:rFonts w:ascii="Times New Roman" w:hAnsi="Times New Roman"/>
          <w:b/>
          <w:sz w:val="24"/>
          <w:szCs w:val="24"/>
        </w:rPr>
        <w:t>N</w:t>
      </w:r>
      <w:r w:rsidR="00087148" w:rsidRPr="00921733">
        <w:rPr>
          <w:rFonts w:ascii="Times New Roman" w:hAnsi="Times New Roman"/>
          <w:b/>
          <w:sz w:val="24"/>
          <w:szCs w:val="24"/>
        </w:rPr>
        <w:t>epriam</w:t>
      </w:r>
      <w:r w:rsidRPr="00921733">
        <w:rPr>
          <w:rFonts w:ascii="Times New Roman" w:hAnsi="Times New Roman"/>
          <w:b/>
          <w:sz w:val="24"/>
          <w:szCs w:val="24"/>
        </w:rPr>
        <w:t>e</w:t>
      </w:r>
      <w:r w:rsidR="00087148" w:rsidRPr="00921733">
        <w:rPr>
          <w:rFonts w:ascii="Times New Roman" w:hAnsi="Times New Roman"/>
          <w:b/>
          <w:sz w:val="24"/>
          <w:szCs w:val="24"/>
        </w:rPr>
        <w:t xml:space="preserve"> výdavk</w:t>
      </w:r>
      <w:r w:rsidRPr="00921733">
        <w:rPr>
          <w:rFonts w:ascii="Times New Roman" w:hAnsi="Times New Roman"/>
          <w:b/>
          <w:sz w:val="24"/>
          <w:szCs w:val="24"/>
        </w:rPr>
        <w:t>y</w:t>
      </w:r>
      <w:r w:rsidR="00087148" w:rsidRPr="00921733">
        <w:rPr>
          <w:rFonts w:ascii="Times New Roman" w:hAnsi="Times New Roman"/>
          <w:sz w:val="24"/>
          <w:szCs w:val="24"/>
        </w:rPr>
        <w:t xml:space="preserve"> </w:t>
      </w:r>
      <w:r w:rsidR="00087148" w:rsidRPr="00921733">
        <w:rPr>
          <w:rFonts w:ascii="Times New Roman" w:hAnsi="Times New Roman"/>
          <w:b/>
          <w:sz w:val="24"/>
          <w:szCs w:val="24"/>
        </w:rPr>
        <w:t>nesmú prekročiť s ohľadom na priame výdavky</w:t>
      </w:r>
      <w:r w:rsidR="00087148" w:rsidRPr="00921733">
        <w:rPr>
          <w:rFonts w:ascii="Times New Roman" w:hAnsi="Times New Roman"/>
          <w:sz w:val="24"/>
          <w:szCs w:val="24"/>
        </w:rPr>
        <w:t xml:space="preserve"> </w:t>
      </w:r>
      <w:r w:rsidR="00087148" w:rsidRPr="00921733">
        <w:rPr>
          <w:rFonts w:ascii="Times New Roman" w:hAnsi="Times New Roman"/>
          <w:b/>
          <w:sz w:val="24"/>
          <w:szCs w:val="24"/>
        </w:rPr>
        <w:t>projektu</w:t>
      </w:r>
      <w:r w:rsidR="00087148" w:rsidRPr="00921733">
        <w:rPr>
          <w:rFonts w:ascii="Times New Roman" w:hAnsi="Times New Roman"/>
          <w:sz w:val="24"/>
          <w:szCs w:val="24"/>
        </w:rPr>
        <w:t xml:space="preserve"> (výdavky hlavných aktivít)</w:t>
      </w:r>
      <w:r w:rsidRPr="00921733">
        <w:rPr>
          <w:rFonts w:ascii="Times New Roman" w:hAnsi="Times New Roman"/>
          <w:sz w:val="24"/>
          <w:szCs w:val="24"/>
        </w:rPr>
        <w:t xml:space="preserve"> </w:t>
      </w:r>
      <w:r w:rsidRPr="0014771F">
        <w:rPr>
          <w:rFonts w:ascii="Times New Roman" w:hAnsi="Times New Roman"/>
          <w:b/>
          <w:sz w:val="24"/>
          <w:szCs w:val="24"/>
        </w:rPr>
        <w:t>limit</w:t>
      </w:r>
      <w:r w:rsidR="009C1D84" w:rsidRPr="0014771F">
        <w:rPr>
          <w:rFonts w:ascii="Times New Roman" w:hAnsi="Times New Roman"/>
          <w:b/>
          <w:sz w:val="24"/>
          <w:szCs w:val="24"/>
        </w:rPr>
        <w:t>y</w:t>
      </w:r>
      <w:r w:rsidR="009C1D84" w:rsidRPr="0014771F">
        <w:rPr>
          <w:rFonts w:ascii="Times New Roman" w:hAnsi="Times New Roman"/>
          <w:sz w:val="24"/>
          <w:szCs w:val="24"/>
        </w:rPr>
        <w:t xml:space="preserve"> uvedené v </w:t>
      </w:r>
      <w:r w:rsidR="009C1D84" w:rsidRPr="0014771F">
        <w:rPr>
          <w:rFonts w:ascii="Times New Roman" w:hAnsi="Times New Roman"/>
          <w:i/>
          <w:sz w:val="24"/>
          <w:szCs w:val="24"/>
        </w:rPr>
        <w:t>Prílohe č. 2</w:t>
      </w:r>
      <w:r w:rsidR="009C1D84" w:rsidRPr="0014771F">
        <w:rPr>
          <w:rFonts w:ascii="Times New Roman" w:hAnsi="Times New Roman"/>
          <w:sz w:val="24"/>
          <w:szCs w:val="24"/>
        </w:rPr>
        <w:t xml:space="preserve"> </w:t>
      </w:r>
      <w:r w:rsidR="002052EE" w:rsidRPr="0014771F">
        <w:rPr>
          <w:rFonts w:ascii="Times New Roman" w:hAnsi="Times New Roman"/>
          <w:sz w:val="24"/>
          <w:szCs w:val="24"/>
        </w:rPr>
        <w:t xml:space="preserve">tejto </w:t>
      </w:r>
      <w:r w:rsidR="009C1D84" w:rsidRPr="0014771F">
        <w:rPr>
          <w:rFonts w:ascii="Times New Roman" w:hAnsi="Times New Roman"/>
          <w:sz w:val="24"/>
          <w:szCs w:val="24"/>
        </w:rPr>
        <w:t>príručky.</w:t>
      </w:r>
    </w:p>
    <w:p w14:paraId="24A42DB5" w14:textId="77777777" w:rsidR="00582F55" w:rsidRPr="003F7D71" w:rsidRDefault="00582F55" w:rsidP="00582F55">
      <w:pPr>
        <w:spacing w:after="0" w:line="240" w:lineRule="auto"/>
        <w:jc w:val="both"/>
        <w:rPr>
          <w:rFonts w:ascii="Times New Roman" w:hAnsi="Times New Roman"/>
          <w:sz w:val="24"/>
          <w:szCs w:val="24"/>
          <w:lang w:eastAsia="cs-CZ"/>
        </w:rPr>
      </w:pPr>
      <w:r w:rsidRPr="003F7D71">
        <w:rPr>
          <w:rFonts w:ascii="Times New Roman" w:hAnsi="Times New Roman"/>
          <w:sz w:val="24"/>
          <w:szCs w:val="24"/>
          <w:lang w:eastAsia="cs-CZ"/>
        </w:rPr>
        <w:t xml:space="preserve">Pri reálnom vykazovaní nepriamych výdavkov </w:t>
      </w:r>
      <w:r w:rsidRPr="003F7D71">
        <w:rPr>
          <w:rFonts w:ascii="Times New Roman" w:hAnsi="Times New Roman"/>
          <w:b/>
          <w:sz w:val="24"/>
          <w:szCs w:val="24"/>
          <w:lang w:eastAsia="cs-CZ"/>
        </w:rPr>
        <w:t>nie je možné zahrnúť výdavky na obstaranie akéhokoľvek dlhodobého hmotného/nehmotného majetku</w:t>
      </w:r>
      <w:r w:rsidRPr="003F7D71">
        <w:rPr>
          <w:rFonts w:ascii="Times New Roman" w:hAnsi="Times New Roman"/>
          <w:sz w:val="24"/>
          <w:szCs w:val="24"/>
          <w:lang w:eastAsia="cs-CZ"/>
        </w:rPr>
        <w:t xml:space="preserve"> (vrátane drobného dlhodobého hmotného/nehmotného majetku) do oprávnených výdavkov na podporné aktivity projektu.</w:t>
      </w:r>
    </w:p>
    <w:p w14:paraId="28E6415F" w14:textId="40B8EF02" w:rsidR="00C01B2C" w:rsidRPr="00921733" w:rsidRDefault="00C01B2C" w:rsidP="002C6D83">
      <w:pPr>
        <w:spacing w:before="60" w:after="60"/>
        <w:jc w:val="both"/>
        <w:rPr>
          <w:rFonts w:ascii="Times New Roman" w:hAnsi="Times New Roman"/>
          <w:sz w:val="24"/>
          <w:szCs w:val="24"/>
        </w:rPr>
      </w:pPr>
    </w:p>
    <w:p w14:paraId="28E64160" w14:textId="0D0BF0B5" w:rsidR="00B300F9" w:rsidRDefault="00C01B2C" w:rsidP="00921733">
      <w:pPr>
        <w:spacing w:before="60" w:after="60"/>
        <w:jc w:val="both"/>
        <w:rPr>
          <w:rFonts w:ascii="Times New Roman" w:hAnsi="Times New Roman"/>
          <w:bCs/>
          <w:sz w:val="24"/>
          <w:szCs w:val="24"/>
        </w:rPr>
      </w:pPr>
      <w:r w:rsidRPr="00921733">
        <w:rPr>
          <w:rFonts w:ascii="Times New Roman" w:hAnsi="Times New Roman"/>
          <w:sz w:val="24"/>
          <w:szCs w:val="24"/>
        </w:rPr>
        <w:lastRenderedPageBreak/>
        <w:t xml:space="preserve">Výdavky v projekte </w:t>
      </w:r>
      <w:r w:rsidR="00E61A75">
        <w:rPr>
          <w:rFonts w:ascii="Times New Roman" w:hAnsi="Times New Roman"/>
          <w:sz w:val="24"/>
          <w:szCs w:val="24"/>
        </w:rPr>
        <w:t xml:space="preserve">vychádzajú z </w:t>
      </w:r>
      <w:r w:rsidRPr="00921733">
        <w:rPr>
          <w:rFonts w:ascii="Times New Roman" w:hAnsi="Times New Roman"/>
          <w:i/>
          <w:sz w:val="24"/>
          <w:szCs w:val="24"/>
        </w:rPr>
        <w:t>MP CKO č. 4 k číselníku oprávnených výdavkov</w:t>
      </w:r>
      <w:r w:rsidRPr="00921733">
        <w:rPr>
          <w:rFonts w:ascii="Times New Roman" w:hAnsi="Times New Roman"/>
          <w:sz w:val="24"/>
          <w:szCs w:val="24"/>
        </w:rPr>
        <w:t xml:space="preserve"> </w:t>
      </w:r>
      <w:r w:rsidR="00AA2998" w:rsidRPr="00921733">
        <w:rPr>
          <w:rFonts w:ascii="Times New Roman" w:hAnsi="Times New Roman"/>
          <w:sz w:val="24"/>
          <w:szCs w:val="24"/>
        </w:rPr>
        <w:t>(</w:t>
      </w:r>
      <w:r w:rsidR="00BA0CA0">
        <w:rPr>
          <w:rFonts w:ascii="Times New Roman" w:hAnsi="Times New Roman"/>
          <w:i/>
          <w:sz w:val="24"/>
          <w:szCs w:val="24"/>
        </w:rPr>
        <w:t>v aktuálnom znení</w:t>
      </w:r>
      <w:r w:rsidR="00AA2998" w:rsidRPr="00921733">
        <w:rPr>
          <w:rFonts w:ascii="Times New Roman" w:hAnsi="Times New Roman"/>
          <w:sz w:val="24"/>
          <w:szCs w:val="24"/>
        </w:rPr>
        <w:t xml:space="preserve">) </w:t>
      </w:r>
      <w:r w:rsidRPr="00921733">
        <w:rPr>
          <w:rFonts w:ascii="Times New Roman" w:hAnsi="Times New Roman"/>
          <w:sz w:val="24"/>
          <w:szCs w:val="24"/>
        </w:rPr>
        <w:t>zverejnenom na webovom sídle</w:t>
      </w:r>
      <w:r w:rsidRPr="00921733">
        <w:rPr>
          <w:rFonts w:ascii="Times New Roman" w:hAnsi="Times New Roman"/>
          <w:bCs/>
          <w:sz w:val="24"/>
          <w:szCs w:val="24"/>
        </w:rPr>
        <w:t xml:space="preserve"> </w:t>
      </w:r>
      <w:hyperlink r:id="rId14" w:history="1">
        <w:r w:rsidRPr="00921733">
          <w:rPr>
            <w:rStyle w:val="Hypertextovprepojenie"/>
            <w:rFonts w:ascii="Times New Roman" w:hAnsi="Times New Roman"/>
            <w:bCs/>
            <w:sz w:val="24"/>
            <w:szCs w:val="24"/>
          </w:rPr>
          <w:t>http://www.partnerskadohoda.gov.sk/metodicke-pokyny-cko/</w:t>
        </w:r>
      </w:hyperlink>
      <w:r w:rsidRPr="00921733">
        <w:rPr>
          <w:rFonts w:ascii="Times New Roman" w:hAnsi="Times New Roman"/>
          <w:bCs/>
          <w:sz w:val="24"/>
          <w:szCs w:val="24"/>
        </w:rPr>
        <w:t>.</w:t>
      </w:r>
    </w:p>
    <w:p w14:paraId="28E6416F" w14:textId="77777777" w:rsidR="00905EC4" w:rsidRPr="00EA714F" w:rsidRDefault="00905EC4" w:rsidP="00CD54B0">
      <w:pPr>
        <w:pStyle w:val="Nadpis1"/>
        <w:numPr>
          <w:ilvl w:val="0"/>
          <w:numId w:val="78"/>
        </w:numPr>
        <w:spacing w:before="240" w:after="60"/>
        <w:ind w:left="567" w:hanging="567"/>
        <w:rPr>
          <w:rFonts w:ascii="Times New Roman" w:hAnsi="Times New Roman" w:cs="Times New Roman"/>
          <w:smallCaps/>
          <w:color w:val="984806" w:themeColor="accent6" w:themeShade="80"/>
          <w:sz w:val="30"/>
          <w:szCs w:val="30"/>
          <w:lang w:eastAsia="cs-CZ"/>
        </w:rPr>
      </w:pPr>
      <w:bookmarkStart w:id="8" w:name="_Toc459888808"/>
      <w:r w:rsidRPr="00EA714F">
        <w:rPr>
          <w:rFonts w:ascii="Times New Roman" w:hAnsi="Times New Roman" w:cs="Times New Roman"/>
          <w:smallCaps/>
          <w:color w:val="984806" w:themeColor="accent6" w:themeShade="80"/>
          <w:sz w:val="30"/>
          <w:szCs w:val="30"/>
          <w:lang w:eastAsia="cs-CZ"/>
        </w:rPr>
        <w:t>Pravidlá oprávnenosti pre najčastejšie sa vyskytujúce výdavk</w:t>
      </w:r>
      <w:r w:rsidR="0081080C" w:rsidRPr="00EA714F">
        <w:rPr>
          <w:rFonts w:ascii="Times New Roman" w:hAnsi="Times New Roman" w:cs="Times New Roman"/>
          <w:smallCaps/>
          <w:color w:val="984806" w:themeColor="accent6" w:themeShade="80"/>
          <w:sz w:val="30"/>
          <w:szCs w:val="30"/>
          <w:lang w:eastAsia="cs-CZ"/>
        </w:rPr>
        <w:t>y</w:t>
      </w:r>
      <w:bookmarkEnd w:id="8"/>
    </w:p>
    <w:p w14:paraId="28E64170" w14:textId="77777777" w:rsidR="00322F15" w:rsidRDefault="00935C40" w:rsidP="00F5072A">
      <w:pPr>
        <w:spacing w:before="120" w:after="60"/>
        <w:jc w:val="both"/>
        <w:rPr>
          <w:rFonts w:ascii="Times New Roman" w:hAnsi="Times New Roman"/>
          <w:sz w:val="24"/>
          <w:szCs w:val="24"/>
        </w:rPr>
      </w:pPr>
      <w:r w:rsidRPr="006965F7">
        <w:rPr>
          <w:rFonts w:ascii="Times New Roman" w:hAnsi="Times New Roman"/>
          <w:sz w:val="24"/>
          <w:szCs w:val="24"/>
        </w:rPr>
        <w:t xml:space="preserve">Nižšie uvedené </w:t>
      </w:r>
      <w:r w:rsidR="0098586A" w:rsidRPr="006965F7">
        <w:rPr>
          <w:rFonts w:ascii="Times New Roman" w:hAnsi="Times New Roman"/>
          <w:sz w:val="24"/>
          <w:szCs w:val="24"/>
        </w:rPr>
        <w:t xml:space="preserve">sú </w:t>
      </w:r>
      <w:r w:rsidRPr="006965F7">
        <w:rPr>
          <w:rFonts w:ascii="Times New Roman" w:hAnsi="Times New Roman"/>
          <w:sz w:val="24"/>
          <w:szCs w:val="24"/>
        </w:rPr>
        <w:t>špecifické pravidlá</w:t>
      </w:r>
      <w:r w:rsidR="0098586A" w:rsidRPr="006965F7">
        <w:rPr>
          <w:rFonts w:ascii="Times New Roman" w:hAnsi="Times New Roman"/>
          <w:sz w:val="24"/>
          <w:szCs w:val="24"/>
        </w:rPr>
        <w:t>,</w:t>
      </w:r>
      <w:r w:rsidRPr="006965F7">
        <w:rPr>
          <w:rFonts w:ascii="Times New Roman" w:hAnsi="Times New Roman"/>
          <w:sz w:val="24"/>
          <w:szCs w:val="24"/>
        </w:rPr>
        <w:t xml:space="preserve"> resp. podmienky</w:t>
      </w:r>
      <w:r w:rsidR="0098586A" w:rsidRPr="006965F7">
        <w:rPr>
          <w:rFonts w:ascii="Times New Roman" w:hAnsi="Times New Roman"/>
          <w:sz w:val="24"/>
          <w:szCs w:val="24"/>
        </w:rPr>
        <w:t xml:space="preserve"> oprávnenosti niektorých najčastejšie sa </w:t>
      </w:r>
      <w:r w:rsidR="0098586A" w:rsidRPr="0082038C">
        <w:rPr>
          <w:rFonts w:ascii="Times New Roman" w:hAnsi="Times New Roman"/>
          <w:sz w:val="24"/>
          <w:szCs w:val="24"/>
        </w:rPr>
        <w:t xml:space="preserve">vyskytujúcich </w:t>
      </w:r>
      <w:r w:rsidR="00E3765B" w:rsidRPr="0082038C">
        <w:rPr>
          <w:rFonts w:ascii="Times New Roman" w:hAnsi="Times New Roman"/>
          <w:sz w:val="24"/>
          <w:szCs w:val="24"/>
        </w:rPr>
        <w:t>typov</w:t>
      </w:r>
      <w:r w:rsidR="001E6C23">
        <w:rPr>
          <w:rFonts w:ascii="Times New Roman" w:hAnsi="Times New Roman"/>
          <w:sz w:val="24"/>
          <w:szCs w:val="24"/>
        </w:rPr>
        <w:t>, skupín</w:t>
      </w:r>
      <w:r w:rsidR="00C523E1" w:rsidRPr="0082038C">
        <w:rPr>
          <w:rFonts w:ascii="Times New Roman" w:hAnsi="Times New Roman"/>
          <w:sz w:val="24"/>
          <w:szCs w:val="24"/>
        </w:rPr>
        <w:t xml:space="preserve"> či tried oprávnených výdavkov</w:t>
      </w:r>
      <w:r w:rsidR="00E3765B" w:rsidRPr="0082038C">
        <w:rPr>
          <w:rFonts w:ascii="Times New Roman" w:hAnsi="Times New Roman"/>
          <w:sz w:val="24"/>
          <w:szCs w:val="24"/>
        </w:rPr>
        <w:t xml:space="preserve"> </w:t>
      </w:r>
      <w:r w:rsidR="00C40B7A">
        <w:rPr>
          <w:rFonts w:ascii="Times New Roman" w:hAnsi="Times New Roman"/>
          <w:sz w:val="24"/>
          <w:szCs w:val="24"/>
        </w:rPr>
        <w:t>OP</w:t>
      </w:r>
      <w:r w:rsidR="009711A0">
        <w:rPr>
          <w:rFonts w:ascii="Times New Roman" w:hAnsi="Times New Roman"/>
          <w:sz w:val="24"/>
          <w:szCs w:val="24"/>
        </w:rPr>
        <w:t xml:space="preserve"> </w:t>
      </w:r>
      <w:r w:rsidR="00C40B7A">
        <w:rPr>
          <w:rFonts w:ascii="Times New Roman" w:hAnsi="Times New Roman"/>
          <w:sz w:val="24"/>
          <w:szCs w:val="24"/>
        </w:rPr>
        <w:t>ĽZ</w:t>
      </w:r>
      <w:r w:rsidR="008D59B9">
        <w:rPr>
          <w:rFonts w:ascii="Times New Roman" w:hAnsi="Times New Roman"/>
          <w:sz w:val="24"/>
          <w:szCs w:val="24"/>
        </w:rPr>
        <w:t>.</w:t>
      </w:r>
      <w:r w:rsidR="0098586A" w:rsidRPr="006965F7">
        <w:rPr>
          <w:rFonts w:ascii="Times New Roman" w:hAnsi="Times New Roman"/>
          <w:sz w:val="24"/>
          <w:szCs w:val="24"/>
        </w:rPr>
        <w:t xml:space="preserve"> </w:t>
      </w:r>
      <w:r w:rsidR="00E7339E" w:rsidRPr="00072AD5">
        <w:rPr>
          <w:rFonts w:ascii="Times New Roman" w:hAnsi="Times New Roman"/>
          <w:b/>
          <w:sz w:val="24"/>
          <w:szCs w:val="24"/>
        </w:rPr>
        <w:t xml:space="preserve">Splnenie </w:t>
      </w:r>
      <w:r w:rsidR="00E7339E" w:rsidRPr="008D59B9">
        <w:rPr>
          <w:rFonts w:ascii="Times New Roman" w:hAnsi="Times New Roman"/>
          <w:b/>
          <w:sz w:val="24"/>
          <w:szCs w:val="24"/>
        </w:rPr>
        <w:t>podmienok uvedených pri jednotlivých výdavko</w:t>
      </w:r>
      <w:r w:rsidR="00C523E1" w:rsidRPr="008D59B9">
        <w:rPr>
          <w:rFonts w:ascii="Times New Roman" w:hAnsi="Times New Roman"/>
          <w:b/>
          <w:sz w:val="24"/>
          <w:szCs w:val="24"/>
        </w:rPr>
        <w:t>ch</w:t>
      </w:r>
      <w:r w:rsidR="00E7339E" w:rsidRPr="008D59B9">
        <w:rPr>
          <w:rFonts w:ascii="Times New Roman" w:hAnsi="Times New Roman"/>
          <w:b/>
          <w:sz w:val="24"/>
          <w:szCs w:val="24"/>
        </w:rPr>
        <w:t xml:space="preserve"> je predpokladom </w:t>
      </w:r>
      <w:r w:rsidR="00E7339E" w:rsidRPr="00072AD5">
        <w:rPr>
          <w:rFonts w:ascii="Times New Roman" w:hAnsi="Times New Roman"/>
          <w:b/>
          <w:sz w:val="24"/>
          <w:szCs w:val="24"/>
        </w:rPr>
        <w:t>pre</w:t>
      </w:r>
      <w:r w:rsidR="00DC3048">
        <w:rPr>
          <w:rFonts w:ascii="Times New Roman" w:hAnsi="Times New Roman"/>
          <w:b/>
          <w:sz w:val="24"/>
          <w:szCs w:val="24"/>
        </w:rPr>
        <w:t> </w:t>
      </w:r>
      <w:r w:rsidR="00C523E1" w:rsidRPr="00072AD5">
        <w:rPr>
          <w:rFonts w:ascii="Times New Roman" w:hAnsi="Times New Roman"/>
          <w:b/>
          <w:sz w:val="24"/>
          <w:szCs w:val="24"/>
        </w:rPr>
        <w:t>ich</w:t>
      </w:r>
      <w:r w:rsidR="00DC3048">
        <w:rPr>
          <w:rFonts w:ascii="Times New Roman" w:hAnsi="Times New Roman"/>
          <w:b/>
          <w:sz w:val="24"/>
          <w:szCs w:val="24"/>
        </w:rPr>
        <w:t> </w:t>
      </w:r>
      <w:r w:rsidR="00E7339E" w:rsidRPr="00072AD5">
        <w:rPr>
          <w:rFonts w:ascii="Times New Roman" w:hAnsi="Times New Roman"/>
          <w:b/>
          <w:sz w:val="24"/>
          <w:szCs w:val="24"/>
        </w:rPr>
        <w:t>oprávnenosť</w:t>
      </w:r>
      <w:r w:rsidR="00C523E1" w:rsidRPr="006965F7">
        <w:rPr>
          <w:rFonts w:ascii="Times New Roman" w:hAnsi="Times New Roman"/>
          <w:sz w:val="24"/>
          <w:szCs w:val="24"/>
        </w:rPr>
        <w:t>.</w:t>
      </w:r>
      <w:r w:rsidR="005E2314">
        <w:rPr>
          <w:rFonts w:ascii="Times New Roman" w:hAnsi="Times New Roman"/>
          <w:sz w:val="24"/>
          <w:szCs w:val="24"/>
        </w:rPr>
        <w:t xml:space="preserve"> </w:t>
      </w:r>
    </w:p>
    <w:p w14:paraId="28E64171" w14:textId="77777777" w:rsidR="00322F15" w:rsidRDefault="00322F15" w:rsidP="00D72FA8">
      <w:pPr>
        <w:shd w:val="clear" w:color="auto" w:fill="FBD4B4" w:themeFill="accent6" w:themeFillTint="66"/>
        <w:spacing w:before="60" w:after="60"/>
        <w:jc w:val="both"/>
        <w:rPr>
          <w:rFonts w:ascii="Times New Roman" w:hAnsi="Times New Roman"/>
          <w:b/>
          <w:sz w:val="24"/>
          <w:szCs w:val="24"/>
        </w:rPr>
      </w:pPr>
      <w:r w:rsidRPr="00322F15">
        <w:rPr>
          <w:rFonts w:ascii="Times New Roman" w:hAnsi="Times New Roman"/>
          <w:b/>
          <w:sz w:val="24"/>
          <w:szCs w:val="24"/>
        </w:rPr>
        <w:t xml:space="preserve">Poskytovateľ stanoví priamo vo výzve/vyzvaní podrobnejšie podmienky oprávnenosti v závislosti od  potrieb a zamerania výzvy/vyzvania pre naplnenie cieľov </w:t>
      </w:r>
      <w:r w:rsidR="00C40B7A">
        <w:rPr>
          <w:rFonts w:ascii="Times New Roman" w:hAnsi="Times New Roman"/>
          <w:b/>
          <w:sz w:val="24"/>
          <w:szCs w:val="24"/>
        </w:rPr>
        <w:t>OP</w:t>
      </w:r>
      <w:r w:rsidR="009711A0">
        <w:rPr>
          <w:rFonts w:ascii="Times New Roman" w:hAnsi="Times New Roman"/>
          <w:b/>
          <w:sz w:val="24"/>
          <w:szCs w:val="24"/>
        </w:rPr>
        <w:t xml:space="preserve"> </w:t>
      </w:r>
      <w:r w:rsidR="00C40B7A">
        <w:rPr>
          <w:rFonts w:ascii="Times New Roman" w:hAnsi="Times New Roman"/>
          <w:b/>
          <w:sz w:val="24"/>
          <w:szCs w:val="24"/>
        </w:rPr>
        <w:t>ĽZ</w:t>
      </w:r>
      <w:r w:rsidR="00297438">
        <w:rPr>
          <w:rFonts w:ascii="Times New Roman" w:hAnsi="Times New Roman"/>
          <w:b/>
          <w:sz w:val="24"/>
          <w:szCs w:val="24"/>
        </w:rPr>
        <w:t>.</w:t>
      </w:r>
    </w:p>
    <w:p w14:paraId="28E64172" w14:textId="77777777" w:rsidR="00BF176B" w:rsidRPr="00ED6D18" w:rsidRDefault="00BF176B" w:rsidP="00191377">
      <w:pPr>
        <w:pBdr>
          <w:top w:val="single" w:sz="4" w:space="1" w:color="auto"/>
          <w:left w:val="single" w:sz="4" w:space="4" w:color="auto"/>
          <w:bottom w:val="single" w:sz="4" w:space="1" w:color="auto"/>
          <w:right w:val="single" w:sz="4" w:space="4" w:color="auto"/>
        </w:pBdr>
        <w:shd w:val="clear" w:color="auto" w:fill="BFBFBF" w:themeFill="background1" w:themeFillShade="BF"/>
        <w:spacing w:before="360" w:after="360" w:line="240" w:lineRule="auto"/>
        <w:jc w:val="both"/>
        <w:rPr>
          <w:rFonts w:ascii="Times New Roman" w:hAnsi="Times New Roman"/>
          <w:b/>
          <w:sz w:val="26"/>
          <w:szCs w:val="26"/>
        </w:rPr>
      </w:pPr>
      <w:r w:rsidRPr="00ED6D18">
        <w:rPr>
          <w:rFonts w:ascii="Times New Roman" w:hAnsi="Times New Roman"/>
          <w:b/>
          <w:sz w:val="26"/>
          <w:szCs w:val="26"/>
        </w:rPr>
        <w:t>01 – Dlhodobý nehmotný majetok</w:t>
      </w:r>
    </w:p>
    <w:p w14:paraId="28E64173" w14:textId="77777777" w:rsidR="00B807A2" w:rsidRPr="006873EE" w:rsidRDefault="00B807A2" w:rsidP="00191377">
      <w:pPr>
        <w:spacing w:before="240" w:after="120" w:line="240" w:lineRule="auto"/>
        <w:jc w:val="both"/>
        <w:rPr>
          <w:rFonts w:ascii="Times New Roman" w:hAnsi="Times New Roman"/>
          <w:b/>
          <w:sz w:val="24"/>
          <w:szCs w:val="24"/>
        </w:rPr>
      </w:pPr>
      <w:r w:rsidRPr="006873EE">
        <w:rPr>
          <w:rFonts w:ascii="Times New Roman" w:hAnsi="Times New Roman"/>
          <w:b/>
          <w:sz w:val="24"/>
          <w:szCs w:val="24"/>
        </w:rPr>
        <w:t>Vecné vymedzenie</w:t>
      </w:r>
    </w:p>
    <w:p w14:paraId="28E64174" w14:textId="77777777" w:rsidR="00B807A2" w:rsidRPr="006873EE" w:rsidRDefault="00B807A2" w:rsidP="00A87902">
      <w:pPr>
        <w:spacing w:before="120" w:after="60"/>
        <w:jc w:val="both"/>
        <w:rPr>
          <w:rFonts w:ascii="Times New Roman" w:hAnsi="Times New Roman"/>
          <w:sz w:val="24"/>
          <w:szCs w:val="24"/>
        </w:rPr>
      </w:pPr>
      <w:r w:rsidRPr="006873EE">
        <w:rPr>
          <w:rFonts w:ascii="Times New Roman" w:hAnsi="Times New Roman"/>
          <w:sz w:val="24"/>
          <w:szCs w:val="24"/>
        </w:rPr>
        <w:t>Dlhodobým nehmotným majetkom</w:t>
      </w:r>
      <w:r w:rsidRPr="006873EE">
        <w:rPr>
          <w:rStyle w:val="Odkaznapoznmkupodiarou"/>
          <w:rFonts w:ascii="Times New Roman" w:hAnsi="Times New Roman"/>
          <w:sz w:val="24"/>
          <w:szCs w:val="24"/>
        </w:rPr>
        <w:footnoteReference w:id="25"/>
      </w:r>
      <w:r w:rsidRPr="006873EE">
        <w:rPr>
          <w:rFonts w:ascii="Times New Roman" w:hAnsi="Times New Roman"/>
          <w:sz w:val="24"/>
          <w:szCs w:val="24"/>
        </w:rPr>
        <w:t xml:space="preserve"> sú zložky majetku, ktorých ocenenie je </w:t>
      </w:r>
      <w:r w:rsidRPr="00BE292D">
        <w:rPr>
          <w:rFonts w:ascii="Times New Roman" w:hAnsi="Times New Roman"/>
          <w:b/>
          <w:sz w:val="24"/>
          <w:szCs w:val="24"/>
        </w:rPr>
        <w:t>vyššie ako suma</w:t>
      </w:r>
      <w:r w:rsidRPr="006873EE">
        <w:rPr>
          <w:rFonts w:ascii="Times New Roman" w:hAnsi="Times New Roman"/>
          <w:sz w:val="24"/>
          <w:szCs w:val="24"/>
        </w:rPr>
        <w:t xml:space="preserve"> </w:t>
      </w:r>
      <w:r w:rsidR="00436E70">
        <w:rPr>
          <w:rFonts w:ascii="Times New Roman" w:hAnsi="Times New Roman"/>
          <w:b/>
          <w:sz w:val="24"/>
          <w:szCs w:val="24"/>
        </w:rPr>
        <w:t xml:space="preserve">2 </w:t>
      </w:r>
      <w:r w:rsidRPr="00BE292D">
        <w:rPr>
          <w:rFonts w:ascii="Times New Roman" w:hAnsi="Times New Roman"/>
          <w:b/>
          <w:sz w:val="24"/>
          <w:szCs w:val="24"/>
        </w:rPr>
        <w:t>4</w:t>
      </w:r>
      <w:r w:rsidR="00436E70">
        <w:rPr>
          <w:rFonts w:ascii="Times New Roman" w:hAnsi="Times New Roman"/>
          <w:b/>
          <w:sz w:val="24"/>
          <w:szCs w:val="24"/>
        </w:rPr>
        <w:t>00</w:t>
      </w:r>
      <w:r w:rsidRPr="00BE292D">
        <w:rPr>
          <w:rFonts w:ascii="Times New Roman" w:hAnsi="Times New Roman"/>
          <w:b/>
          <w:sz w:val="24"/>
          <w:szCs w:val="24"/>
        </w:rPr>
        <w:t xml:space="preserve"> EUR</w:t>
      </w:r>
      <w:r w:rsidRPr="00BE292D">
        <w:rPr>
          <w:rStyle w:val="Odkaznapoznmkupodiarou"/>
          <w:rFonts w:ascii="Times New Roman" w:hAnsi="Times New Roman"/>
          <w:sz w:val="24"/>
          <w:szCs w:val="24"/>
        </w:rPr>
        <w:footnoteReference w:id="26"/>
      </w:r>
      <w:r w:rsidRPr="006873EE">
        <w:rPr>
          <w:rFonts w:ascii="Times New Roman" w:hAnsi="Times New Roman"/>
          <w:sz w:val="24"/>
          <w:szCs w:val="24"/>
        </w:rPr>
        <w:t xml:space="preserve"> a doba použiteľnosti </w:t>
      </w:r>
      <w:r w:rsidRPr="00A00349">
        <w:rPr>
          <w:rFonts w:ascii="Times New Roman" w:hAnsi="Times New Roman"/>
          <w:b/>
          <w:sz w:val="24"/>
          <w:szCs w:val="24"/>
        </w:rPr>
        <w:t xml:space="preserve">dlhšia ako </w:t>
      </w:r>
      <w:r w:rsidR="00A00349">
        <w:rPr>
          <w:rFonts w:ascii="Times New Roman" w:hAnsi="Times New Roman"/>
          <w:b/>
          <w:sz w:val="24"/>
          <w:szCs w:val="24"/>
        </w:rPr>
        <w:t>1</w:t>
      </w:r>
      <w:r w:rsidRPr="00A00349">
        <w:rPr>
          <w:rFonts w:ascii="Times New Roman" w:hAnsi="Times New Roman"/>
          <w:b/>
          <w:sz w:val="24"/>
          <w:szCs w:val="24"/>
        </w:rPr>
        <w:t xml:space="preserve"> rok</w:t>
      </w:r>
      <w:r w:rsidRPr="006873EE">
        <w:rPr>
          <w:rFonts w:ascii="Times New Roman" w:hAnsi="Times New Roman"/>
          <w:sz w:val="24"/>
          <w:szCs w:val="24"/>
        </w:rPr>
        <w:t>. Nehmotný majetok, ktorého ocenenie sa rovná tejto sume alebo je nižšie, možno zaradiť (</w:t>
      </w:r>
      <w:r w:rsidRPr="006873EE">
        <w:rPr>
          <w:rFonts w:ascii="Times New Roman" w:hAnsi="Times New Roman"/>
          <w:sz w:val="24"/>
          <w:szCs w:val="24"/>
          <w:u w:val="single"/>
        </w:rPr>
        <w:t>podľa rozhodnutia účtovnej jednotky - prijímateľa</w:t>
      </w:r>
      <w:r w:rsidRPr="006873EE">
        <w:rPr>
          <w:rFonts w:ascii="Times New Roman" w:hAnsi="Times New Roman"/>
          <w:sz w:val="24"/>
          <w:szCs w:val="24"/>
        </w:rPr>
        <w:t xml:space="preserve">) do dlhodobého nehmotného majetku, ak doba použiteľnosti tohto majetku </w:t>
      </w:r>
      <w:r w:rsidRPr="00BE292D">
        <w:rPr>
          <w:rFonts w:ascii="Times New Roman" w:hAnsi="Times New Roman"/>
          <w:b/>
          <w:sz w:val="24"/>
          <w:szCs w:val="24"/>
        </w:rPr>
        <w:t xml:space="preserve">je dlhšia ako </w:t>
      </w:r>
      <w:r w:rsidR="00FC3FDB">
        <w:rPr>
          <w:rFonts w:ascii="Times New Roman" w:hAnsi="Times New Roman"/>
          <w:b/>
          <w:sz w:val="24"/>
          <w:szCs w:val="24"/>
        </w:rPr>
        <w:t>1</w:t>
      </w:r>
      <w:r w:rsidRPr="00BE292D">
        <w:rPr>
          <w:rFonts w:ascii="Times New Roman" w:hAnsi="Times New Roman"/>
          <w:b/>
          <w:sz w:val="24"/>
          <w:szCs w:val="24"/>
        </w:rPr>
        <w:t xml:space="preserve"> rok</w:t>
      </w:r>
      <w:r w:rsidRPr="006873EE">
        <w:rPr>
          <w:rFonts w:ascii="Times New Roman" w:hAnsi="Times New Roman"/>
          <w:sz w:val="24"/>
          <w:szCs w:val="24"/>
        </w:rPr>
        <w:t>.</w:t>
      </w:r>
    </w:p>
    <w:p w14:paraId="28E64175" w14:textId="77777777" w:rsidR="0037239A" w:rsidRPr="0037239A" w:rsidRDefault="0037239A" w:rsidP="0037239A">
      <w:pPr>
        <w:pStyle w:val="Default"/>
        <w:pBdr>
          <w:top w:val="single" w:sz="4" w:space="1" w:color="auto"/>
          <w:left w:val="single" w:sz="4" w:space="3" w:color="auto"/>
          <w:bottom w:val="single" w:sz="4" w:space="1" w:color="auto"/>
          <w:right w:val="single" w:sz="4" w:space="4" w:color="auto"/>
        </w:pBdr>
        <w:shd w:val="clear" w:color="auto" w:fill="FBD4B4" w:themeFill="accent6" w:themeFillTint="66"/>
        <w:spacing w:before="120" w:after="120" w:line="252" w:lineRule="auto"/>
        <w:jc w:val="both"/>
        <w:rPr>
          <w:bCs/>
        </w:rPr>
      </w:pPr>
      <w:r>
        <w:rPr>
          <w:b/>
          <w:bCs/>
          <w:i/>
        </w:rPr>
        <w:t>D</w:t>
      </w:r>
      <w:r w:rsidRPr="0054151F">
        <w:rPr>
          <w:b/>
          <w:bCs/>
          <w:i/>
        </w:rPr>
        <w:t>ôležité upozornenie:</w:t>
      </w:r>
      <w:r w:rsidRPr="0054151F">
        <w:rPr>
          <w:bCs/>
        </w:rPr>
        <w:t xml:space="preserve"> </w:t>
      </w:r>
      <w:r w:rsidRPr="006873EE">
        <w:t xml:space="preserve">Nehmotný majetok, ktorého ocenenie sa </w:t>
      </w:r>
      <w:r>
        <w:rPr>
          <w:b/>
        </w:rPr>
        <w:t>rovná sume 2 400</w:t>
      </w:r>
      <w:r w:rsidRPr="00BE292D">
        <w:rPr>
          <w:b/>
        </w:rPr>
        <w:t xml:space="preserve"> EUR</w:t>
      </w:r>
      <w:r w:rsidRPr="00BE292D">
        <w:rPr>
          <w:rStyle w:val="Odkaznapoznmkupodiarou"/>
          <w:b/>
        </w:rPr>
        <w:footnoteReference w:id="27"/>
      </w:r>
      <w:r w:rsidRPr="00BE292D">
        <w:rPr>
          <w:b/>
        </w:rPr>
        <w:t xml:space="preserve"> alebo je nižšie</w:t>
      </w:r>
      <w:r w:rsidRPr="006873EE">
        <w:t xml:space="preserve">, s dobou použiteľnosti </w:t>
      </w:r>
      <w:r w:rsidRPr="00BE292D">
        <w:rPr>
          <w:b/>
        </w:rPr>
        <w:t xml:space="preserve">dlhšou ako </w:t>
      </w:r>
      <w:r>
        <w:rPr>
          <w:b/>
        </w:rPr>
        <w:t>1</w:t>
      </w:r>
      <w:r w:rsidRPr="00BE292D">
        <w:rPr>
          <w:b/>
        </w:rPr>
        <w:t xml:space="preserve"> rok</w:t>
      </w:r>
      <w:r w:rsidRPr="006873EE">
        <w:t xml:space="preserve">, ktorý nebol zaradený do dlhodobého nehmotného majetku, sa vykazuje v triede oprávnených výdavkov </w:t>
      </w:r>
      <w:r w:rsidRPr="00BE292D">
        <w:rPr>
          <w:b/>
          <w:bdr w:val="single" w:sz="4" w:space="0" w:color="auto"/>
        </w:rPr>
        <w:t>51 - Služby</w:t>
      </w:r>
      <w:r>
        <w:t>.</w:t>
      </w:r>
    </w:p>
    <w:p w14:paraId="28E64176" w14:textId="77777777" w:rsidR="00B807A2" w:rsidRPr="006873EE" w:rsidRDefault="00B807A2" w:rsidP="00A87902">
      <w:pPr>
        <w:spacing w:before="120" w:after="60"/>
        <w:jc w:val="both"/>
        <w:rPr>
          <w:rFonts w:ascii="Times New Roman" w:hAnsi="Times New Roman"/>
          <w:sz w:val="24"/>
          <w:szCs w:val="24"/>
        </w:rPr>
      </w:pPr>
      <w:r w:rsidRPr="006873EE">
        <w:rPr>
          <w:rFonts w:ascii="Times New Roman" w:hAnsi="Times New Roman"/>
          <w:sz w:val="24"/>
          <w:szCs w:val="24"/>
        </w:rPr>
        <w:t xml:space="preserve">Do </w:t>
      </w:r>
      <w:r>
        <w:rPr>
          <w:rFonts w:ascii="Times New Roman" w:hAnsi="Times New Roman"/>
          <w:sz w:val="24"/>
          <w:szCs w:val="24"/>
        </w:rPr>
        <w:t xml:space="preserve">tejto </w:t>
      </w:r>
      <w:r w:rsidRPr="006873EE">
        <w:rPr>
          <w:rFonts w:ascii="Times New Roman" w:hAnsi="Times New Roman"/>
          <w:sz w:val="24"/>
          <w:szCs w:val="24"/>
        </w:rPr>
        <w:t>triedy oprávnených výdavkov sa zaraďujú najmä nehmotné výsledky z vývojovej a</w:t>
      </w:r>
      <w:r w:rsidR="00191377">
        <w:t> </w:t>
      </w:r>
      <w:r w:rsidRPr="006873EE">
        <w:rPr>
          <w:rFonts w:ascii="Times New Roman" w:hAnsi="Times New Roman"/>
          <w:sz w:val="24"/>
          <w:szCs w:val="24"/>
        </w:rPr>
        <w:t>obdobnej činnosti, softvér, oceniteľné práva.</w:t>
      </w:r>
    </w:p>
    <w:p w14:paraId="28E64177" w14:textId="77777777" w:rsidR="008D59B9" w:rsidRDefault="008D59B9" w:rsidP="00191377">
      <w:pPr>
        <w:pBdr>
          <w:top w:val="single" w:sz="4" w:space="1" w:color="auto"/>
          <w:left w:val="single" w:sz="4" w:space="4" w:color="auto"/>
          <w:bottom w:val="single" w:sz="4" w:space="1" w:color="auto"/>
          <w:right w:val="single" w:sz="4" w:space="4" w:color="auto"/>
        </w:pBdr>
        <w:shd w:val="clear" w:color="auto" w:fill="BFBFBF" w:themeFill="background1" w:themeFillShade="BF"/>
        <w:spacing w:before="360" w:after="360" w:line="240" w:lineRule="auto"/>
        <w:jc w:val="both"/>
        <w:rPr>
          <w:rFonts w:ascii="Times New Roman" w:hAnsi="Times New Roman"/>
          <w:sz w:val="24"/>
          <w:szCs w:val="24"/>
        </w:rPr>
      </w:pPr>
      <w:r>
        <w:rPr>
          <w:rFonts w:ascii="Times New Roman" w:hAnsi="Times New Roman"/>
          <w:b/>
          <w:sz w:val="24"/>
          <w:szCs w:val="24"/>
        </w:rPr>
        <w:t xml:space="preserve">013 </w:t>
      </w:r>
      <w:r w:rsidR="002E07CC">
        <w:rPr>
          <w:rFonts w:ascii="Times New Roman" w:hAnsi="Times New Roman"/>
          <w:b/>
          <w:sz w:val="24"/>
          <w:szCs w:val="24"/>
        </w:rPr>
        <w:t xml:space="preserve">- </w:t>
      </w:r>
      <w:r w:rsidRPr="00191377">
        <w:rPr>
          <w:rFonts w:ascii="Times New Roman" w:hAnsi="Times New Roman"/>
          <w:b/>
          <w:sz w:val="26"/>
          <w:szCs w:val="26"/>
        </w:rPr>
        <w:t>Softvér</w:t>
      </w:r>
    </w:p>
    <w:p w14:paraId="28E64178" w14:textId="77777777" w:rsidR="008D59B9" w:rsidRPr="0082038C" w:rsidRDefault="008D59B9" w:rsidP="0003029C">
      <w:pPr>
        <w:pStyle w:val="SRKNorm"/>
        <w:spacing w:before="120" w:after="60" w:line="276" w:lineRule="auto"/>
        <w:contextualSpacing w:val="0"/>
      </w:pPr>
      <w:r w:rsidRPr="0082038C">
        <w:t xml:space="preserve">Výdavky na nákup </w:t>
      </w:r>
      <w:r w:rsidR="00AF5D30">
        <w:t>softvéru bez ohľadu na to, či je alebo nie je predmetom autorských práv s</w:t>
      </w:r>
      <w:r w:rsidRPr="0082038C">
        <w:t>ú</w:t>
      </w:r>
      <w:r w:rsidR="002E07CC">
        <w:t> </w:t>
      </w:r>
      <w:r w:rsidRPr="0082038C">
        <w:t xml:space="preserve">oprávnenými výdavkami v prípade, že </w:t>
      </w:r>
      <w:r w:rsidR="002E07CC" w:rsidRPr="002E07CC">
        <w:t xml:space="preserve">jeho obstarávacia cena/vlastné náklady je </w:t>
      </w:r>
      <w:r w:rsidR="002E07CC" w:rsidRPr="00A340B7">
        <w:rPr>
          <w:b/>
        </w:rPr>
        <w:t>vyšš</w:t>
      </w:r>
      <w:r w:rsidR="001E6C23">
        <w:rPr>
          <w:b/>
        </w:rPr>
        <w:t xml:space="preserve">ia ako 2 400 </w:t>
      </w:r>
      <w:r w:rsidR="00F70766">
        <w:rPr>
          <w:b/>
        </w:rPr>
        <w:t>EUR</w:t>
      </w:r>
      <w:r w:rsidR="002E07CC" w:rsidRPr="002E07CC">
        <w:t xml:space="preserve"> a doba použiteľnosti (prevádzkovo-technické funkcie) je </w:t>
      </w:r>
      <w:r w:rsidR="002E07CC" w:rsidRPr="00A340B7">
        <w:rPr>
          <w:b/>
        </w:rPr>
        <w:t>dlhšia ako 1 rok</w:t>
      </w:r>
      <w:r w:rsidR="00621BC4">
        <w:t xml:space="preserve">, </w:t>
      </w:r>
      <w:r w:rsidRPr="0082038C">
        <w:t>nákup je</w:t>
      </w:r>
      <w:r w:rsidR="00621BC4">
        <w:t> </w:t>
      </w:r>
      <w:r w:rsidRPr="0082038C">
        <w:t>nevyhnutný pre splnenie cieľov projektu a</w:t>
      </w:r>
      <w:r w:rsidR="002E07CC">
        <w:t> </w:t>
      </w:r>
      <w:r w:rsidRPr="0082038C">
        <w:t>sú splnené nasledujúce podmienky:</w:t>
      </w:r>
    </w:p>
    <w:p w14:paraId="28E64179" w14:textId="77777777" w:rsidR="002E07CC" w:rsidRPr="002E07CC" w:rsidRDefault="002E07CC" w:rsidP="00C57592">
      <w:pPr>
        <w:pStyle w:val="Odsekzoznamu"/>
        <w:numPr>
          <w:ilvl w:val="0"/>
          <w:numId w:val="24"/>
        </w:numPr>
        <w:spacing w:before="120" w:after="60"/>
        <w:ind w:left="568" w:hanging="284"/>
        <w:jc w:val="both"/>
        <w:rPr>
          <w:rFonts w:ascii="Times New Roman" w:hAnsi="Times New Roman"/>
          <w:sz w:val="24"/>
          <w:szCs w:val="24"/>
        </w:rPr>
      </w:pPr>
      <w:r w:rsidRPr="002E07CC">
        <w:rPr>
          <w:rFonts w:ascii="Times New Roman" w:hAnsi="Times New Roman"/>
          <w:sz w:val="24"/>
          <w:szCs w:val="24"/>
        </w:rPr>
        <w:t>kúpený samostatne, a nie je súčasťou dodávky hardvéru a jeho ocenenia</w:t>
      </w:r>
      <w:r w:rsidR="00436E70">
        <w:rPr>
          <w:rFonts w:ascii="Times New Roman" w:hAnsi="Times New Roman"/>
          <w:sz w:val="24"/>
          <w:szCs w:val="24"/>
        </w:rPr>
        <w:t>,</w:t>
      </w:r>
      <w:r w:rsidR="00CF1714">
        <w:rPr>
          <w:rFonts w:ascii="Times New Roman" w:hAnsi="Times New Roman"/>
          <w:sz w:val="24"/>
          <w:szCs w:val="24"/>
        </w:rPr>
        <w:t xml:space="preserve"> alebo</w:t>
      </w:r>
    </w:p>
    <w:p w14:paraId="28E6417A" w14:textId="77777777" w:rsidR="002E07CC" w:rsidRDefault="00621BC4" w:rsidP="00C57592">
      <w:pPr>
        <w:pStyle w:val="Odsekzoznamu"/>
        <w:numPr>
          <w:ilvl w:val="0"/>
          <w:numId w:val="24"/>
        </w:numPr>
        <w:spacing w:before="120" w:after="60"/>
        <w:ind w:left="568" w:hanging="284"/>
        <w:jc w:val="both"/>
        <w:rPr>
          <w:rFonts w:ascii="Times New Roman" w:hAnsi="Times New Roman"/>
          <w:sz w:val="24"/>
          <w:szCs w:val="24"/>
        </w:rPr>
      </w:pPr>
      <w:r>
        <w:rPr>
          <w:rFonts w:ascii="Times New Roman" w:hAnsi="Times New Roman"/>
          <w:sz w:val="24"/>
          <w:szCs w:val="24"/>
        </w:rPr>
        <w:t xml:space="preserve">bol </w:t>
      </w:r>
      <w:r w:rsidR="002E07CC" w:rsidRPr="002E07CC">
        <w:rPr>
          <w:rFonts w:ascii="Times New Roman" w:hAnsi="Times New Roman"/>
          <w:sz w:val="24"/>
          <w:szCs w:val="24"/>
        </w:rPr>
        <w:t>vytvorený vlastnou činnosťou za účelom používania pre potreby prijímateľa alebo na</w:t>
      </w:r>
      <w:r w:rsidR="00EA7D63">
        <w:rPr>
          <w:rFonts w:ascii="Times New Roman" w:hAnsi="Times New Roman"/>
          <w:sz w:val="24"/>
          <w:szCs w:val="24"/>
        </w:rPr>
        <w:t> </w:t>
      </w:r>
      <w:r w:rsidR="002E07CC" w:rsidRPr="002E07CC">
        <w:rPr>
          <w:rFonts w:ascii="Times New Roman" w:hAnsi="Times New Roman"/>
          <w:sz w:val="24"/>
          <w:szCs w:val="24"/>
        </w:rPr>
        <w:t>účely obchodovania s ním, ak nejde o softvér na zákazku alebo o súčasť dodávky hardvéru</w:t>
      </w:r>
      <w:r>
        <w:rPr>
          <w:rFonts w:ascii="Times New Roman" w:hAnsi="Times New Roman"/>
          <w:sz w:val="24"/>
          <w:szCs w:val="24"/>
        </w:rPr>
        <w:t>.</w:t>
      </w:r>
    </w:p>
    <w:p w14:paraId="28E6417B" w14:textId="77777777" w:rsidR="00D17687" w:rsidRPr="002E07CC" w:rsidRDefault="00D17687" w:rsidP="00D17687">
      <w:pPr>
        <w:pStyle w:val="Odsekzoznamu"/>
        <w:spacing w:before="120" w:after="60"/>
        <w:ind w:left="568"/>
        <w:jc w:val="both"/>
        <w:rPr>
          <w:rFonts w:ascii="Times New Roman" w:hAnsi="Times New Roman"/>
          <w:sz w:val="24"/>
          <w:szCs w:val="24"/>
        </w:rPr>
      </w:pPr>
    </w:p>
    <w:p w14:paraId="28E6417C" w14:textId="77777777" w:rsidR="0037239A" w:rsidRPr="0037239A" w:rsidRDefault="0037239A" w:rsidP="0037239A">
      <w:pPr>
        <w:pStyle w:val="Default"/>
        <w:pBdr>
          <w:top w:val="single" w:sz="4" w:space="1" w:color="auto"/>
          <w:left w:val="single" w:sz="4" w:space="3" w:color="auto"/>
          <w:bottom w:val="single" w:sz="4" w:space="1" w:color="auto"/>
          <w:right w:val="single" w:sz="4" w:space="4" w:color="auto"/>
        </w:pBdr>
        <w:shd w:val="clear" w:color="auto" w:fill="FBD4B4" w:themeFill="accent6" w:themeFillTint="66"/>
        <w:spacing w:before="120" w:after="120" w:line="252" w:lineRule="auto"/>
        <w:jc w:val="both"/>
        <w:rPr>
          <w:bCs/>
        </w:rPr>
      </w:pPr>
      <w:r>
        <w:rPr>
          <w:b/>
          <w:bCs/>
          <w:i/>
        </w:rPr>
        <w:lastRenderedPageBreak/>
        <w:t>D</w:t>
      </w:r>
      <w:r w:rsidRPr="0054151F">
        <w:rPr>
          <w:b/>
          <w:bCs/>
          <w:i/>
        </w:rPr>
        <w:t>ôležité upozornenie:</w:t>
      </w:r>
      <w:r w:rsidRPr="0054151F">
        <w:rPr>
          <w:bCs/>
        </w:rPr>
        <w:t xml:space="preserve"> </w:t>
      </w:r>
      <w:r w:rsidRPr="0037239A">
        <w:rPr>
          <w:shd w:val="clear" w:color="auto" w:fill="FBD4B4" w:themeFill="accent6" w:themeFillTint="66"/>
        </w:rPr>
        <w:t>Ak softvér nespĺňa uvedené podmienky, eviduje sa v skupine 518 – Ostatné služby</w:t>
      </w:r>
      <w:r>
        <w:t>.</w:t>
      </w:r>
    </w:p>
    <w:p w14:paraId="28E6417D" w14:textId="77777777" w:rsidR="00477514" w:rsidRPr="00D72FA8" w:rsidRDefault="00477514" w:rsidP="00477514">
      <w:pPr>
        <w:pStyle w:val="Zoznamsodrkami"/>
        <w:spacing w:before="240" w:after="60" w:line="276" w:lineRule="auto"/>
        <w:rPr>
          <w:b/>
          <w:sz w:val="24"/>
          <w:szCs w:val="24"/>
        </w:rPr>
      </w:pPr>
      <w:r w:rsidRPr="00D72FA8">
        <w:rPr>
          <w:b/>
          <w:i/>
          <w:sz w:val="24"/>
          <w:szCs w:val="24"/>
          <w:u w:val="single"/>
        </w:rPr>
        <w:t>Oprávnenými výdavkami</w:t>
      </w:r>
      <w:r w:rsidRPr="00D72FA8">
        <w:rPr>
          <w:sz w:val="24"/>
          <w:szCs w:val="24"/>
        </w:rPr>
        <w:t xml:space="preserve">  sú výdavky v prípade projektov implementovaných </w:t>
      </w:r>
      <w:r w:rsidRPr="00D72FA8">
        <w:rPr>
          <w:b/>
          <w:sz w:val="24"/>
          <w:szCs w:val="24"/>
        </w:rPr>
        <w:t>v rámci PO 5 a PO 6, špecifického cieľa 6.1.2, 6.1.3 a 6.2.1.</w:t>
      </w:r>
    </w:p>
    <w:p w14:paraId="28E6417E" w14:textId="77777777" w:rsidR="00621BC4" w:rsidRPr="00FA6648" w:rsidRDefault="00621BC4" w:rsidP="00A93BAB">
      <w:pPr>
        <w:pStyle w:val="Zoznamsodrkami"/>
        <w:spacing w:before="240" w:after="60" w:line="276" w:lineRule="auto"/>
        <w:jc w:val="left"/>
        <w:rPr>
          <w:b/>
          <w:i/>
          <w:sz w:val="24"/>
          <w:szCs w:val="24"/>
          <w:u w:val="single"/>
          <w:lang w:eastAsia="sk-SK"/>
        </w:rPr>
      </w:pPr>
      <w:r w:rsidRPr="00FA6648">
        <w:rPr>
          <w:b/>
          <w:i/>
          <w:sz w:val="24"/>
          <w:szCs w:val="24"/>
          <w:u w:val="single"/>
          <w:lang w:eastAsia="sk-SK"/>
        </w:rPr>
        <w:t>Neoprávnené výdavky:</w:t>
      </w:r>
    </w:p>
    <w:p w14:paraId="28E6417F" w14:textId="77777777" w:rsidR="00621BC4" w:rsidRPr="00372D5D" w:rsidRDefault="00621BC4" w:rsidP="009A7DB1">
      <w:pPr>
        <w:pStyle w:val="Odsekzoznamu"/>
        <w:numPr>
          <w:ilvl w:val="0"/>
          <w:numId w:val="25"/>
        </w:numPr>
        <w:spacing w:before="60" w:after="60"/>
        <w:ind w:left="568" w:hanging="284"/>
        <w:contextualSpacing w:val="0"/>
        <w:jc w:val="both"/>
        <w:rPr>
          <w:rFonts w:ascii="Times New Roman" w:hAnsi="Times New Roman"/>
          <w:sz w:val="24"/>
          <w:szCs w:val="24"/>
        </w:rPr>
      </w:pPr>
      <w:r w:rsidRPr="00372D5D">
        <w:rPr>
          <w:rFonts w:ascii="Times New Roman" w:hAnsi="Times New Roman"/>
          <w:sz w:val="24"/>
          <w:szCs w:val="24"/>
        </w:rPr>
        <w:t>výdavky obstarané v rámci podporných aktivít projektu</w:t>
      </w:r>
      <w:r w:rsidR="008E4D76" w:rsidRPr="00372D5D">
        <w:rPr>
          <w:rFonts w:ascii="Times New Roman" w:hAnsi="Times New Roman"/>
          <w:sz w:val="24"/>
          <w:szCs w:val="24"/>
        </w:rPr>
        <w:t>;</w:t>
      </w:r>
    </w:p>
    <w:p w14:paraId="28E64180" w14:textId="77777777" w:rsidR="008D59B9" w:rsidRPr="00621BC4" w:rsidRDefault="00621BC4" w:rsidP="009A7DB1">
      <w:pPr>
        <w:pStyle w:val="Odsekzoznamu"/>
        <w:numPr>
          <w:ilvl w:val="0"/>
          <w:numId w:val="25"/>
        </w:numPr>
        <w:spacing w:before="60" w:after="60"/>
        <w:ind w:left="568" w:hanging="284"/>
        <w:contextualSpacing w:val="0"/>
        <w:jc w:val="both"/>
        <w:rPr>
          <w:rFonts w:ascii="Times New Roman" w:hAnsi="Times New Roman"/>
          <w:sz w:val="24"/>
          <w:szCs w:val="24"/>
        </w:rPr>
      </w:pPr>
      <w:r w:rsidRPr="00621BC4">
        <w:rPr>
          <w:rFonts w:ascii="Times New Roman" w:hAnsi="Times New Roman"/>
          <w:sz w:val="24"/>
          <w:szCs w:val="24"/>
        </w:rPr>
        <w:t>ak cena</w:t>
      </w:r>
      <w:r w:rsidR="00FE5D1D">
        <w:rPr>
          <w:rFonts w:ascii="Times New Roman" w:hAnsi="Times New Roman"/>
          <w:sz w:val="24"/>
          <w:szCs w:val="24"/>
        </w:rPr>
        <w:t>,</w:t>
      </w:r>
      <w:r w:rsidRPr="00621BC4">
        <w:rPr>
          <w:rFonts w:ascii="Times New Roman" w:hAnsi="Times New Roman"/>
          <w:sz w:val="24"/>
          <w:szCs w:val="24"/>
        </w:rPr>
        <w:t xml:space="preserve"> za ktorú bol majetok obstaraný</w:t>
      </w:r>
      <w:r w:rsidR="00FE5D1D">
        <w:rPr>
          <w:rFonts w:ascii="Times New Roman" w:hAnsi="Times New Roman"/>
          <w:sz w:val="24"/>
          <w:szCs w:val="24"/>
        </w:rPr>
        <w:t>,</w:t>
      </w:r>
      <w:r w:rsidRPr="00621BC4">
        <w:rPr>
          <w:rFonts w:ascii="Times New Roman" w:hAnsi="Times New Roman"/>
          <w:sz w:val="24"/>
          <w:szCs w:val="24"/>
        </w:rPr>
        <w:t xml:space="preserve"> je neprimeranou cenou v zmysle zákona č.</w:t>
      </w:r>
      <w:r>
        <w:rPr>
          <w:rFonts w:ascii="Times New Roman" w:hAnsi="Times New Roman"/>
          <w:sz w:val="24"/>
          <w:szCs w:val="24"/>
        </w:rPr>
        <w:t> </w:t>
      </w:r>
      <w:r w:rsidRPr="00621BC4">
        <w:rPr>
          <w:rFonts w:ascii="Times New Roman" w:hAnsi="Times New Roman"/>
          <w:sz w:val="24"/>
          <w:szCs w:val="24"/>
        </w:rPr>
        <w:t xml:space="preserve">18/1996 Z. z. </w:t>
      </w:r>
      <w:r w:rsidR="00DE673C">
        <w:rPr>
          <w:rFonts w:ascii="Times New Roman" w:hAnsi="Times New Roman"/>
          <w:sz w:val="24"/>
          <w:szCs w:val="24"/>
        </w:rPr>
        <w:t>v z. n. pr.</w:t>
      </w:r>
      <w:r w:rsidRPr="00621BC4">
        <w:rPr>
          <w:rFonts w:ascii="Times New Roman" w:hAnsi="Times New Roman"/>
          <w:sz w:val="24"/>
          <w:szCs w:val="24"/>
        </w:rPr>
        <w:t xml:space="preserve"> (ďalej aj „v z. n. pr.“).</w:t>
      </w:r>
    </w:p>
    <w:p w14:paraId="28E64181" w14:textId="77777777" w:rsidR="00621BC4" w:rsidRPr="00FA6648" w:rsidRDefault="00621BC4" w:rsidP="00A93BAB">
      <w:pPr>
        <w:pStyle w:val="Zoznamsodrkami"/>
        <w:spacing w:before="240" w:after="60" w:line="276" w:lineRule="auto"/>
        <w:jc w:val="left"/>
        <w:rPr>
          <w:b/>
          <w:i/>
          <w:sz w:val="24"/>
          <w:szCs w:val="24"/>
          <w:u w:val="single"/>
        </w:rPr>
      </w:pPr>
      <w:r w:rsidRPr="00FA6648">
        <w:rPr>
          <w:b/>
          <w:i/>
          <w:sz w:val="24"/>
          <w:szCs w:val="24"/>
          <w:u w:val="single"/>
          <w:lang w:eastAsia="sk-SK"/>
        </w:rPr>
        <w:t>Preukazovanie</w:t>
      </w:r>
      <w:r w:rsidRPr="00FA6648">
        <w:rPr>
          <w:b/>
          <w:i/>
          <w:sz w:val="24"/>
          <w:szCs w:val="24"/>
          <w:u w:val="single"/>
        </w:rPr>
        <w:t>:</w:t>
      </w:r>
    </w:p>
    <w:p w14:paraId="28E64182" w14:textId="77777777" w:rsidR="00621BC4" w:rsidRDefault="006030E2" w:rsidP="00C57592">
      <w:pPr>
        <w:pStyle w:val="Odsekzoznamu"/>
        <w:numPr>
          <w:ilvl w:val="0"/>
          <w:numId w:val="26"/>
        </w:numPr>
        <w:spacing w:before="60" w:after="60"/>
        <w:ind w:left="568" w:hanging="284"/>
        <w:jc w:val="both"/>
        <w:rPr>
          <w:rFonts w:ascii="Times New Roman" w:hAnsi="Times New Roman"/>
          <w:sz w:val="24"/>
          <w:szCs w:val="24"/>
        </w:rPr>
      </w:pPr>
      <w:r w:rsidRPr="006030E2">
        <w:rPr>
          <w:rFonts w:ascii="Times New Roman" w:hAnsi="Times New Roman"/>
          <w:sz w:val="24"/>
          <w:szCs w:val="24"/>
          <w:lang w:eastAsia="en-AU"/>
        </w:rPr>
        <w:t>písomná zmluva</w:t>
      </w:r>
      <w:r w:rsidRPr="006030E2">
        <w:rPr>
          <w:rFonts w:ascii="Times New Roman" w:hAnsi="Times New Roman"/>
          <w:sz w:val="24"/>
          <w:szCs w:val="24"/>
          <w:vertAlign w:val="superscript"/>
        </w:rPr>
        <w:footnoteReference w:id="28"/>
      </w:r>
      <w:r w:rsidRPr="006030E2">
        <w:rPr>
          <w:rFonts w:ascii="Times New Roman" w:hAnsi="Times New Roman"/>
          <w:sz w:val="24"/>
          <w:szCs w:val="24"/>
          <w:lang w:eastAsia="en-AU"/>
        </w:rPr>
        <w:t>,</w:t>
      </w:r>
      <w:r w:rsidR="00621BC4" w:rsidRPr="00621BC4">
        <w:rPr>
          <w:rFonts w:ascii="Times New Roman" w:hAnsi="Times New Roman"/>
          <w:sz w:val="24"/>
          <w:szCs w:val="24"/>
        </w:rPr>
        <w:t xml:space="preserve"> ak  hodnota výdavku prekročí 5</w:t>
      </w:r>
      <w:r w:rsidR="00C336A3">
        <w:rPr>
          <w:rFonts w:ascii="Times New Roman" w:hAnsi="Times New Roman"/>
          <w:sz w:val="24"/>
          <w:szCs w:val="24"/>
        </w:rPr>
        <w:t> </w:t>
      </w:r>
      <w:r w:rsidR="00184C51">
        <w:rPr>
          <w:rFonts w:ascii="Times New Roman" w:hAnsi="Times New Roman"/>
          <w:sz w:val="24"/>
          <w:szCs w:val="24"/>
        </w:rPr>
        <w:t>000</w:t>
      </w:r>
      <w:r w:rsidR="00621BC4" w:rsidRPr="00621BC4">
        <w:rPr>
          <w:rFonts w:ascii="Times New Roman" w:hAnsi="Times New Roman"/>
          <w:sz w:val="24"/>
          <w:szCs w:val="24"/>
        </w:rPr>
        <w:t xml:space="preserve"> EUR (zmluva musí byť  súlade s</w:t>
      </w:r>
      <w:r w:rsidR="00C336A3">
        <w:rPr>
          <w:rFonts w:ascii="Times New Roman" w:hAnsi="Times New Roman"/>
          <w:sz w:val="24"/>
          <w:szCs w:val="24"/>
        </w:rPr>
        <w:t> </w:t>
      </w:r>
      <w:r w:rsidR="00621BC4" w:rsidRPr="00621BC4">
        <w:rPr>
          <w:rFonts w:ascii="Times New Roman" w:hAnsi="Times New Roman"/>
          <w:sz w:val="24"/>
          <w:szCs w:val="24"/>
        </w:rPr>
        <w:t>platným všeobecne záväzným právnym predpisom) vrátane dodatkov k</w:t>
      </w:r>
      <w:r w:rsidR="008E4D76">
        <w:rPr>
          <w:rFonts w:ascii="Times New Roman" w:hAnsi="Times New Roman"/>
          <w:sz w:val="24"/>
          <w:szCs w:val="24"/>
        </w:rPr>
        <w:t> </w:t>
      </w:r>
      <w:r w:rsidR="00621BC4" w:rsidRPr="00621BC4">
        <w:rPr>
          <w:rFonts w:ascii="Times New Roman" w:hAnsi="Times New Roman"/>
          <w:sz w:val="24"/>
          <w:szCs w:val="24"/>
        </w:rPr>
        <w:t>uzavretej písomnej zmluve</w:t>
      </w:r>
      <w:r w:rsidR="008E4D76">
        <w:rPr>
          <w:rFonts w:ascii="Times New Roman" w:hAnsi="Times New Roman"/>
          <w:sz w:val="24"/>
          <w:szCs w:val="24"/>
        </w:rPr>
        <w:t>;</w:t>
      </w:r>
    </w:p>
    <w:p w14:paraId="28E64183" w14:textId="77777777" w:rsidR="00714840" w:rsidRPr="00714840" w:rsidRDefault="00714840" w:rsidP="00C57592">
      <w:pPr>
        <w:pStyle w:val="Odsekzoznamu"/>
        <w:numPr>
          <w:ilvl w:val="0"/>
          <w:numId w:val="26"/>
        </w:numPr>
        <w:spacing w:before="60" w:after="60"/>
        <w:ind w:left="568" w:hanging="284"/>
        <w:jc w:val="both"/>
        <w:rPr>
          <w:rFonts w:ascii="Times New Roman" w:hAnsi="Times New Roman"/>
          <w:sz w:val="24"/>
          <w:szCs w:val="24"/>
        </w:rPr>
      </w:pPr>
      <w:r w:rsidRPr="00714840">
        <w:rPr>
          <w:rFonts w:ascii="Times New Roman" w:hAnsi="Times New Roman"/>
          <w:sz w:val="24"/>
          <w:szCs w:val="24"/>
        </w:rPr>
        <w:t xml:space="preserve">výpis o zverejnení zmluvy povinnej osoby v zmysle zákona 211/2000 Z. z. v z. n. pr.; </w:t>
      </w:r>
    </w:p>
    <w:p w14:paraId="28E64184" w14:textId="77777777" w:rsidR="008F1ADC" w:rsidRDefault="008F1ADC" w:rsidP="00C57592">
      <w:pPr>
        <w:pStyle w:val="Odsekzoznamu"/>
        <w:numPr>
          <w:ilvl w:val="0"/>
          <w:numId w:val="26"/>
        </w:numPr>
        <w:spacing w:before="60" w:after="60"/>
        <w:ind w:left="568" w:hanging="284"/>
        <w:jc w:val="both"/>
        <w:rPr>
          <w:rFonts w:ascii="Times New Roman" w:hAnsi="Times New Roman"/>
          <w:sz w:val="24"/>
          <w:szCs w:val="24"/>
        </w:rPr>
      </w:pPr>
      <w:r>
        <w:rPr>
          <w:rFonts w:ascii="Times New Roman" w:hAnsi="Times New Roman"/>
          <w:sz w:val="24"/>
          <w:szCs w:val="24"/>
        </w:rPr>
        <w:t>objednávka (ak relevantné);</w:t>
      </w:r>
    </w:p>
    <w:p w14:paraId="28E64185" w14:textId="77777777" w:rsidR="00621BC4" w:rsidRPr="008F1ADC" w:rsidRDefault="00621BC4" w:rsidP="00C57592">
      <w:pPr>
        <w:pStyle w:val="Odsekzoznamu"/>
        <w:numPr>
          <w:ilvl w:val="0"/>
          <w:numId w:val="26"/>
        </w:numPr>
        <w:spacing w:before="60" w:after="60"/>
        <w:ind w:left="568" w:hanging="284"/>
        <w:jc w:val="both"/>
        <w:rPr>
          <w:rFonts w:ascii="Times New Roman" w:hAnsi="Times New Roman"/>
          <w:sz w:val="24"/>
          <w:szCs w:val="24"/>
        </w:rPr>
      </w:pPr>
      <w:r w:rsidRPr="008F1ADC">
        <w:rPr>
          <w:rFonts w:ascii="Times New Roman" w:hAnsi="Times New Roman"/>
          <w:sz w:val="24"/>
          <w:szCs w:val="24"/>
        </w:rPr>
        <w:t>faktúra alebo rovnocenný účtovný doklad</w:t>
      </w:r>
      <w:r w:rsidR="008E4D76" w:rsidRPr="008F1ADC">
        <w:rPr>
          <w:rFonts w:ascii="Times New Roman" w:hAnsi="Times New Roman"/>
          <w:sz w:val="24"/>
          <w:szCs w:val="24"/>
        </w:rPr>
        <w:t>;</w:t>
      </w:r>
    </w:p>
    <w:p w14:paraId="28E64186" w14:textId="77777777" w:rsidR="00621BC4" w:rsidRPr="008F1ADC" w:rsidRDefault="008F1ADC" w:rsidP="00C57592">
      <w:pPr>
        <w:pStyle w:val="Odsekzoznamu"/>
        <w:numPr>
          <w:ilvl w:val="0"/>
          <w:numId w:val="26"/>
        </w:numPr>
        <w:spacing w:before="60" w:after="60"/>
        <w:ind w:left="568" w:hanging="284"/>
        <w:jc w:val="both"/>
        <w:rPr>
          <w:rFonts w:ascii="Times New Roman" w:hAnsi="Times New Roman"/>
          <w:sz w:val="24"/>
          <w:szCs w:val="24"/>
        </w:rPr>
      </w:pPr>
      <w:r w:rsidRPr="008F1ADC">
        <w:rPr>
          <w:rFonts w:ascii="Times New Roman" w:hAnsi="Times New Roman"/>
          <w:sz w:val="24"/>
          <w:szCs w:val="24"/>
        </w:rPr>
        <w:t>d</w:t>
      </w:r>
      <w:r w:rsidR="00621BC4" w:rsidRPr="008F1ADC">
        <w:rPr>
          <w:rFonts w:ascii="Times New Roman" w:hAnsi="Times New Roman"/>
          <w:sz w:val="24"/>
          <w:szCs w:val="24"/>
        </w:rPr>
        <w:t>odací list alebo preberací protokol (ak relevantné) vrátane podpisu osoby prijímateľa potvrdzujúci prevzatie a dátum prevzatia</w:t>
      </w:r>
      <w:r w:rsidR="008E4D76" w:rsidRPr="008F1ADC">
        <w:rPr>
          <w:rFonts w:ascii="Times New Roman" w:hAnsi="Times New Roman"/>
          <w:sz w:val="24"/>
          <w:szCs w:val="24"/>
        </w:rPr>
        <w:t>;</w:t>
      </w:r>
    </w:p>
    <w:p w14:paraId="28E64187" w14:textId="77777777" w:rsidR="00621BC4" w:rsidRPr="00714840" w:rsidRDefault="00621BC4" w:rsidP="00C57592">
      <w:pPr>
        <w:pStyle w:val="Odsekzoznamu"/>
        <w:numPr>
          <w:ilvl w:val="0"/>
          <w:numId w:val="26"/>
        </w:numPr>
        <w:tabs>
          <w:tab w:val="left" w:pos="214"/>
          <w:tab w:val="left" w:pos="7395"/>
        </w:tabs>
        <w:spacing w:before="60" w:after="60"/>
        <w:ind w:left="568" w:hanging="284"/>
        <w:jc w:val="both"/>
        <w:rPr>
          <w:rFonts w:ascii="Times New Roman" w:hAnsi="Times New Roman"/>
          <w:sz w:val="24"/>
          <w:szCs w:val="24"/>
        </w:rPr>
      </w:pPr>
      <w:r w:rsidRPr="00714840">
        <w:rPr>
          <w:rFonts w:ascii="Times New Roman" w:hAnsi="Times New Roman"/>
          <w:sz w:val="24"/>
          <w:szCs w:val="24"/>
        </w:rPr>
        <w:t>výpis z bankového účtu</w:t>
      </w:r>
      <w:r w:rsidR="008E4D76" w:rsidRPr="00714840">
        <w:rPr>
          <w:rFonts w:ascii="Times New Roman" w:hAnsi="Times New Roman"/>
          <w:sz w:val="24"/>
          <w:szCs w:val="24"/>
        </w:rPr>
        <w:t>;</w:t>
      </w:r>
      <w:r w:rsidR="00820C0B" w:rsidRPr="00714840">
        <w:rPr>
          <w:rFonts w:ascii="Times New Roman" w:hAnsi="Times New Roman"/>
          <w:sz w:val="24"/>
          <w:szCs w:val="24"/>
        </w:rPr>
        <w:tab/>
      </w:r>
    </w:p>
    <w:p w14:paraId="28E64188" w14:textId="77777777" w:rsidR="00621BC4" w:rsidRPr="00714840" w:rsidRDefault="00621BC4" w:rsidP="00C57592">
      <w:pPr>
        <w:pStyle w:val="Odsekzoznamu"/>
        <w:numPr>
          <w:ilvl w:val="0"/>
          <w:numId w:val="26"/>
        </w:numPr>
        <w:spacing w:before="60" w:after="60"/>
        <w:ind w:left="568" w:hanging="284"/>
        <w:jc w:val="both"/>
        <w:rPr>
          <w:rFonts w:ascii="Times New Roman" w:hAnsi="Times New Roman"/>
          <w:sz w:val="24"/>
          <w:szCs w:val="24"/>
        </w:rPr>
      </w:pPr>
      <w:r w:rsidRPr="00714840">
        <w:rPr>
          <w:rFonts w:ascii="Times New Roman" w:hAnsi="Times New Roman"/>
          <w:sz w:val="24"/>
          <w:szCs w:val="24"/>
        </w:rPr>
        <w:t>doklad o zaradení majetku (karta dlhodobého majetku)</w:t>
      </w:r>
      <w:r w:rsidR="008E4D76" w:rsidRPr="00714840">
        <w:rPr>
          <w:rFonts w:ascii="Times New Roman" w:hAnsi="Times New Roman"/>
          <w:sz w:val="24"/>
          <w:szCs w:val="24"/>
        </w:rPr>
        <w:t>;</w:t>
      </w:r>
    </w:p>
    <w:p w14:paraId="28E64189" w14:textId="77777777" w:rsidR="00621BC4" w:rsidRDefault="00621BC4" w:rsidP="00C57592">
      <w:pPr>
        <w:pStyle w:val="Odsekzoznamu"/>
        <w:numPr>
          <w:ilvl w:val="0"/>
          <w:numId w:val="26"/>
        </w:numPr>
        <w:spacing w:before="60" w:after="60"/>
        <w:ind w:left="568" w:hanging="284"/>
        <w:jc w:val="both"/>
        <w:rPr>
          <w:rFonts w:ascii="Times New Roman" w:hAnsi="Times New Roman"/>
          <w:sz w:val="24"/>
          <w:szCs w:val="24"/>
        </w:rPr>
      </w:pPr>
      <w:r w:rsidRPr="00714840">
        <w:rPr>
          <w:rFonts w:ascii="Times New Roman" w:hAnsi="Times New Roman"/>
          <w:sz w:val="24"/>
          <w:szCs w:val="24"/>
        </w:rPr>
        <w:t>spôsob výpočtu oprávnenej výšky výdavku (ak relevantné)</w:t>
      </w:r>
      <w:r w:rsidR="008E4D76" w:rsidRPr="00714840">
        <w:rPr>
          <w:rFonts w:ascii="Times New Roman" w:hAnsi="Times New Roman"/>
          <w:sz w:val="24"/>
          <w:szCs w:val="24"/>
        </w:rPr>
        <w:t>;</w:t>
      </w:r>
    </w:p>
    <w:p w14:paraId="28E6418A" w14:textId="77777777" w:rsidR="00494813" w:rsidRPr="00AE4883" w:rsidRDefault="00714840" w:rsidP="00494813">
      <w:pPr>
        <w:pStyle w:val="Odsekzoznamu"/>
        <w:numPr>
          <w:ilvl w:val="0"/>
          <w:numId w:val="26"/>
        </w:numPr>
        <w:spacing w:before="60" w:after="60"/>
        <w:ind w:left="568" w:hanging="284"/>
        <w:jc w:val="both"/>
        <w:rPr>
          <w:rFonts w:ascii="Times New Roman" w:hAnsi="Times New Roman"/>
          <w:sz w:val="24"/>
          <w:szCs w:val="24"/>
        </w:rPr>
      </w:pPr>
      <w:r w:rsidRPr="00AE4883">
        <w:rPr>
          <w:rFonts w:ascii="Times New Roman" w:hAnsi="Times New Roman"/>
          <w:sz w:val="24"/>
          <w:szCs w:val="24"/>
        </w:rPr>
        <w:t>a iné.</w:t>
      </w:r>
    </w:p>
    <w:p w14:paraId="28E6418B" w14:textId="77777777" w:rsidR="00F8682F" w:rsidRPr="00714840" w:rsidRDefault="00F8682F" w:rsidP="00494813">
      <w:pPr>
        <w:pStyle w:val="Odsekzoznamu"/>
        <w:spacing w:before="60" w:after="60"/>
        <w:ind w:left="568"/>
        <w:jc w:val="both"/>
        <w:rPr>
          <w:rFonts w:ascii="Times New Roman" w:hAnsi="Times New Roman"/>
          <w:sz w:val="24"/>
          <w:szCs w:val="24"/>
        </w:rPr>
      </w:pPr>
    </w:p>
    <w:p w14:paraId="28E6418C" w14:textId="77777777" w:rsidR="00DA38EA" w:rsidRDefault="00DA38EA" w:rsidP="00F8682F">
      <w:pPr>
        <w:pBdr>
          <w:top w:val="single" w:sz="4" w:space="1" w:color="auto"/>
          <w:left w:val="single" w:sz="4" w:space="4" w:color="auto"/>
          <w:bottom w:val="single" w:sz="4" w:space="1" w:color="auto"/>
          <w:right w:val="single" w:sz="4" w:space="4" w:color="auto"/>
        </w:pBdr>
        <w:shd w:val="clear" w:color="auto" w:fill="BFBFBF" w:themeFill="background1" w:themeFillShade="BF"/>
        <w:spacing w:before="60" w:after="60"/>
        <w:jc w:val="both"/>
        <w:rPr>
          <w:rFonts w:ascii="Times New Roman" w:hAnsi="Times New Roman"/>
          <w:sz w:val="24"/>
          <w:szCs w:val="24"/>
        </w:rPr>
      </w:pPr>
      <w:r w:rsidRPr="00113AFB">
        <w:rPr>
          <w:rFonts w:ascii="Times New Roman" w:hAnsi="Times New Roman"/>
          <w:b/>
          <w:sz w:val="24"/>
          <w:szCs w:val="24"/>
        </w:rPr>
        <w:t>014 – Oceniteľné práva</w:t>
      </w:r>
      <w:r w:rsidR="00225957">
        <w:rPr>
          <w:rFonts w:ascii="Times New Roman" w:hAnsi="Times New Roman"/>
          <w:b/>
          <w:sz w:val="24"/>
          <w:szCs w:val="24"/>
        </w:rPr>
        <w:t xml:space="preserve"> </w:t>
      </w:r>
      <w:r w:rsidR="009625E8">
        <w:rPr>
          <w:rFonts w:ascii="Times New Roman" w:hAnsi="Times New Roman"/>
          <w:b/>
          <w:sz w:val="24"/>
          <w:szCs w:val="24"/>
        </w:rPr>
        <w:t xml:space="preserve"> </w:t>
      </w:r>
    </w:p>
    <w:p w14:paraId="28E6418D" w14:textId="77777777" w:rsidR="00EA7D63" w:rsidRDefault="00666C17" w:rsidP="00F8682F">
      <w:pPr>
        <w:spacing w:before="120" w:after="60"/>
        <w:jc w:val="both"/>
        <w:rPr>
          <w:rFonts w:ascii="Times New Roman" w:hAnsi="Times New Roman"/>
          <w:b/>
          <w:sz w:val="24"/>
          <w:szCs w:val="24"/>
        </w:rPr>
      </w:pPr>
      <w:r>
        <w:rPr>
          <w:rFonts w:ascii="Times New Roman" w:hAnsi="Times New Roman"/>
          <w:sz w:val="24"/>
          <w:szCs w:val="24"/>
        </w:rPr>
        <w:t xml:space="preserve">Výdavky na </w:t>
      </w:r>
      <w:r w:rsidRPr="00666C17">
        <w:rPr>
          <w:rFonts w:ascii="Times New Roman" w:hAnsi="Times New Roman"/>
          <w:sz w:val="24"/>
          <w:szCs w:val="24"/>
        </w:rPr>
        <w:t>výrobno-technické poznatky (know</w:t>
      </w:r>
      <w:r w:rsidR="00137AF1">
        <w:rPr>
          <w:rFonts w:ascii="Times New Roman" w:hAnsi="Times New Roman"/>
          <w:sz w:val="24"/>
          <w:szCs w:val="24"/>
        </w:rPr>
        <w:t>-</w:t>
      </w:r>
      <w:r w:rsidRPr="00666C17">
        <w:rPr>
          <w:rFonts w:ascii="Times New Roman" w:hAnsi="Times New Roman"/>
          <w:sz w:val="24"/>
          <w:szCs w:val="24"/>
        </w:rPr>
        <w:t>how</w:t>
      </w:r>
      <w:r w:rsidRPr="00666C17">
        <w:rPr>
          <w:rFonts w:ascii="Times New Roman" w:hAnsi="Times New Roman"/>
          <w:sz w:val="24"/>
          <w:szCs w:val="24"/>
          <w:vertAlign w:val="superscript"/>
        </w:rPr>
        <w:footnoteReference w:id="29"/>
      </w:r>
      <w:r w:rsidRPr="00666C17">
        <w:rPr>
          <w:rFonts w:ascii="Times New Roman" w:hAnsi="Times New Roman"/>
          <w:sz w:val="24"/>
          <w:szCs w:val="24"/>
          <w:vertAlign w:val="superscript"/>
        </w:rPr>
        <w:t>)</w:t>
      </w:r>
      <w:r w:rsidRPr="00666C17">
        <w:rPr>
          <w:rFonts w:ascii="Times New Roman" w:hAnsi="Times New Roman"/>
          <w:sz w:val="24"/>
          <w:szCs w:val="24"/>
        </w:rPr>
        <w:t>, licencie, užívacie práva, vydavateľské práva, vydavateľské tituly, autorské práva, obchodné značky, ochranné známky, receptúry, predmety priemyselných práv a iné výsledky duševnej tvorivej činnosti,</w:t>
      </w:r>
      <w:r>
        <w:rPr>
          <w:rFonts w:ascii="Times New Roman" w:hAnsi="Times New Roman"/>
          <w:sz w:val="24"/>
          <w:szCs w:val="24"/>
        </w:rPr>
        <w:t xml:space="preserve"> </w:t>
      </w:r>
      <w:r w:rsidRPr="00666C17">
        <w:rPr>
          <w:rFonts w:ascii="Times New Roman" w:hAnsi="Times New Roman"/>
          <w:sz w:val="24"/>
          <w:szCs w:val="24"/>
        </w:rPr>
        <w:t>ak</w:t>
      </w:r>
      <w:r>
        <w:rPr>
          <w:rFonts w:ascii="Times New Roman" w:hAnsi="Times New Roman"/>
          <w:sz w:val="24"/>
          <w:szCs w:val="24"/>
        </w:rPr>
        <w:t> </w:t>
      </w:r>
      <w:r w:rsidRPr="00666C17">
        <w:rPr>
          <w:rFonts w:ascii="Times New Roman" w:hAnsi="Times New Roman"/>
          <w:sz w:val="24"/>
          <w:szCs w:val="24"/>
        </w:rPr>
        <w:t xml:space="preserve">obstarávacia cena/vlastné náklady je </w:t>
      </w:r>
      <w:r w:rsidRPr="00666C17">
        <w:rPr>
          <w:rFonts w:ascii="Times New Roman" w:hAnsi="Times New Roman"/>
          <w:b/>
          <w:sz w:val="24"/>
          <w:szCs w:val="24"/>
        </w:rPr>
        <w:t>vyššia ako 2</w:t>
      </w:r>
      <w:r w:rsidR="00482C42">
        <w:rPr>
          <w:rFonts w:ascii="Times New Roman" w:hAnsi="Times New Roman"/>
          <w:b/>
          <w:sz w:val="24"/>
          <w:szCs w:val="24"/>
        </w:rPr>
        <w:t> </w:t>
      </w:r>
      <w:r w:rsidRPr="00666C17">
        <w:rPr>
          <w:rFonts w:ascii="Times New Roman" w:hAnsi="Times New Roman"/>
          <w:b/>
          <w:sz w:val="24"/>
          <w:szCs w:val="24"/>
        </w:rPr>
        <w:t>400</w:t>
      </w:r>
      <w:r w:rsidR="00482C42">
        <w:rPr>
          <w:rFonts w:ascii="Times New Roman" w:hAnsi="Times New Roman"/>
          <w:b/>
          <w:sz w:val="24"/>
          <w:szCs w:val="24"/>
        </w:rPr>
        <w:t> </w:t>
      </w:r>
      <w:r w:rsidR="00F70766">
        <w:rPr>
          <w:rFonts w:ascii="Times New Roman" w:hAnsi="Times New Roman"/>
          <w:b/>
          <w:sz w:val="24"/>
          <w:szCs w:val="24"/>
        </w:rPr>
        <w:t>EUR</w:t>
      </w:r>
      <w:r w:rsidRPr="00666C17">
        <w:rPr>
          <w:rFonts w:ascii="Times New Roman" w:hAnsi="Times New Roman"/>
          <w:sz w:val="24"/>
          <w:szCs w:val="24"/>
        </w:rPr>
        <w:t xml:space="preserve"> a doba použiteľnosti (prevádzkovo-technické funkcie) je </w:t>
      </w:r>
      <w:r w:rsidRPr="00666C17">
        <w:rPr>
          <w:rFonts w:ascii="Times New Roman" w:hAnsi="Times New Roman"/>
          <w:b/>
          <w:sz w:val="24"/>
          <w:szCs w:val="24"/>
        </w:rPr>
        <w:t>dlhšia ako 1 rok</w:t>
      </w:r>
      <w:r>
        <w:rPr>
          <w:rFonts w:ascii="Times New Roman" w:hAnsi="Times New Roman"/>
          <w:b/>
          <w:sz w:val="24"/>
          <w:szCs w:val="24"/>
        </w:rPr>
        <w:t>.</w:t>
      </w:r>
    </w:p>
    <w:p w14:paraId="28E6418E" w14:textId="77777777" w:rsidR="00A42636" w:rsidRDefault="00A42636" w:rsidP="00A42636">
      <w:pPr>
        <w:pStyle w:val="Default"/>
        <w:pBdr>
          <w:top w:val="single" w:sz="4" w:space="1" w:color="auto"/>
          <w:left w:val="single" w:sz="4" w:space="3" w:color="auto"/>
          <w:bottom w:val="single" w:sz="4" w:space="1" w:color="auto"/>
          <w:right w:val="single" w:sz="4" w:space="4" w:color="auto"/>
        </w:pBdr>
        <w:shd w:val="clear" w:color="auto" w:fill="FBD4B4" w:themeFill="accent6" w:themeFillTint="66"/>
        <w:spacing w:before="120" w:after="120" w:line="252" w:lineRule="auto"/>
        <w:jc w:val="both"/>
        <w:rPr>
          <w:bCs/>
        </w:rPr>
      </w:pPr>
      <w:r>
        <w:rPr>
          <w:b/>
          <w:bCs/>
          <w:i/>
        </w:rPr>
        <w:t>D</w:t>
      </w:r>
      <w:r w:rsidRPr="0054151F">
        <w:rPr>
          <w:b/>
          <w:bCs/>
          <w:i/>
        </w:rPr>
        <w:t>ôležité upozornenie:</w:t>
      </w:r>
      <w:r w:rsidRPr="0054151F">
        <w:rPr>
          <w:bCs/>
        </w:rPr>
        <w:t xml:space="preserve"> </w:t>
      </w:r>
      <w:r w:rsidRPr="00225957">
        <w:t>Ak oceniteľné práva nespĺňajú uvedené podmienky, evidujú sa v skupine 518 – Ostatné služby</w:t>
      </w:r>
      <w:r w:rsidR="00225957" w:rsidRPr="00225957">
        <w:t>,</w:t>
      </w:r>
    </w:p>
    <w:p w14:paraId="28E6418F" w14:textId="77777777" w:rsidR="00E43595" w:rsidRDefault="00E43595" w:rsidP="00E43595">
      <w:pPr>
        <w:pStyle w:val="Zoznamsodrkami"/>
        <w:spacing w:before="240" w:after="60" w:line="276" w:lineRule="auto"/>
        <w:rPr>
          <w:b/>
          <w:i/>
          <w:sz w:val="24"/>
          <w:szCs w:val="24"/>
          <w:u w:val="single"/>
          <w:lang w:eastAsia="sk-SK"/>
        </w:rPr>
      </w:pPr>
      <w:r w:rsidRPr="00D72FA8">
        <w:rPr>
          <w:sz w:val="24"/>
          <w:szCs w:val="24"/>
        </w:rPr>
        <w:t xml:space="preserve">Oprávnenými výdavkami  sú </w:t>
      </w:r>
      <w:r w:rsidRPr="00D72FA8">
        <w:rPr>
          <w:b/>
          <w:sz w:val="24"/>
          <w:szCs w:val="24"/>
          <w:u w:val="single"/>
        </w:rPr>
        <w:t>výlučne</w:t>
      </w:r>
      <w:r w:rsidRPr="00D72FA8">
        <w:rPr>
          <w:sz w:val="24"/>
          <w:szCs w:val="24"/>
        </w:rPr>
        <w:t xml:space="preserve"> výdavky v prípade projektov implementovaných </w:t>
      </w:r>
      <w:r w:rsidRPr="00D72FA8">
        <w:rPr>
          <w:b/>
          <w:sz w:val="24"/>
          <w:szCs w:val="24"/>
          <w:u w:val="single"/>
        </w:rPr>
        <w:t>v rámci PO 5.</w:t>
      </w:r>
    </w:p>
    <w:p w14:paraId="28E64190" w14:textId="77777777" w:rsidR="00666C17" w:rsidRPr="00FA6648" w:rsidRDefault="00666C17" w:rsidP="00450455">
      <w:pPr>
        <w:pStyle w:val="Zoznamsodrkami"/>
        <w:spacing w:before="240" w:after="60" w:line="276" w:lineRule="auto"/>
        <w:rPr>
          <w:b/>
          <w:i/>
          <w:sz w:val="24"/>
          <w:szCs w:val="24"/>
          <w:u w:val="single"/>
          <w:lang w:eastAsia="sk-SK"/>
        </w:rPr>
      </w:pPr>
      <w:r w:rsidRPr="00FA6648">
        <w:rPr>
          <w:b/>
          <w:i/>
          <w:sz w:val="24"/>
          <w:szCs w:val="24"/>
          <w:u w:val="single"/>
          <w:lang w:eastAsia="sk-SK"/>
        </w:rPr>
        <w:t>Neoprávnené výdavky</w:t>
      </w:r>
      <w:r w:rsidR="00EA4205">
        <w:rPr>
          <w:b/>
          <w:i/>
          <w:sz w:val="24"/>
          <w:szCs w:val="24"/>
          <w:u w:val="single"/>
          <w:lang w:eastAsia="sk-SK"/>
        </w:rPr>
        <w:t>:</w:t>
      </w:r>
    </w:p>
    <w:p w14:paraId="28E64191" w14:textId="77777777" w:rsidR="00666C17" w:rsidRPr="00CE1B4A" w:rsidRDefault="00666C17" w:rsidP="00450455">
      <w:pPr>
        <w:pStyle w:val="Odsekzoznamu"/>
        <w:numPr>
          <w:ilvl w:val="0"/>
          <w:numId w:val="38"/>
        </w:numPr>
        <w:spacing w:before="60" w:after="60"/>
        <w:ind w:left="568" w:hanging="284"/>
        <w:contextualSpacing w:val="0"/>
        <w:jc w:val="both"/>
        <w:rPr>
          <w:rFonts w:ascii="Times New Roman" w:hAnsi="Times New Roman"/>
          <w:sz w:val="24"/>
          <w:szCs w:val="24"/>
        </w:rPr>
      </w:pPr>
      <w:r w:rsidRPr="00CE1B4A">
        <w:rPr>
          <w:rFonts w:ascii="Times New Roman" w:hAnsi="Times New Roman"/>
          <w:sz w:val="24"/>
          <w:szCs w:val="24"/>
        </w:rPr>
        <w:t>výdavky obstarané v rámci podporných aktivít projektu</w:t>
      </w:r>
      <w:r w:rsidR="008E4D76" w:rsidRPr="00CE1B4A">
        <w:rPr>
          <w:rFonts w:ascii="Times New Roman" w:hAnsi="Times New Roman"/>
          <w:sz w:val="24"/>
          <w:szCs w:val="24"/>
        </w:rPr>
        <w:t>;</w:t>
      </w:r>
    </w:p>
    <w:p w14:paraId="28E64192" w14:textId="726E3E50" w:rsidR="00666C17" w:rsidRPr="00CE1B4A" w:rsidRDefault="00666C17" w:rsidP="00450455">
      <w:pPr>
        <w:pStyle w:val="Default"/>
        <w:numPr>
          <w:ilvl w:val="0"/>
          <w:numId w:val="38"/>
        </w:numPr>
        <w:spacing w:before="60" w:after="60" w:line="276" w:lineRule="auto"/>
        <w:ind w:left="568" w:hanging="284"/>
        <w:jc w:val="both"/>
        <w:rPr>
          <w:color w:val="auto"/>
        </w:rPr>
      </w:pPr>
      <w:r w:rsidRPr="00CE1B4A">
        <w:rPr>
          <w:color w:val="auto"/>
        </w:rPr>
        <w:lastRenderedPageBreak/>
        <w:t>výdavky na analýzy/stratégie/štúdie/expertízy/plány a iné výstupy vynakladané v rámci národných projektov, ktoré sú obstarané z prostriedkov nenávratného finančného príspevku (verejných zdrojov) ak</w:t>
      </w:r>
      <w:r w:rsidR="005A17B6">
        <w:rPr>
          <w:color w:val="auto"/>
        </w:rPr>
        <w:t>:</w:t>
      </w:r>
      <w:r w:rsidRPr="00CE1B4A">
        <w:rPr>
          <w:color w:val="auto"/>
        </w:rPr>
        <w:t> </w:t>
      </w:r>
    </w:p>
    <w:p w14:paraId="28E64193" w14:textId="1E1E1A4F" w:rsidR="00666C17" w:rsidRPr="00FE20EE" w:rsidRDefault="00666C17" w:rsidP="00C57592">
      <w:pPr>
        <w:pStyle w:val="Default"/>
        <w:numPr>
          <w:ilvl w:val="2"/>
          <w:numId w:val="76"/>
        </w:numPr>
        <w:spacing w:before="60" w:after="60" w:line="276" w:lineRule="auto"/>
        <w:ind w:left="851" w:hanging="284"/>
        <w:jc w:val="both"/>
        <w:rPr>
          <w:color w:val="auto"/>
        </w:rPr>
      </w:pPr>
      <w:r w:rsidRPr="00CE1B4A">
        <w:rPr>
          <w:color w:val="auto"/>
        </w:rPr>
        <w:t xml:space="preserve">sú </w:t>
      </w:r>
      <w:r w:rsidRPr="00FE20EE">
        <w:rPr>
          <w:color w:val="auto"/>
        </w:rPr>
        <w:t>dostupné/zverejnené verejnosti (napr. na internete a pod.), alebo</w:t>
      </w:r>
    </w:p>
    <w:p w14:paraId="28E64194" w14:textId="77777777" w:rsidR="00666C17" w:rsidRPr="00FE20EE" w:rsidRDefault="00666C17" w:rsidP="00C57592">
      <w:pPr>
        <w:pStyle w:val="Default"/>
        <w:numPr>
          <w:ilvl w:val="2"/>
          <w:numId w:val="76"/>
        </w:numPr>
        <w:spacing w:before="60" w:after="60" w:line="276" w:lineRule="auto"/>
        <w:ind w:left="851" w:hanging="284"/>
        <w:jc w:val="both"/>
        <w:rPr>
          <w:color w:val="auto"/>
        </w:rPr>
      </w:pPr>
      <w:r w:rsidRPr="00FE20EE">
        <w:rPr>
          <w:color w:val="auto"/>
        </w:rPr>
        <w:t xml:space="preserve">nemajú využitie pre </w:t>
      </w:r>
      <w:r w:rsidR="00113AFB" w:rsidRPr="00FE20EE">
        <w:rPr>
          <w:color w:val="auto"/>
        </w:rPr>
        <w:t>SO</w:t>
      </w:r>
      <w:r w:rsidR="00860790" w:rsidRPr="00FE20EE">
        <w:rPr>
          <w:color w:val="auto"/>
        </w:rPr>
        <w:t>,</w:t>
      </w:r>
      <w:r w:rsidRPr="00FE20EE">
        <w:rPr>
          <w:color w:val="auto"/>
        </w:rPr>
        <w:t xml:space="preserve"> alebo</w:t>
      </w:r>
    </w:p>
    <w:p w14:paraId="28E64195" w14:textId="77777777" w:rsidR="00113AFB" w:rsidRPr="00FE20EE" w:rsidRDefault="00666C17" w:rsidP="00C57592">
      <w:pPr>
        <w:pStyle w:val="Default"/>
        <w:numPr>
          <w:ilvl w:val="2"/>
          <w:numId w:val="76"/>
        </w:numPr>
        <w:spacing w:before="60" w:after="60" w:line="276" w:lineRule="auto"/>
        <w:ind w:left="851" w:hanging="284"/>
        <w:jc w:val="both"/>
        <w:rPr>
          <w:color w:val="auto"/>
        </w:rPr>
      </w:pPr>
      <w:r w:rsidRPr="00FE20EE">
        <w:rPr>
          <w:color w:val="auto"/>
        </w:rPr>
        <w:t>ak je na ne vypracovaný posudok odborníka v relevantnej oblasti a tento posudok je</w:t>
      </w:r>
      <w:r w:rsidR="00113AFB" w:rsidRPr="00FE20EE">
        <w:t> </w:t>
      </w:r>
      <w:r w:rsidRPr="00FE20EE">
        <w:rPr>
          <w:color w:val="auto"/>
        </w:rPr>
        <w:t>negatívny,</w:t>
      </w:r>
      <w:r w:rsidR="00113AFB" w:rsidRPr="00FE20EE">
        <w:t xml:space="preserve"> </w:t>
      </w:r>
      <w:r w:rsidR="00113AFB" w:rsidRPr="00FE20EE">
        <w:rPr>
          <w:color w:val="auto"/>
        </w:rPr>
        <w:t>alebo</w:t>
      </w:r>
    </w:p>
    <w:p w14:paraId="28E64197" w14:textId="245BD649" w:rsidR="00113AFB" w:rsidRPr="00AB0CF7" w:rsidRDefault="00113AFB" w:rsidP="00AB0CF7">
      <w:pPr>
        <w:pStyle w:val="Default"/>
        <w:numPr>
          <w:ilvl w:val="2"/>
          <w:numId w:val="76"/>
        </w:numPr>
        <w:spacing w:before="60" w:after="60" w:line="276" w:lineRule="auto"/>
        <w:ind w:left="851" w:hanging="284"/>
        <w:jc w:val="both"/>
        <w:rPr>
          <w:color w:val="auto"/>
        </w:rPr>
      </w:pPr>
      <w:r w:rsidRPr="00FE20EE">
        <w:rPr>
          <w:color w:val="auto"/>
        </w:rPr>
        <w:t>dokument</w:t>
      </w:r>
      <w:r w:rsidRPr="00A15E6B">
        <w:rPr>
          <w:color w:val="auto"/>
        </w:rPr>
        <w:t xml:space="preserve"> javí znaky plagiátorstva</w:t>
      </w:r>
      <w:r w:rsidRPr="00AB0CF7">
        <w:rPr>
          <w:color w:val="auto"/>
          <w:vertAlign w:val="superscript"/>
        </w:rPr>
        <w:footnoteReference w:id="30"/>
      </w:r>
      <w:r w:rsidR="00D07BCA">
        <w:rPr>
          <w:color w:val="auto"/>
          <w:lang w:val="en-US"/>
        </w:rPr>
        <w:t>;</w:t>
      </w:r>
    </w:p>
    <w:p w14:paraId="28E64198" w14:textId="77777777" w:rsidR="00666C17" w:rsidRPr="00CE1B4A" w:rsidRDefault="00113AFB" w:rsidP="00C57592">
      <w:pPr>
        <w:pStyle w:val="Default"/>
        <w:numPr>
          <w:ilvl w:val="0"/>
          <w:numId w:val="38"/>
        </w:numPr>
        <w:tabs>
          <w:tab w:val="left" w:pos="567"/>
        </w:tabs>
        <w:spacing w:before="60" w:after="60" w:line="276" w:lineRule="auto"/>
        <w:ind w:left="567" w:hanging="283"/>
        <w:jc w:val="both"/>
      </w:pPr>
      <w:r w:rsidRPr="00CE1B4A">
        <w:rPr>
          <w:color w:val="auto"/>
        </w:rPr>
        <w:t xml:space="preserve">výdavky na analýzy/stratégie/štúdie/expertízy/plány  a iné výstupy vynakladané v rámci dopytovo-orientovaných projektov, </w:t>
      </w:r>
      <w:r w:rsidRPr="00CE1B4A">
        <w:t>ak cena</w:t>
      </w:r>
      <w:r w:rsidR="00F604EE">
        <w:t>,</w:t>
      </w:r>
      <w:r w:rsidRPr="00CE1B4A">
        <w:t xml:space="preserve"> za ktorú bol majetok obstaraný je neprimeranou cenou v zmysle zákona č. 18/1996 Z. z. v z. n. pr.</w:t>
      </w:r>
    </w:p>
    <w:p w14:paraId="28E64199" w14:textId="77777777" w:rsidR="00113AFB" w:rsidRPr="00FA6648" w:rsidRDefault="00113AFB" w:rsidP="00A87902">
      <w:pPr>
        <w:pStyle w:val="Zoznamsodrkami"/>
        <w:spacing w:before="120" w:after="60" w:line="276" w:lineRule="auto"/>
        <w:rPr>
          <w:b/>
          <w:i/>
          <w:sz w:val="24"/>
          <w:szCs w:val="24"/>
          <w:u w:val="single"/>
          <w:lang w:eastAsia="sk-SK"/>
        </w:rPr>
      </w:pPr>
      <w:r w:rsidRPr="00FA6648">
        <w:rPr>
          <w:b/>
          <w:i/>
          <w:sz w:val="24"/>
          <w:szCs w:val="24"/>
          <w:u w:val="single"/>
          <w:lang w:eastAsia="sk-SK"/>
        </w:rPr>
        <w:t>Preukazovanie:</w:t>
      </w:r>
    </w:p>
    <w:p w14:paraId="28E6419A" w14:textId="77777777" w:rsidR="00714840" w:rsidRDefault="006030E2" w:rsidP="00F716B7">
      <w:pPr>
        <w:pStyle w:val="Odsekzoznamu"/>
        <w:numPr>
          <w:ilvl w:val="0"/>
          <w:numId w:val="70"/>
        </w:numPr>
        <w:spacing w:before="60" w:after="60"/>
        <w:ind w:left="568" w:hanging="284"/>
        <w:jc w:val="both"/>
        <w:rPr>
          <w:rFonts w:ascii="Times New Roman" w:hAnsi="Times New Roman"/>
          <w:sz w:val="24"/>
          <w:szCs w:val="24"/>
        </w:rPr>
      </w:pPr>
      <w:r w:rsidRPr="006030E2">
        <w:rPr>
          <w:rFonts w:ascii="Times New Roman" w:hAnsi="Times New Roman"/>
          <w:sz w:val="24"/>
          <w:szCs w:val="24"/>
          <w:lang w:eastAsia="en-AU"/>
        </w:rPr>
        <w:t>písomná zmluva</w:t>
      </w:r>
      <w:r w:rsidRPr="006030E2">
        <w:rPr>
          <w:rFonts w:ascii="Times New Roman" w:hAnsi="Times New Roman"/>
          <w:sz w:val="24"/>
          <w:szCs w:val="24"/>
          <w:vertAlign w:val="superscript"/>
        </w:rPr>
        <w:footnoteReference w:id="31"/>
      </w:r>
      <w:r w:rsidRPr="006030E2">
        <w:rPr>
          <w:rFonts w:ascii="Times New Roman" w:hAnsi="Times New Roman"/>
          <w:sz w:val="24"/>
          <w:szCs w:val="24"/>
          <w:lang w:eastAsia="en-AU"/>
        </w:rPr>
        <w:t>,</w:t>
      </w:r>
      <w:r w:rsidR="00714840" w:rsidRPr="00714840">
        <w:rPr>
          <w:rFonts w:ascii="Times New Roman" w:hAnsi="Times New Roman"/>
          <w:sz w:val="24"/>
          <w:szCs w:val="24"/>
        </w:rPr>
        <w:t xml:space="preserve"> ak  hodnota v</w:t>
      </w:r>
      <w:r w:rsidR="009E7702">
        <w:rPr>
          <w:rFonts w:ascii="Times New Roman" w:hAnsi="Times New Roman"/>
          <w:sz w:val="24"/>
          <w:szCs w:val="24"/>
        </w:rPr>
        <w:t>ýdavku prekročí 5 000</w:t>
      </w:r>
      <w:r w:rsidR="00714840" w:rsidRPr="00714840">
        <w:rPr>
          <w:rFonts w:ascii="Times New Roman" w:hAnsi="Times New Roman"/>
          <w:sz w:val="24"/>
          <w:szCs w:val="24"/>
        </w:rPr>
        <w:t xml:space="preserve"> EUR (zmluva musí byť v súlade s</w:t>
      </w:r>
      <w:r w:rsidR="009E7702">
        <w:rPr>
          <w:rFonts w:ascii="Times New Roman" w:hAnsi="Times New Roman"/>
          <w:sz w:val="24"/>
          <w:szCs w:val="24"/>
        </w:rPr>
        <w:t> </w:t>
      </w:r>
      <w:r w:rsidR="00714840" w:rsidRPr="00714840">
        <w:rPr>
          <w:rFonts w:ascii="Times New Roman" w:hAnsi="Times New Roman"/>
          <w:sz w:val="24"/>
          <w:szCs w:val="24"/>
        </w:rPr>
        <w:t>platným všeobecne záväzným právnym predpisom) vrátane dodatkov k  zavretej písomnej zmluve;</w:t>
      </w:r>
    </w:p>
    <w:p w14:paraId="28E6419B" w14:textId="77777777" w:rsidR="00714840" w:rsidRPr="00714840" w:rsidRDefault="00714840" w:rsidP="00F716B7">
      <w:pPr>
        <w:pStyle w:val="Odsekzoznamu"/>
        <w:numPr>
          <w:ilvl w:val="0"/>
          <w:numId w:val="70"/>
        </w:numPr>
        <w:spacing w:before="60" w:after="60"/>
        <w:ind w:left="568" w:hanging="284"/>
        <w:jc w:val="both"/>
        <w:rPr>
          <w:rFonts w:ascii="Times New Roman" w:hAnsi="Times New Roman"/>
          <w:sz w:val="24"/>
          <w:szCs w:val="24"/>
        </w:rPr>
      </w:pPr>
      <w:r w:rsidRPr="00714840">
        <w:rPr>
          <w:rFonts w:ascii="Times New Roman" w:hAnsi="Times New Roman"/>
          <w:sz w:val="24"/>
          <w:szCs w:val="24"/>
        </w:rPr>
        <w:t xml:space="preserve">výpis o zverejnení zmluvy povinnej osoby v zmysle zákona 211/2000 Z. z. </w:t>
      </w:r>
      <w:r w:rsidR="00DE673C" w:rsidRPr="00621BC4">
        <w:rPr>
          <w:rFonts w:ascii="Times New Roman" w:hAnsi="Times New Roman"/>
          <w:sz w:val="24"/>
          <w:szCs w:val="24"/>
        </w:rPr>
        <w:t>v z. n. pr.</w:t>
      </w:r>
      <w:r w:rsidRPr="00714840">
        <w:rPr>
          <w:rFonts w:ascii="Times New Roman" w:hAnsi="Times New Roman"/>
          <w:sz w:val="24"/>
          <w:szCs w:val="24"/>
        </w:rPr>
        <w:t>;</w:t>
      </w:r>
    </w:p>
    <w:p w14:paraId="28E6419C" w14:textId="77777777" w:rsidR="00714840" w:rsidRPr="00714840" w:rsidRDefault="00714840" w:rsidP="00F716B7">
      <w:pPr>
        <w:pStyle w:val="Odsekzoznamu"/>
        <w:numPr>
          <w:ilvl w:val="0"/>
          <w:numId w:val="70"/>
        </w:numPr>
        <w:spacing w:before="60" w:after="60"/>
        <w:ind w:left="568" w:hanging="284"/>
        <w:jc w:val="both"/>
        <w:rPr>
          <w:rFonts w:ascii="Times New Roman" w:hAnsi="Times New Roman"/>
          <w:sz w:val="24"/>
          <w:szCs w:val="24"/>
        </w:rPr>
      </w:pPr>
      <w:r>
        <w:rPr>
          <w:rFonts w:ascii="Times New Roman" w:hAnsi="Times New Roman"/>
          <w:sz w:val="24"/>
          <w:szCs w:val="24"/>
        </w:rPr>
        <w:t>objednávka (ak relevantné)</w:t>
      </w:r>
      <w:r w:rsidRPr="00714840">
        <w:rPr>
          <w:rFonts w:ascii="Times New Roman" w:hAnsi="Times New Roman"/>
          <w:sz w:val="24"/>
          <w:szCs w:val="24"/>
        </w:rPr>
        <w:t>;</w:t>
      </w:r>
    </w:p>
    <w:p w14:paraId="28E6419D" w14:textId="77777777" w:rsidR="00113AFB" w:rsidRPr="00714840" w:rsidRDefault="00113AFB" w:rsidP="00F716B7">
      <w:pPr>
        <w:pStyle w:val="Odsekzoznamu"/>
        <w:numPr>
          <w:ilvl w:val="0"/>
          <w:numId w:val="70"/>
        </w:numPr>
        <w:spacing w:before="60" w:after="60"/>
        <w:ind w:left="568" w:hanging="284"/>
        <w:jc w:val="both"/>
        <w:rPr>
          <w:rFonts w:ascii="Times New Roman" w:hAnsi="Times New Roman"/>
          <w:sz w:val="24"/>
          <w:szCs w:val="24"/>
        </w:rPr>
      </w:pPr>
      <w:r w:rsidRPr="00714840">
        <w:rPr>
          <w:rFonts w:ascii="Times New Roman" w:hAnsi="Times New Roman"/>
          <w:sz w:val="24"/>
          <w:szCs w:val="24"/>
        </w:rPr>
        <w:t>faktúra alebo rovnocenný účtovný doklad</w:t>
      </w:r>
      <w:r w:rsidR="008E4D76" w:rsidRPr="00714840">
        <w:rPr>
          <w:rFonts w:ascii="Times New Roman" w:hAnsi="Times New Roman"/>
          <w:sz w:val="24"/>
          <w:szCs w:val="24"/>
        </w:rPr>
        <w:t>;</w:t>
      </w:r>
    </w:p>
    <w:p w14:paraId="28E6419E" w14:textId="77777777" w:rsidR="00113AFB" w:rsidRPr="00714840" w:rsidRDefault="00113AFB" w:rsidP="00F716B7">
      <w:pPr>
        <w:pStyle w:val="Odsekzoznamu"/>
        <w:numPr>
          <w:ilvl w:val="0"/>
          <w:numId w:val="70"/>
        </w:numPr>
        <w:spacing w:before="60" w:after="60"/>
        <w:ind w:left="568" w:hanging="284"/>
        <w:jc w:val="both"/>
        <w:rPr>
          <w:rFonts w:ascii="Times New Roman" w:hAnsi="Times New Roman"/>
          <w:sz w:val="24"/>
          <w:szCs w:val="24"/>
        </w:rPr>
      </w:pPr>
      <w:r w:rsidRPr="00714840">
        <w:rPr>
          <w:rFonts w:ascii="Times New Roman" w:hAnsi="Times New Roman"/>
          <w:sz w:val="24"/>
          <w:szCs w:val="24"/>
        </w:rPr>
        <w:t>dodací list alebo preberací protokol (ak relevantné) vrátane podpisu osoby prijímateľa potvrdzujúci prevzatie a dátum prevzatia</w:t>
      </w:r>
      <w:r w:rsidR="008E4D76" w:rsidRPr="00714840">
        <w:rPr>
          <w:rFonts w:ascii="Times New Roman" w:hAnsi="Times New Roman"/>
          <w:sz w:val="24"/>
          <w:szCs w:val="24"/>
        </w:rPr>
        <w:t>;</w:t>
      </w:r>
    </w:p>
    <w:p w14:paraId="28E6419F" w14:textId="77777777" w:rsidR="00113AFB" w:rsidRPr="00714840" w:rsidRDefault="00113AFB" w:rsidP="00F716B7">
      <w:pPr>
        <w:pStyle w:val="Odsekzoznamu"/>
        <w:numPr>
          <w:ilvl w:val="0"/>
          <w:numId w:val="70"/>
        </w:numPr>
        <w:spacing w:before="60" w:after="60"/>
        <w:ind w:left="568" w:hanging="284"/>
        <w:jc w:val="both"/>
        <w:rPr>
          <w:rFonts w:ascii="Times New Roman" w:hAnsi="Times New Roman"/>
          <w:sz w:val="24"/>
          <w:szCs w:val="24"/>
        </w:rPr>
      </w:pPr>
      <w:r w:rsidRPr="00714840">
        <w:rPr>
          <w:rFonts w:ascii="Times New Roman" w:hAnsi="Times New Roman"/>
          <w:sz w:val="24"/>
          <w:szCs w:val="24"/>
        </w:rPr>
        <w:t>výpis z bankového účtu</w:t>
      </w:r>
      <w:r w:rsidR="008E4D76" w:rsidRPr="00714840">
        <w:rPr>
          <w:rFonts w:ascii="Times New Roman" w:hAnsi="Times New Roman"/>
          <w:sz w:val="24"/>
          <w:szCs w:val="24"/>
        </w:rPr>
        <w:t>;</w:t>
      </w:r>
    </w:p>
    <w:p w14:paraId="28E641A0" w14:textId="77777777" w:rsidR="00113AFB" w:rsidRPr="00714840" w:rsidRDefault="00113AFB" w:rsidP="00F716B7">
      <w:pPr>
        <w:pStyle w:val="Odsekzoznamu"/>
        <w:numPr>
          <w:ilvl w:val="0"/>
          <w:numId w:val="70"/>
        </w:numPr>
        <w:spacing w:before="60" w:after="60"/>
        <w:ind w:left="568" w:hanging="284"/>
        <w:jc w:val="both"/>
        <w:rPr>
          <w:rFonts w:ascii="Times New Roman" w:hAnsi="Times New Roman"/>
          <w:sz w:val="24"/>
          <w:szCs w:val="24"/>
        </w:rPr>
      </w:pPr>
      <w:r w:rsidRPr="00714840">
        <w:rPr>
          <w:rFonts w:ascii="Times New Roman" w:hAnsi="Times New Roman"/>
          <w:sz w:val="24"/>
          <w:szCs w:val="24"/>
        </w:rPr>
        <w:t>doklad o zaradení majetku (karta dlhodobého majetku)</w:t>
      </w:r>
      <w:r w:rsidR="008E4D76" w:rsidRPr="00714840">
        <w:rPr>
          <w:rFonts w:ascii="Times New Roman" w:hAnsi="Times New Roman"/>
          <w:sz w:val="24"/>
          <w:szCs w:val="24"/>
        </w:rPr>
        <w:t>;</w:t>
      </w:r>
    </w:p>
    <w:p w14:paraId="28E641A1" w14:textId="77777777" w:rsidR="00113AFB" w:rsidRPr="00714840" w:rsidRDefault="00113AFB" w:rsidP="00F716B7">
      <w:pPr>
        <w:pStyle w:val="Odsekzoznamu"/>
        <w:numPr>
          <w:ilvl w:val="0"/>
          <w:numId w:val="70"/>
        </w:numPr>
        <w:spacing w:before="60" w:after="60"/>
        <w:ind w:left="568" w:hanging="284"/>
        <w:jc w:val="both"/>
        <w:rPr>
          <w:rFonts w:ascii="Times New Roman" w:hAnsi="Times New Roman"/>
          <w:sz w:val="24"/>
          <w:szCs w:val="24"/>
        </w:rPr>
      </w:pPr>
      <w:r w:rsidRPr="00714840">
        <w:rPr>
          <w:rFonts w:ascii="Times New Roman" w:hAnsi="Times New Roman"/>
          <w:sz w:val="24"/>
          <w:szCs w:val="24"/>
        </w:rPr>
        <w:t>spôsob výpočtu oprávnenej výšky výdavku (ak relevantné)</w:t>
      </w:r>
      <w:r w:rsidR="008E4D76" w:rsidRPr="00714840">
        <w:rPr>
          <w:rFonts w:ascii="Times New Roman" w:hAnsi="Times New Roman"/>
          <w:sz w:val="24"/>
          <w:szCs w:val="24"/>
        </w:rPr>
        <w:t>;</w:t>
      </w:r>
    </w:p>
    <w:p w14:paraId="28E641A2" w14:textId="77777777" w:rsidR="00113AFB" w:rsidRDefault="00113AFB" w:rsidP="00F716B7">
      <w:pPr>
        <w:pStyle w:val="Odsekzoznamu"/>
        <w:numPr>
          <w:ilvl w:val="0"/>
          <w:numId w:val="70"/>
        </w:numPr>
        <w:spacing w:before="60" w:after="60"/>
        <w:ind w:left="568" w:hanging="284"/>
        <w:jc w:val="both"/>
        <w:rPr>
          <w:rFonts w:ascii="Times New Roman" w:hAnsi="Times New Roman"/>
          <w:sz w:val="24"/>
          <w:szCs w:val="24"/>
        </w:rPr>
      </w:pPr>
      <w:r w:rsidRPr="00714840">
        <w:rPr>
          <w:rFonts w:ascii="Times New Roman" w:hAnsi="Times New Roman"/>
          <w:sz w:val="24"/>
          <w:szCs w:val="24"/>
        </w:rPr>
        <w:t>a iné.</w:t>
      </w:r>
    </w:p>
    <w:p w14:paraId="28E641A3" w14:textId="77777777" w:rsidR="00DA38EA" w:rsidRPr="00F70766" w:rsidRDefault="00DA38EA" w:rsidP="00A93BAB">
      <w:pPr>
        <w:pBdr>
          <w:top w:val="single" w:sz="4" w:space="1" w:color="auto"/>
          <w:left w:val="single" w:sz="4" w:space="4" w:color="auto"/>
          <w:bottom w:val="single" w:sz="4" w:space="1" w:color="auto"/>
          <w:right w:val="single" w:sz="4" w:space="4" w:color="auto"/>
        </w:pBdr>
        <w:shd w:val="clear" w:color="auto" w:fill="BFBFBF" w:themeFill="background1" w:themeFillShade="BF"/>
        <w:spacing w:before="360" w:after="360" w:line="240" w:lineRule="auto"/>
        <w:jc w:val="both"/>
        <w:rPr>
          <w:rFonts w:ascii="Times New Roman" w:hAnsi="Times New Roman"/>
          <w:b/>
        </w:rPr>
      </w:pPr>
      <w:r w:rsidRPr="00B946C4">
        <w:rPr>
          <w:rFonts w:ascii="Times New Roman" w:hAnsi="Times New Roman"/>
          <w:b/>
          <w:sz w:val="24"/>
          <w:szCs w:val="24"/>
        </w:rPr>
        <w:t>019 – Ostatný dlhodobý nehmotný majetok</w:t>
      </w:r>
      <w:r w:rsidR="004F154B">
        <w:rPr>
          <w:rFonts w:ascii="Times New Roman" w:hAnsi="Times New Roman"/>
          <w:b/>
          <w:sz w:val="24"/>
          <w:szCs w:val="24"/>
        </w:rPr>
        <w:t xml:space="preserve">  </w:t>
      </w:r>
    </w:p>
    <w:p w14:paraId="4589D13F" w14:textId="72388489" w:rsidR="0090030D" w:rsidRDefault="00113AFB" w:rsidP="008F4B3C">
      <w:pPr>
        <w:spacing w:before="60" w:after="60"/>
        <w:jc w:val="both"/>
        <w:rPr>
          <w:rFonts w:ascii="Times New Roman" w:hAnsi="Times New Roman"/>
          <w:sz w:val="24"/>
          <w:szCs w:val="24"/>
        </w:rPr>
      </w:pPr>
      <w:r w:rsidRPr="00136523">
        <w:rPr>
          <w:sz w:val="24"/>
          <w:szCs w:val="24"/>
        </w:rPr>
        <w:t xml:space="preserve">Dlhodobý nehmotný majetok, ktorý svojím charakterom  nepatrí do skupín 013 a 014, ktorého obstarávacia cena je </w:t>
      </w:r>
      <w:r w:rsidRPr="00DE32E0">
        <w:rPr>
          <w:rFonts w:ascii="Times New Roman" w:hAnsi="Times New Roman"/>
          <w:b/>
          <w:sz w:val="24"/>
          <w:szCs w:val="24"/>
          <w:lang w:eastAsia="en-US"/>
        </w:rPr>
        <w:t>vyššia ako 2</w:t>
      </w:r>
      <w:r w:rsidR="00F70766" w:rsidRPr="00DE32E0">
        <w:rPr>
          <w:rFonts w:ascii="Times New Roman" w:hAnsi="Times New Roman"/>
          <w:b/>
          <w:sz w:val="24"/>
          <w:szCs w:val="24"/>
          <w:lang w:eastAsia="en-US"/>
        </w:rPr>
        <w:t> </w:t>
      </w:r>
      <w:r w:rsidRPr="00DE32E0">
        <w:rPr>
          <w:rFonts w:ascii="Times New Roman" w:hAnsi="Times New Roman"/>
          <w:b/>
          <w:sz w:val="24"/>
          <w:szCs w:val="24"/>
          <w:lang w:eastAsia="en-US"/>
        </w:rPr>
        <w:t>400</w:t>
      </w:r>
      <w:r w:rsidR="00F70766" w:rsidRPr="00DE32E0">
        <w:rPr>
          <w:rFonts w:ascii="Times New Roman" w:hAnsi="Times New Roman"/>
          <w:b/>
          <w:sz w:val="24"/>
          <w:szCs w:val="24"/>
          <w:lang w:eastAsia="en-US"/>
        </w:rPr>
        <w:t> EUR</w:t>
      </w:r>
      <w:r w:rsidRPr="00DE32E0">
        <w:rPr>
          <w:rFonts w:ascii="Times New Roman" w:hAnsi="Times New Roman"/>
          <w:sz w:val="24"/>
          <w:szCs w:val="24"/>
          <w:lang w:eastAsia="en-US"/>
        </w:rPr>
        <w:t xml:space="preserve"> a doba použiteľnosti (prevádzkovo-technické funkcie) je </w:t>
      </w:r>
      <w:r w:rsidRPr="00DE32E0">
        <w:rPr>
          <w:rFonts w:ascii="Times New Roman" w:hAnsi="Times New Roman"/>
          <w:b/>
          <w:sz w:val="24"/>
          <w:szCs w:val="24"/>
          <w:lang w:eastAsia="en-US"/>
        </w:rPr>
        <w:t>dlhšia ako 1 rok</w:t>
      </w:r>
      <w:r w:rsidRPr="00DE32E0">
        <w:rPr>
          <w:rFonts w:ascii="Times New Roman" w:hAnsi="Times New Roman"/>
          <w:sz w:val="24"/>
          <w:szCs w:val="24"/>
          <w:lang w:eastAsia="en-US"/>
        </w:rPr>
        <w:t>.</w:t>
      </w:r>
    </w:p>
    <w:p w14:paraId="28E641A5" w14:textId="3D4D18D1" w:rsidR="00C67BC6" w:rsidRPr="00843AC9" w:rsidRDefault="00C67BC6" w:rsidP="00C67BC6">
      <w:pPr>
        <w:pStyle w:val="Zoznamsodrkami"/>
        <w:spacing w:before="120" w:after="60" w:line="276" w:lineRule="auto"/>
        <w:jc w:val="left"/>
        <w:rPr>
          <w:b/>
          <w:i/>
          <w:sz w:val="24"/>
          <w:szCs w:val="24"/>
          <w:u w:val="single"/>
        </w:rPr>
      </w:pPr>
      <w:r w:rsidRPr="00843AC9">
        <w:rPr>
          <w:b/>
          <w:i/>
          <w:sz w:val="24"/>
          <w:szCs w:val="24"/>
          <w:u w:val="single"/>
          <w:lang w:eastAsia="sk-SK"/>
        </w:rPr>
        <w:t>Oprávnený</w:t>
      </w:r>
      <w:r w:rsidRPr="00843AC9">
        <w:rPr>
          <w:b/>
          <w:i/>
          <w:sz w:val="24"/>
          <w:szCs w:val="24"/>
          <w:u w:val="single"/>
        </w:rPr>
        <w:t xml:space="preserve"> výdavok je, ak:</w:t>
      </w:r>
    </w:p>
    <w:p w14:paraId="28E641A6" w14:textId="77777777" w:rsidR="00C67BC6" w:rsidRPr="001C0F6B" w:rsidRDefault="00C67BC6" w:rsidP="004C531A">
      <w:pPr>
        <w:pStyle w:val="Odsekzoznamu"/>
        <w:numPr>
          <w:ilvl w:val="0"/>
          <w:numId w:val="27"/>
        </w:numPr>
        <w:spacing w:before="60" w:after="60"/>
        <w:ind w:left="567" w:hanging="284"/>
        <w:jc w:val="both"/>
        <w:rPr>
          <w:rFonts w:ascii="Times New Roman" w:hAnsi="Times New Roman"/>
          <w:sz w:val="24"/>
          <w:szCs w:val="24"/>
        </w:rPr>
      </w:pPr>
      <w:r w:rsidRPr="001C0F6B">
        <w:rPr>
          <w:rFonts w:ascii="Times New Roman" w:hAnsi="Times New Roman"/>
          <w:sz w:val="24"/>
          <w:szCs w:val="24"/>
        </w:rPr>
        <w:t>pri jeho obstaraní boli dodržané pravidlá VO;</w:t>
      </w:r>
    </w:p>
    <w:p w14:paraId="28E641A7" w14:textId="77777777" w:rsidR="00C67BC6" w:rsidRPr="001C0F6B" w:rsidRDefault="00C67BC6" w:rsidP="004C531A">
      <w:pPr>
        <w:pStyle w:val="Odsekzoznamu"/>
        <w:numPr>
          <w:ilvl w:val="0"/>
          <w:numId w:val="27"/>
        </w:numPr>
        <w:spacing w:before="60" w:after="60"/>
        <w:ind w:left="567" w:hanging="284"/>
        <w:jc w:val="both"/>
        <w:rPr>
          <w:rFonts w:ascii="Times New Roman" w:hAnsi="Times New Roman"/>
          <w:sz w:val="24"/>
          <w:szCs w:val="24"/>
        </w:rPr>
      </w:pPr>
      <w:r w:rsidRPr="001C0F6B">
        <w:rPr>
          <w:rFonts w:ascii="Times New Roman" w:hAnsi="Times New Roman"/>
          <w:sz w:val="24"/>
          <w:szCs w:val="24"/>
        </w:rPr>
        <w:t xml:space="preserve">obstaranie použitého majetku umožnila výzva/vyzvanie; </w:t>
      </w:r>
    </w:p>
    <w:p w14:paraId="28E641A8" w14:textId="77777777" w:rsidR="00C67BC6" w:rsidRPr="001C0F6B" w:rsidRDefault="00C67BC6" w:rsidP="004C531A">
      <w:pPr>
        <w:pStyle w:val="Odsekzoznamu"/>
        <w:numPr>
          <w:ilvl w:val="0"/>
          <w:numId w:val="27"/>
        </w:numPr>
        <w:spacing w:before="60" w:after="60"/>
        <w:ind w:left="567" w:hanging="284"/>
        <w:jc w:val="both"/>
        <w:rPr>
          <w:rFonts w:ascii="Times New Roman" w:hAnsi="Times New Roman"/>
          <w:sz w:val="24"/>
          <w:szCs w:val="24"/>
        </w:rPr>
      </w:pPr>
      <w:r w:rsidRPr="001C0F6B">
        <w:rPr>
          <w:rFonts w:ascii="Times New Roman" w:hAnsi="Times New Roman"/>
          <w:sz w:val="24"/>
          <w:szCs w:val="24"/>
        </w:rPr>
        <w:t>bol majetok zakúpený len pre účely projektu a jeho životnosť skončila do ukončenia realizácie aktivít projektu oprávnenosť výdavku je 100 % obstarávacej ceny;</w:t>
      </w:r>
    </w:p>
    <w:p w14:paraId="28E641A9" w14:textId="77777777" w:rsidR="00C67BC6" w:rsidRPr="001C0F6B" w:rsidRDefault="00C67BC6" w:rsidP="004C531A">
      <w:pPr>
        <w:pStyle w:val="Odsekzoznamu"/>
        <w:numPr>
          <w:ilvl w:val="0"/>
          <w:numId w:val="27"/>
        </w:numPr>
        <w:spacing w:before="60" w:after="60"/>
        <w:ind w:left="567" w:hanging="284"/>
        <w:jc w:val="both"/>
        <w:rPr>
          <w:rFonts w:ascii="Times New Roman" w:hAnsi="Times New Roman"/>
          <w:sz w:val="24"/>
          <w:szCs w:val="24"/>
        </w:rPr>
      </w:pPr>
      <w:r w:rsidRPr="001C0F6B">
        <w:rPr>
          <w:rFonts w:ascii="Times New Roman" w:hAnsi="Times New Roman"/>
          <w:sz w:val="24"/>
          <w:szCs w:val="24"/>
        </w:rPr>
        <w:t>bol majetok zakúpený, alebo využívaný pre účely projektu čiastočne, alebo ak doba jeho životnosti trvá aj po ukončení projektu, oprávnenosť výdavku je:</w:t>
      </w:r>
    </w:p>
    <w:p w14:paraId="28E641AA" w14:textId="77777777" w:rsidR="00C67BC6" w:rsidRPr="001C0F6B" w:rsidRDefault="00C67BC6" w:rsidP="004C531A">
      <w:pPr>
        <w:pStyle w:val="Odsekzoznamu"/>
        <w:numPr>
          <w:ilvl w:val="0"/>
          <w:numId w:val="28"/>
        </w:numPr>
        <w:spacing w:before="60" w:after="60"/>
        <w:ind w:left="638" w:hanging="284"/>
        <w:jc w:val="both"/>
        <w:rPr>
          <w:rFonts w:ascii="Times New Roman" w:hAnsi="Times New Roman"/>
          <w:sz w:val="24"/>
          <w:szCs w:val="24"/>
        </w:rPr>
      </w:pPr>
      <w:r w:rsidRPr="001C0F6B">
        <w:rPr>
          <w:rFonts w:ascii="Times New Roman" w:hAnsi="Times New Roman"/>
          <w:sz w:val="24"/>
          <w:szCs w:val="24"/>
        </w:rPr>
        <w:lastRenderedPageBreak/>
        <w:t>do výšky pomeru celkových výdavkov projektu k celkovému obratu prijímateľa za</w:t>
      </w:r>
      <w:r w:rsidR="001C0F6B">
        <w:rPr>
          <w:rFonts w:ascii="Times New Roman" w:hAnsi="Times New Roman"/>
          <w:sz w:val="24"/>
          <w:szCs w:val="24"/>
        </w:rPr>
        <w:t> </w:t>
      </w:r>
      <w:r w:rsidRPr="001C0F6B">
        <w:rPr>
          <w:rFonts w:ascii="Times New Roman" w:hAnsi="Times New Roman"/>
          <w:sz w:val="24"/>
          <w:szCs w:val="24"/>
        </w:rPr>
        <w:t xml:space="preserve">predchádzajúci kalendárny rok alebo priemerného obratu za posledné 3 kalendárne roky, alebo </w:t>
      </w:r>
    </w:p>
    <w:p w14:paraId="28E641AB" w14:textId="77777777" w:rsidR="00C67BC6" w:rsidRPr="001C0F6B" w:rsidRDefault="00C67BC6" w:rsidP="00B606F7">
      <w:pPr>
        <w:pStyle w:val="Odsekzoznamu"/>
        <w:numPr>
          <w:ilvl w:val="0"/>
          <w:numId w:val="28"/>
        </w:numPr>
        <w:spacing w:before="60" w:after="60"/>
        <w:ind w:left="636" w:hanging="284"/>
        <w:jc w:val="both"/>
        <w:rPr>
          <w:rFonts w:ascii="Times New Roman" w:hAnsi="Times New Roman"/>
          <w:sz w:val="24"/>
          <w:szCs w:val="24"/>
        </w:rPr>
      </w:pPr>
      <w:r w:rsidRPr="001C0F6B">
        <w:rPr>
          <w:rFonts w:ascii="Times New Roman" w:hAnsi="Times New Roman"/>
          <w:sz w:val="24"/>
          <w:szCs w:val="24"/>
        </w:rPr>
        <w:t xml:space="preserve">do výšky pomeru na základe výpočtu osobohodín, ktoré odpracuje zamestnanec/zamestnanci v rámci projektu, alebo </w:t>
      </w:r>
    </w:p>
    <w:p w14:paraId="28E641AC" w14:textId="77777777" w:rsidR="000C6F4B" w:rsidRPr="00B606F7" w:rsidRDefault="00C67BC6" w:rsidP="00B606F7">
      <w:pPr>
        <w:pStyle w:val="Odsekzoznamu"/>
        <w:numPr>
          <w:ilvl w:val="0"/>
          <w:numId w:val="28"/>
        </w:numPr>
        <w:spacing w:before="60" w:after="60"/>
        <w:ind w:left="636" w:hanging="284"/>
        <w:jc w:val="both"/>
        <w:rPr>
          <w:rFonts w:ascii="Times New Roman" w:hAnsi="Times New Roman"/>
          <w:b/>
          <w:i/>
          <w:sz w:val="24"/>
          <w:szCs w:val="24"/>
          <w:u w:val="single"/>
        </w:rPr>
      </w:pPr>
      <w:r w:rsidRPr="000C6F4B">
        <w:rPr>
          <w:rFonts w:ascii="Times New Roman" w:hAnsi="Times New Roman"/>
          <w:sz w:val="24"/>
          <w:szCs w:val="24"/>
        </w:rPr>
        <w:t>do výšky pomeru, ktorý stanovila výzva/vyzvanie.</w:t>
      </w:r>
    </w:p>
    <w:p w14:paraId="28E641AD" w14:textId="77777777" w:rsidR="00B606F7" w:rsidRPr="000C6F4B" w:rsidRDefault="00B606F7" w:rsidP="00B606F7">
      <w:pPr>
        <w:pStyle w:val="Odsekzoznamu"/>
        <w:spacing w:before="120" w:after="60"/>
        <w:ind w:left="638"/>
        <w:jc w:val="both"/>
        <w:rPr>
          <w:rFonts w:ascii="Times New Roman" w:hAnsi="Times New Roman"/>
          <w:b/>
          <w:i/>
          <w:sz w:val="24"/>
          <w:szCs w:val="24"/>
          <w:u w:val="single"/>
        </w:rPr>
      </w:pPr>
    </w:p>
    <w:p w14:paraId="28E641AE" w14:textId="77777777" w:rsidR="000C6F4B" w:rsidRPr="0054151F" w:rsidRDefault="000C6F4B" w:rsidP="000C6F4B">
      <w:pPr>
        <w:pStyle w:val="Default"/>
        <w:pBdr>
          <w:top w:val="single" w:sz="4" w:space="1" w:color="auto"/>
          <w:left w:val="single" w:sz="4" w:space="3" w:color="auto"/>
          <w:bottom w:val="single" w:sz="4" w:space="1" w:color="auto"/>
          <w:right w:val="single" w:sz="4" w:space="4" w:color="auto"/>
        </w:pBdr>
        <w:shd w:val="clear" w:color="auto" w:fill="FBD4B4" w:themeFill="accent6" w:themeFillTint="66"/>
        <w:spacing w:before="60" w:after="60" w:line="276" w:lineRule="auto"/>
        <w:jc w:val="both"/>
        <w:rPr>
          <w:bCs/>
        </w:rPr>
      </w:pPr>
      <w:r>
        <w:rPr>
          <w:b/>
          <w:bCs/>
          <w:i/>
        </w:rPr>
        <w:t>D</w:t>
      </w:r>
      <w:r w:rsidRPr="0054151F">
        <w:rPr>
          <w:b/>
          <w:bCs/>
          <w:i/>
        </w:rPr>
        <w:t>ôležité upozornenie:</w:t>
      </w:r>
      <w:r w:rsidRPr="0054151F">
        <w:rPr>
          <w:bCs/>
        </w:rPr>
        <w:t xml:space="preserve"> </w:t>
      </w:r>
      <w:r w:rsidRPr="008023AD">
        <w:t>Oprávnený je iba nový nepoužívaný majetok a prijímateľ s ním v minulosti žiadnym spôsobom nedisponoval</w:t>
      </w:r>
      <w:r>
        <w:t>.</w:t>
      </w:r>
    </w:p>
    <w:p w14:paraId="28E641AF" w14:textId="77777777" w:rsidR="00507454" w:rsidRPr="00507454" w:rsidRDefault="00507454" w:rsidP="00B44F94">
      <w:pPr>
        <w:spacing w:before="240" w:after="60"/>
        <w:contextualSpacing/>
        <w:jc w:val="both"/>
        <w:rPr>
          <w:rFonts w:ascii="Times New Roman" w:hAnsi="Times New Roman"/>
          <w:b/>
          <w:i/>
          <w:sz w:val="24"/>
          <w:szCs w:val="24"/>
          <w:u w:val="single"/>
        </w:rPr>
      </w:pPr>
      <w:r w:rsidRPr="00507454">
        <w:rPr>
          <w:rFonts w:ascii="Times New Roman" w:hAnsi="Times New Roman"/>
          <w:b/>
          <w:i/>
          <w:sz w:val="24"/>
          <w:szCs w:val="24"/>
          <w:u w:val="single"/>
        </w:rPr>
        <w:t>Neoprávnené výdavky:</w:t>
      </w:r>
    </w:p>
    <w:p w14:paraId="28E641B0" w14:textId="77777777" w:rsidR="000C6F4B" w:rsidRPr="000C6F4B" w:rsidRDefault="00507454" w:rsidP="00507454">
      <w:pPr>
        <w:pStyle w:val="Odsekzoznamu"/>
        <w:numPr>
          <w:ilvl w:val="0"/>
          <w:numId w:val="33"/>
        </w:numPr>
        <w:spacing w:before="60" w:after="60"/>
        <w:ind w:left="568" w:hanging="284"/>
        <w:jc w:val="both"/>
        <w:rPr>
          <w:rFonts w:ascii="Times New Roman" w:hAnsi="Times New Roman"/>
          <w:sz w:val="24"/>
          <w:szCs w:val="24"/>
          <w:lang w:eastAsia="en-AU"/>
        </w:rPr>
      </w:pPr>
      <w:r w:rsidRPr="00507454">
        <w:rPr>
          <w:rFonts w:ascii="Times New Roman" w:hAnsi="Times New Roman"/>
          <w:sz w:val="24"/>
          <w:szCs w:val="24"/>
          <w:lang w:eastAsia="en-AU"/>
        </w:rPr>
        <w:t>výdavky obstarané v rámci podporných aktivít projektu</w:t>
      </w:r>
      <w:r w:rsidR="000C6F4B">
        <w:rPr>
          <w:rFonts w:ascii="Times New Roman" w:hAnsi="Times New Roman"/>
          <w:sz w:val="24"/>
          <w:szCs w:val="24"/>
          <w:lang w:val="en-US" w:eastAsia="en-AU"/>
        </w:rPr>
        <w:t>;</w:t>
      </w:r>
    </w:p>
    <w:p w14:paraId="28E641B1" w14:textId="77777777" w:rsidR="00507454" w:rsidRPr="00507454" w:rsidRDefault="00507454" w:rsidP="00507454">
      <w:pPr>
        <w:pStyle w:val="Odsekzoznamu"/>
        <w:numPr>
          <w:ilvl w:val="0"/>
          <w:numId w:val="33"/>
        </w:numPr>
        <w:spacing w:before="60" w:after="60"/>
        <w:ind w:left="568" w:hanging="284"/>
        <w:jc w:val="both"/>
        <w:rPr>
          <w:rFonts w:ascii="Times New Roman" w:hAnsi="Times New Roman"/>
          <w:sz w:val="24"/>
          <w:szCs w:val="24"/>
          <w:lang w:eastAsia="en-AU"/>
        </w:rPr>
      </w:pPr>
      <w:r w:rsidRPr="00507454">
        <w:rPr>
          <w:rFonts w:ascii="Times New Roman" w:hAnsi="Times New Roman"/>
          <w:sz w:val="24"/>
          <w:szCs w:val="24"/>
          <w:lang w:eastAsia="en-AU"/>
        </w:rPr>
        <w:t>ak cena</w:t>
      </w:r>
      <w:r w:rsidR="00142D10">
        <w:rPr>
          <w:rFonts w:ascii="Times New Roman" w:hAnsi="Times New Roman"/>
          <w:sz w:val="24"/>
          <w:szCs w:val="24"/>
          <w:lang w:eastAsia="en-AU"/>
        </w:rPr>
        <w:t>,</w:t>
      </w:r>
      <w:r w:rsidRPr="00507454">
        <w:rPr>
          <w:rFonts w:ascii="Times New Roman" w:hAnsi="Times New Roman"/>
          <w:sz w:val="24"/>
          <w:szCs w:val="24"/>
          <w:lang w:eastAsia="en-AU"/>
        </w:rPr>
        <w:t xml:space="preserve"> za ktorú bol majetok obstaraný</w:t>
      </w:r>
      <w:r w:rsidR="00142D10">
        <w:rPr>
          <w:rFonts w:ascii="Times New Roman" w:hAnsi="Times New Roman"/>
          <w:sz w:val="24"/>
          <w:szCs w:val="24"/>
          <w:lang w:eastAsia="en-AU"/>
        </w:rPr>
        <w:t>,</w:t>
      </w:r>
      <w:r w:rsidRPr="00507454">
        <w:rPr>
          <w:rFonts w:ascii="Times New Roman" w:hAnsi="Times New Roman"/>
          <w:sz w:val="24"/>
          <w:szCs w:val="24"/>
          <w:lang w:eastAsia="en-AU"/>
        </w:rPr>
        <w:t xml:space="preserve"> je neprimeranou cenou v zmysle zákona č.</w:t>
      </w:r>
      <w:r w:rsidR="000C6F4B">
        <w:rPr>
          <w:rFonts w:ascii="Times New Roman" w:hAnsi="Times New Roman"/>
          <w:sz w:val="24"/>
          <w:szCs w:val="24"/>
          <w:lang w:eastAsia="en-AU"/>
        </w:rPr>
        <w:t> </w:t>
      </w:r>
      <w:r w:rsidRPr="00507454">
        <w:rPr>
          <w:rFonts w:ascii="Times New Roman" w:hAnsi="Times New Roman"/>
          <w:sz w:val="24"/>
          <w:szCs w:val="24"/>
          <w:lang w:eastAsia="en-AU"/>
        </w:rPr>
        <w:t>18/1996 Z. z. v z. n. pr.</w:t>
      </w:r>
    </w:p>
    <w:p w14:paraId="28E641B2" w14:textId="77777777" w:rsidR="001C0F6B" w:rsidRPr="00843AC9" w:rsidRDefault="001C0F6B" w:rsidP="001C0F6B">
      <w:pPr>
        <w:spacing w:before="120" w:after="60"/>
        <w:contextualSpacing/>
        <w:jc w:val="both"/>
        <w:rPr>
          <w:rFonts w:ascii="Times New Roman" w:hAnsi="Times New Roman"/>
          <w:b/>
          <w:i/>
          <w:sz w:val="24"/>
          <w:szCs w:val="24"/>
          <w:u w:val="single"/>
        </w:rPr>
      </w:pPr>
      <w:r w:rsidRPr="00843AC9">
        <w:rPr>
          <w:rFonts w:ascii="Times New Roman" w:hAnsi="Times New Roman"/>
          <w:b/>
          <w:i/>
          <w:sz w:val="24"/>
          <w:szCs w:val="24"/>
          <w:u w:val="single"/>
        </w:rPr>
        <w:t>Preukazovanie:</w:t>
      </w:r>
    </w:p>
    <w:p w14:paraId="28E641B3" w14:textId="77777777" w:rsidR="001C0F6B" w:rsidRPr="00224D62" w:rsidRDefault="001C0F6B" w:rsidP="001A7998">
      <w:pPr>
        <w:pStyle w:val="Odsekzoznamu"/>
        <w:numPr>
          <w:ilvl w:val="0"/>
          <w:numId w:val="87"/>
        </w:numPr>
        <w:spacing w:before="60" w:after="60"/>
        <w:ind w:left="567" w:hanging="283"/>
        <w:jc w:val="both"/>
        <w:rPr>
          <w:rFonts w:ascii="Times New Roman" w:hAnsi="Times New Roman"/>
          <w:sz w:val="24"/>
          <w:szCs w:val="24"/>
        </w:rPr>
      </w:pPr>
      <w:r w:rsidRPr="006030E2">
        <w:rPr>
          <w:rFonts w:ascii="Times New Roman" w:hAnsi="Times New Roman"/>
          <w:sz w:val="24"/>
          <w:szCs w:val="24"/>
          <w:lang w:eastAsia="en-AU"/>
        </w:rPr>
        <w:t>písomná zmluva</w:t>
      </w:r>
      <w:r w:rsidRPr="006030E2">
        <w:rPr>
          <w:rFonts w:ascii="Times New Roman" w:hAnsi="Times New Roman"/>
          <w:sz w:val="24"/>
          <w:szCs w:val="24"/>
          <w:vertAlign w:val="superscript"/>
        </w:rPr>
        <w:footnoteReference w:id="32"/>
      </w:r>
      <w:r w:rsidRPr="006030E2">
        <w:rPr>
          <w:rFonts w:ascii="Times New Roman" w:hAnsi="Times New Roman"/>
          <w:sz w:val="24"/>
          <w:szCs w:val="24"/>
          <w:lang w:eastAsia="en-AU"/>
        </w:rPr>
        <w:t>,</w:t>
      </w:r>
      <w:r w:rsidRPr="00224D62">
        <w:rPr>
          <w:rFonts w:ascii="Times New Roman" w:hAnsi="Times New Roman"/>
          <w:sz w:val="24"/>
          <w:szCs w:val="24"/>
        </w:rPr>
        <w:t xml:space="preserve"> ak hod</w:t>
      </w:r>
      <w:r>
        <w:rPr>
          <w:rFonts w:ascii="Times New Roman" w:hAnsi="Times New Roman"/>
          <w:sz w:val="24"/>
          <w:szCs w:val="24"/>
        </w:rPr>
        <w:t>nota výdavku prekročí hodnotu 5 000</w:t>
      </w:r>
      <w:r w:rsidRPr="00224D62">
        <w:rPr>
          <w:rFonts w:ascii="Times New Roman" w:hAnsi="Times New Roman"/>
          <w:sz w:val="24"/>
          <w:szCs w:val="24"/>
        </w:rPr>
        <w:t xml:space="preserve"> EUR (zmluva musí byť v</w:t>
      </w:r>
      <w:r>
        <w:rPr>
          <w:rFonts w:ascii="Times New Roman" w:hAnsi="Times New Roman"/>
          <w:sz w:val="24"/>
          <w:szCs w:val="24"/>
        </w:rPr>
        <w:t> </w:t>
      </w:r>
      <w:r w:rsidRPr="00224D62">
        <w:rPr>
          <w:rFonts w:ascii="Times New Roman" w:hAnsi="Times New Roman"/>
          <w:sz w:val="24"/>
          <w:szCs w:val="24"/>
        </w:rPr>
        <w:t>súlade s platným všeobecne záväzným právnym predpisom) vrátane dodatkov k</w:t>
      </w:r>
      <w:r>
        <w:rPr>
          <w:rFonts w:ascii="Times New Roman" w:hAnsi="Times New Roman"/>
          <w:sz w:val="24"/>
          <w:szCs w:val="24"/>
        </w:rPr>
        <w:t> </w:t>
      </w:r>
      <w:r w:rsidRPr="00224D62">
        <w:rPr>
          <w:rFonts w:ascii="Times New Roman" w:hAnsi="Times New Roman"/>
          <w:sz w:val="24"/>
          <w:szCs w:val="24"/>
        </w:rPr>
        <w:t>uzavretej písomnej zmluve;</w:t>
      </w:r>
    </w:p>
    <w:p w14:paraId="28E641B4" w14:textId="77777777" w:rsidR="001C0F6B" w:rsidRPr="00843AC9" w:rsidRDefault="001C0F6B" w:rsidP="001A7998">
      <w:pPr>
        <w:pStyle w:val="Odsekzoznamu"/>
        <w:numPr>
          <w:ilvl w:val="0"/>
          <w:numId w:val="87"/>
        </w:numPr>
        <w:spacing w:before="60" w:after="60"/>
        <w:ind w:left="567" w:hanging="283"/>
        <w:contextualSpacing w:val="0"/>
        <w:jc w:val="both"/>
        <w:rPr>
          <w:rFonts w:ascii="Times New Roman" w:hAnsi="Times New Roman"/>
          <w:sz w:val="24"/>
          <w:szCs w:val="24"/>
        </w:rPr>
      </w:pPr>
      <w:r w:rsidRPr="00843AC9">
        <w:rPr>
          <w:rFonts w:ascii="Times New Roman" w:hAnsi="Times New Roman"/>
          <w:sz w:val="24"/>
          <w:szCs w:val="24"/>
        </w:rPr>
        <w:t>faktúra, resp. aj dodací list, ak faktúra neslúži ako dodací list, alebo ak z dokladu nie je zrejmé, čo je predmetom dodania;</w:t>
      </w:r>
    </w:p>
    <w:p w14:paraId="28E641B5" w14:textId="77777777" w:rsidR="001C0F6B" w:rsidRPr="00843AC9" w:rsidRDefault="001C0F6B" w:rsidP="001A7998">
      <w:pPr>
        <w:pStyle w:val="Odsekzoznamu"/>
        <w:numPr>
          <w:ilvl w:val="0"/>
          <w:numId w:val="87"/>
        </w:numPr>
        <w:spacing w:before="60" w:after="60"/>
        <w:ind w:left="567" w:hanging="283"/>
        <w:contextualSpacing w:val="0"/>
        <w:jc w:val="both"/>
        <w:rPr>
          <w:rFonts w:ascii="Times New Roman" w:hAnsi="Times New Roman"/>
          <w:sz w:val="24"/>
          <w:szCs w:val="24"/>
        </w:rPr>
      </w:pPr>
      <w:r w:rsidRPr="00843AC9">
        <w:rPr>
          <w:rFonts w:ascii="Times New Roman" w:hAnsi="Times New Roman"/>
          <w:sz w:val="24"/>
          <w:szCs w:val="24"/>
        </w:rPr>
        <w:t>karta dlhodobého majetku (doklad o zaradení do používania majetku);</w:t>
      </w:r>
    </w:p>
    <w:p w14:paraId="28E641B6" w14:textId="77777777" w:rsidR="001C0F6B" w:rsidRPr="00843AC9" w:rsidRDefault="001C0F6B" w:rsidP="001A7998">
      <w:pPr>
        <w:pStyle w:val="Odsekzoznamu"/>
        <w:numPr>
          <w:ilvl w:val="0"/>
          <w:numId w:val="87"/>
        </w:numPr>
        <w:spacing w:before="60" w:after="60"/>
        <w:ind w:left="567" w:hanging="283"/>
        <w:contextualSpacing w:val="0"/>
        <w:jc w:val="both"/>
        <w:rPr>
          <w:rFonts w:ascii="Times New Roman" w:hAnsi="Times New Roman"/>
          <w:sz w:val="24"/>
          <w:szCs w:val="24"/>
        </w:rPr>
      </w:pPr>
      <w:r w:rsidRPr="00843AC9">
        <w:rPr>
          <w:rFonts w:ascii="Times New Roman" w:hAnsi="Times New Roman"/>
          <w:sz w:val="24"/>
          <w:szCs w:val="24"/>
        </w:rPr>
        <w:t>spôsob výpočtu oprávnenej výšky výdavku (ak je relevantné);</w:t>
      </w:r>
    </w:p>
    <w:p w14:paraId="28E641B7" w14:textId="77777777" w:rsidR="001C0F6B" w:rsidRPr="00843AC9" w:rsidRDefault="001C0F6B" w:rsidP="001A7998">
      <w:pPr>
        <w:pStyle w:val="Odsekzoznamu"/>
        <w:numPr>
          <w:ilvl w:val="0"/>
          <w:numId w:val="87"/>
        </w:numPr>
        <w:spacing w:before="60" w:after="60"/>
        <w:ind w:left="567" w:hanging="283"/>
        <w:contextualSpacing w:val="0"/>
        <w:jc w:val="both"/>
        <w:rPr>
          <w:rFonts w:ascii="Times New Roman" w:hAnsi="Times New Roman"/>
          <w:sz w:val="24"/>
          <w:szCs w:val="24"/>
        </w:rPr>
      </w:pPr>
      <w:r w:rsidRPr="00843AC9">
        <w:rPr>
          <w:rFonts w:ascii="Times New Roman" w:hAnsi="Times New Roman"/>
          <w:sz w:val="24"/>
          <w:szCs w:val="24"/>
        </w:rPr>
        <w:t>výpis o zverejnení zmluvy povinnej osoby v zmysle zákona 211/2000 Z. z. v znení   neskorších predpisov;</w:t>
      </w:r>
    </w:p>
    <w:p w14:paraId="28E641B8" w14:textId="77777777" w:rsidR="001C0F6B" w:rsidRPr="00843AC9" w:rsidRDefault="001C0F6B" w:rsidP="001A7998">
      <w:pPr>
        <w:pStyle w:val="Odsekzoznamu"/>
        <w:numPr>
          <w:ilvl w:val="0"/>
          <w:numId w:val="87"/>
        </w:numPr>
        <w:spacing w:before="60" w:after="60"/>
        <w:ind w:left="567" w:hanging="283"/>
        <w:contextualSpacing w:val="0"/>
        <w:jc w:val="both"/>
        <w:rPr>
          <w:rFonts w:ascii="Times New Roman" w:hAnsi="Times New Roman"/>
          <w:sz w:val="24"/>
          <w:szCs w:val="24"/>
        </w:rPr>
      </w:pPr>
      <w:r w:rsidRPr="00843AC9">
        <w:rPr>
          <w:rFonts w:ascii="Times New Roman" w:hAnsi="Times New Roman"/>
          <w:sz w:val="24"/>
          <w:szCs w:val="24"/>
        </w:rPr>
        <w:t>výpis z bankového účtu;</w:t>
      </w:r>
    </w:p>
    <w:p w14:paraId="28E641B9" w14:textId="77777777" w:rsidR="001C0F6B" w:rsidRDefault="001C0F6B" w:rsidP="001A7998">
      <w:pPr>
        <w:pStyle w:val="Odsekzoznamu"/>
        <w:numPr>
          <w:ilvl w:val="0"/>
          <w:numId w:val="87"/>
        </w:numPr>
        <w:spacing w:before="60" w:after="60"/>
        <w:ind w:left="567" w:hanging="283"/>
        <w:contextualSpacing w:val="0"/>
        <w:jc w:val="both"/>
        <w:rPr>
          <w:rFonts w:ascii="Times New Roman" w:hAnsi="Times New Roman"/>
          <w:sz w:val="24"/>
          <w:szCs w:val="24"/>
        </w:rPr>
      </w:pPr>
      <w:r w:rsidRPr="00843AC9">
        <w:rPr>
          <w:rFonts w:ascii="Times New Roman" w:hAnsi="Times New Roman"/>
          <w:sz w:val="24"/>
          <w:szCs w:val="24"/>
        </w:rPr>
        <w:t>a iné.</w:t>
      </w:r>
    </w:p>
    <w:p w14:paraId="744C3A3F" w14:textId="726CB004" w:rsidR="005053BB" w:rsidRDefault="005053BB" w:rsidP="005053BB">
      <w:pPr>
        <w:pStyle w:val="Odsekzoznamu"/>
        <w:spacing w:before="60" w:after="60"/>
        <w:ind w:left="567"/>
        <w:contextualSpacing w:val="0"/>
        <w:jc w:val="both"/>
        <w:rPr>
          <w:rFonts w:ascii="Times New Roman" w:hAnsi="Times New Roman"/>
          <w:sz w:val="24"/>
          <w:szCs w:val="24"/>
        </w:rPr>
      </w:pPr>
    </w:p>
    <w:p w14:paraId="28E641BA" w14:textId="77777777" w:rsidR="00793952" w:rsidRPr="00A93BAB" w:rsidRDefault="00793952" w:rsidP="00C67BC6">
      <w:pPr>
        <w:pBdr>
          <w:top w:val="single" w:sz="4" w:space="1" w:color="auto"/>
          <w:left w:val="single" w:sz="4" w:space="4" w:color="auto"/>
          <w:bottom w:val="single" w:sz="4" w:space="1" w:color="auto"/>
          <w:right w:val="single" w:sz="4" w:space="4" w:color="auto"/>
        </w:pBdr>
        <w:shd w:val="clear" w:color="auto" w:fill="BFBFBF" w:themeFill="background1" w:themeFillShade="BF"/>
        <w:spacing w:before="360" w:after="360" w:line="240" w:lineRule="auto"/>
        <w:jc w:val="both"/>
        <w:rPr>
          <w:rFonts w:ascii="Times New Roman" w:hAnsi="Times New Roman"/>
          <w:b/>
          <w:sz w:val="26"/>
          <w:szCs w:val="26"/>
        </w:rPr>
      </w:pPr>
      <w:r w:rsidRPr="00A93BAB">
        <w:rPr>
          <w:rFonts w:ascii="Times New Roman" w:hAnsi="Times New Roman"/>
          <w:b/>
          <w:sz w:val="26"/>
          <w:szCs w:val="26"/>
        </w:rPr>
        <w:t>02 – Dlhodobý hmotný majetok</w:t>
      </w:r>
    </w:p>
    <w:p w14:paraId="28E641BB" w14:textId="77777777" w:rsidR="004D771C" w:rsidRPr="006873EE" w:rsidRDefault="004D771C" w:rsidP="008F4B3C">
      <w:pPr>
        <w:spacing w:before="60" w:after="60"/>
        <w:jc w:val="both"/>
        <w:rPr>
          <w:rFonts w:ascii="Times New Roman" w:hAnsi="Times New Roman"/>
          <w:b/>
          <w:sz w:val="24"/>
          <w:szCs w:val="24"/>
        </w:rPr>
      </w:pPr>
      <w:r w:rsidRPr="006873EE">
        <w:rPr>
          <w:rFonts w:ascii="Times New Roman" w:hAnsi="Times New Roman"/>
          <w:b/>
          <w:sz w:val="24"/>
          <w:szCs w:val="24"/>
        </w:rPr>
        <w:t>Vecné vymedzenie</w:t>
      </w:r>
    </w:p>
    <w:p w14:paraId="28E641BC" w14:textId="77777777" w:rsidR="004D771C" w:rsidRPr="006873EE" w:rsidRDefault="004D771C" w:rsidP="008F4B3C">
      <w:pPr>
        <w:spacing w:before="60" w:after="60"/>
        <w:jc w:val="both"/>
        <w:rPr>
          <w:rFonts w:ascii="Times New Roman" w:hAnsi="Times New Roman"/>
          <w:sz w:val="24"/>
          <w:szCs w:val="24"/>
        </w:rPr>
      </w:pPr>
      <w:r w:rsidRPr="006873EE">
        <w:rPr>
          <w:rFonts w:ascii="Times New Roman" w:hAnsi="Times New Roman"/>
          <w:sz w:val="24"/>
          <w:szCs w:val="24"/>
        </w:rPr>
        <w:t>V triede dlhodobého hmotného majetku</w:t>
      </w:r>
      <w:r w:rsidRPr="006873EE">
        <w:rPr>
          <w:rStyle w:val="Odkaznapoznmkupodiarou"/>
          <w:rFonts w:ascii="Times New Roman" w:hAnsi="Times New Roman"/>
          <w:sz w:val="24"/>
          <w:szCs w:val="24"/>
        </w:rPr>
        <w:footnoteReference w:id="33"/>
      </w:r>
      <w:r w:rsidRPr="006873EE">
        <w:rPr>
          <w:rFonts w:ascii="Times New Roman" w:hAnsi="Times New Roman"/>
          <w:sz w:val="24"/>
          <w:szCs w:val="24"/>
        </w:rPr>
        <w:t xml:space="preserve"> sa vykazujú:</w:t>
      </w:r>
    </w:p>
    <w:p w14:paraId="28E641BD" w14:textId="77777777" w:rsidR="004D771C" w:rsidRPr="006873EE" w:rsidRDefault="004D771C" w:rsidP="00C57592">
      <w:pPr>
        <w:pStyle w:val="Odsekzoznamu"/>
        <w:numPr>
          <w:ilvl w:val="0"/>
          <w:numId w:val="67"/>
        </w:numPr>
        <w:spacing w:before="60" w:after="60"/>
        <w:ind w:left="567" w:hanging="283"/>
        <w:contextualSpacing w:val="0"/>
        <w:jc w:val="both"/>
        <w:rPr>
          <w:rFonts w:ascii="Times New Roman" w:hAnsi="Times New Roman"/>
          <w:sz w:val="24"/>
          <w:szCs w:val="24"/>
        </w:rPr>
      </w:pPr>
      <w:r w:rsidRPr="006873EE">
        <w:rPr>
          <w:rFonts w:ascii="Times New Roman" w:hAnsi="Times New Roman"/>
          <w:sz w:val="24"/>
          <w:szCs w:val="24"/>
        </w:rPr>
        <w:t>pozemky, stavby, byty a nebytové priestory</w:t>
      </w:r>
      <w:r>
        <w:rPr>
          <w:rFonts w:ascii="Times New Roman" w:hAnsi="Times New Roman"/>
          <w:sz w:val="24"/>
          <w:szCs w:val="24"/>
        </w:rPr>
        <w:t>;</w:t>
      </w:r>
      <w:r w:rsidRPr="006873EE">
        <w:rPr>
          <w:rFonts w:ascii="Times New Roman" w:hAnsi="Times New Roman"/>
          <w:sz w:val="24"/>
          <w:szCs w:val="24"/>
        </w:rPr>
        <w:t xml:space="preserve"> </w:t>
      </w:r>
    </w:p>
    <w:p w14:paraId="28E641BE" w14:textId="77777777" w:rsidR="004D771C" w:rsidRPr="006873EE" w:rsidRDefault="004D771C" w:rsidP="00C57592">
      <w:pPr>
        <w:pStyle w:val="Odsekzoznamu"/>
        <w:numPr>
          <w:ilvl w:val="0"/>
          <w:numId w:val="67"/>
        </w:numPr>
        <w:spacing w:before="60" w:after="60"/>
        <w:ind w:left="567" w:hanging="283"/>
        <w:contextualSpacing w:val="0"/>
        <w:jc w:val="both"/>
        <w:rPr>
          <w:rFonts w:ascii="Times New Roman" w:hAnsi="Times New Roman"/>
          <w:sz w:val="24"/>
          <w:szCs w:val="24"/>
        </w:rPr>
      </w:pPr>
      <w:r w:rsidRPr="006873EE">
        <w:rPr>
          <w:rFonts w:ascii="Times New Roman" w:hAnsi="Times New Roman"/>
          <w:sz w:val="24"/>
          <w:szCs w:val="24"/>
        </w:rPr>
        <w:t>samostatné hnuteľné veci s výnimkou hnuteľných vecí uvedených v písmene a) a</w:t>
      </w:r>
      <w:r w:rsidR="00A93BAB" w:rsidRPr="00307582">
        <w:rPr>
          <w:rFonts w:ascii="Times New Roman" w:hAnsi="Times New Roman"/>
          <w:sz w:val="24"/>
          <w:szCs w:val="24"/>
        </w:rPr>
        <w:t> </w:t>
      </w:r>
      <w:r w:rsidRPr="006873EE">
        <w:rPr>
          <w:rFonts w:ascii="Times New Roman" w:hAnsi="Times New Roman"/>
          <w:sz w:val="24"/>
          <w:szCs w:val="24"/>
        </w:rPr>
        <w:t>súbory hnuteľných vecí, ktoré majú samostatné</w:t>
      </w:r>
      <w:r w:rsidR="00A93BAB">
        <w:rPr>
          <w:rFonts w:ascii="Times New Roman" w:hAnsi="Times New Roman"/>
          <w:sz w:val="24"/>
          <w:szCs w:val="24"/>
        </w:rPr>
        <w:t xml:space="preserve"> technicko-ekonomické určenie s</w:t>
      </w:r>
      <w:r w:rsidR="00A93BAB" w:rsidRPr="00307582">
        <w:rPr>
          <w:rFonts w:ascii="Times New Roman" w:hAnsi="Times New Roman"/>
          <w:sz w:val="24"/>
          <w:szCs w:val="24"/>
        </w:rPr>
        <w:t> </w:t>
      </w:r>
      <w:r w:rsidR="00A93BAB" w:rsidRPr="006873EE">
        <w:rPr>
          <w:rFonts w:ascii="Times New Roman" w:hAnsi="Times New Roman"/>
          <w:sz w:val="24"/>
          <w:szCs w:val="24"/>
        </w:rPr>
        <w:t xml:space="preserve"> </w:t>
      </w:r>
      <w:r w:rsidRPr="006873EE">
        <w:rPr>
          <w:rFonts w:ascii="Times New Roman" w:hAnsi="Times New Roman"/>
          <w:sz w:val="24"/>
          <w:szCs w:val="24"/>
        </w:rPr>
        <w:t xml:space="preserve">dobou použiteľnosti dlhšou ako </w:t>
      </w:r>
      <w:r w:rsidR="00DA56BD">
        <w:rPr>
          <w:rFonts w:ascii="Times New Roman" w:hAnsi="Times New Roman"/>
          <w:sz w:val="24"/>
          <w:szCs w:val="24"/>
        </w:rPr>
        <w:t>1</w:t>
      </w:r>
      <w:r w:rsidRPr="006873EE">
        <w:rPr>
          <w:rFonts w:ascii="Times New Roman" w:hAnsi="Times New Roman"/>
          <w:sz w:val="24"/>
          <w:szCs w:val="24"/>
        </w:rPr>
        <w:t xml:space="preserve"> rok a v oce</w:t>
      </w:r>
      <w:r w:rsidR="00DA56BD">
        <w:rPr>
          <w:rFonts w:ascii="Times New Roman" w:hAnsi="Times New Roman"/>
          <w:sz w:val="24"/>
          <w:szCs w:val="24"/>
        </w:rPr>
        <w:t xml:space="preserve">není vyššom ako je suma 1 700 </w:t>
      </w:r>
      <w:r w:rsidRPr="006873EE">
        <w:rPr>
          <w:rFonts w:ascii="Times New Roman" w:hAnsi="Times New Roman"/>
          <w:sz w:val="24"/>
          <w:szCs w:val="24"/>
        </w:rPr>
        <w:t>EUR</w:t>
      </w:r>
      <w:r>
        <w:rPr>
          <w:rStyle w:val="Odkaznapoznmkupodiarou"/>
          <w:rFonts w:ascii="Times New Roman" w:hAnsi="Times New Roman"/>
          <w:sz w:val="24"/>
          <w:szCs w:val="24"/>
        </w:rPr>
        <w:footnoteReference w:id="34"/>
      </w:r>
      <w:r>
        <w:rPr>
          <w:rFonts w:ascii="Times New Roman" w:hAnsi="Times New Roman"/>
          <w:sz w:val="24"/>
          <w:szCs w:val="24"/>
        </w:rPr>
        <w:t>;</w:t>
      </w:r>
    </w:p>
    <w:p w14:paraId="28E641BF" w14:textId="77777777" w:rsidR="004D771C" w:rsidRPr="006873EE" w:rsidRDefault="004D771C" w:rsidP="00C57592">
      <w:pPr>
        <w:pStyle w:val="Odsekzoznamu"/>
        <w:numPr>
          <w:ilvl w:val="0"/>
          <w:numId w:val="67"/>
        </w:numPr>
        <w:spacing w:before="60" w:after="60"/>
        <w:ind w:left="567" w:hanging="283"/>
        <w:contextualSpacing w:val="0"/>
        <w:jc w:val="both"/>
        <w:rPr>
          <w:rFonts w:ascii="Times New Roman" w:hAnsi="Times New Roman"/>
          <w:sz w:val="24"/>
          <w:szCs w:val="24"/>
        </w:rPr>
      </w:pPr>
      <w:r w:rsidRPr="006873EE">
        <w:rPr>
          <w:rFonts w:ascii="Times New Roman" w:hAnsi="Times New Roman"/>
          <w:sz w:val="24"/>
          <w:szCs w:val="24"/>
        </w:rPr>
        <w:lastRenderedPageBreak/>
        <w:t>technická rekultivácia a technické zhodnotenie</w:t>
      </w:r>
      <w:r w:rsidR="00DF4D77">
        <w:rPr>
          <w:rFonts w:ascii="Times New Roman" w:hAnsi="Times New Roman"/>
          <w:sz w:val="24"/>
          <w:szCs w:val="24"/>
        </w:rPr>
        <w:t>,</w:t>
      </w:r>
      <w:r w:rsidRPr="006873EE">
        <w:rPr>
          <w:rFonts w:ascii="Times New Roman" w:hAnsi="Times New Roman"/>
          <w:sz w:val="24"/>
          <w:szCs w:val="24"/>
        </w:rPr>
        <w:t xml:space="preserve"> ak nie sú súčasťou obstarávacej ceny dlhodobého hmotného majetku</w:t>
      </w:r>
      <w:r>
        <w:rPr>
          <w:rFonts w:ascii="Times New Roman" w:hAnsi="Times New Roman"/>
          <w:sz w:val="24"/>
          <w:szCs w:val="24"/>
        </w:rPr>
        <w:t>.</w:t>
      </w:r>
      <w:r w:rsidRPr="006873EE">
        <w:rPr>
          <w:rFonts w:ascii="Times New Roman" w:hAnsi="Times New Roman"/>
          <w:sz w:val="24"/>
          <w:szCs w:val="24"/>
        </w:rPr>
        <w:t xml:space="preserve"> </w:t>
      </w:r>
    </w:p>
    <w:p w14:paraId="28E641C0" w14:textId="77777777" w:rsidR="004D771C" w:rsidRDefault="004D771C" w:rsidP="00040386">
      <w:pPr>
        <w:spacing w:before="60" w:after="60"/>
        <w:jc w:val="both"/>
        <w:rPr>
          <w:rFonts w:ascii="Times New Roman" w:hAnsi="Times New Roman"/>
          <w:sz w:val="24"/>
          <w:szCs w:val="24"/>
        </w:rPr>
      </w:pPr>
      <w:r w:rsidRPr="006873EE">
        <w:rPr>
          <w:rFonts w:ascii="Times New Roman" w:hAnsi="Times New Roman"/>
          <w:sz w:val="24"/>
          <w:szCs w:val="24"/>
        </w:rPr>
        <w:t xml:space="preserve">Hmotný majetok, ktorého ocenenie sa rovná alebo je </w:t>
      </w:r>
      <w:r w:rsidRPr="00E6330C">
        <w:rPr>
          <w:rFonts w:ascii="Times New Roman" w:hAnsi="Times New Roman"/>
          <w:b/>
          <w:sz w:val="24"/>
          <w:szCs w:val="24"/>
        </w:rPr>
        <w:t>nižšie ako suma 1</w:t>
      </w:r>
      <w:r w:rsidR="00DF4D77">
        <w:rPr>
          <w:rFonts w:ascii="Times New Roman" w:hAnsi="Times New Roman"/>
          <w:b/>
          <w:sz w:val="24"/>
          <w:szCs w:val="24"/>
        </w:rPr>
        <w:t xml:space="preserve"> 700 </w:t>
      </w:r>
      <w:r w:rsidRPr="00E6330C">
        <w:rPr>
          <w:rFonts w:ascii="Times New Roman" w:hAnsi="Times New Roman"/>
          <w:b/>
          <w:sz w:val="24"/>
          <w:szCs w:val="24"/>
        </w:rPr>
        <w:t>EUR</w:t>
      </w:r>
      <w:r w:rsidRPr="00E6330C">
        <w:rPr>
          <w:rFonts w:ascii="Times New Roman" w:hAnsi="Times New Roman"/>
          <w:sz w:val="24"/>
          <w:szCs w:val="24"/>
        </w:rPr>
        <w:t>,</w:t>
      </w:r>
      <w:r w:rsidRPr="006873EE">
        <w:rPr>
          <w:rFonts w:ascii="Times New Roman" w:hAnsi="Times New Roman"/>
          <w:sz w:val="24"/>
          <w:szCs w:val="24"/>
        </w:rPr>
        <w:t xml:space="preserve"> možno zaradiť (</w:t>
      </w:r>
      <w:r w:rsidRPr="006873EE">
        <w:rPr>
          <w:rFonts w:ascii="Times New Roman" w:hAnsi="Times New Roman"/>
          <w:sz w:val="24"/>
          <w:szCs w:val="24"/>
          <w:u w:val="single"/>
        </w:rPr>
        <w:t>podľa rozhodnutia účtovnej jednotky - prijímateľa</w:t>
      </w:r>
      <w:r w:rsidRPr="006873EE">
        <w:rPr>
          <w:rFonts w:ascii="Times New Roman" w:hAnsi="Times New Roman"/>
          <w:sz w:val="24"/>
          <w:szCs w:val="24"/>
        </w:rPr>
        <w:t xml:space="preserve">) do dlhodobého hmotného majetku, ak prevádzkovo-technické funkcie (doba použiteľnosti) sú </w:t>
      </w:r>
      <w:r w:rsidRPr="00E6330C">
        <w:rPr>
          <w:rFonts w:ascii="Times New Roman" w:hAnsi="Times New Roman"/>
          <w:b/>
          <w:sz w:val="24"/>
          <w:szCs w:val="24"/>
        </w:rPr>
        <w:t xml:space="preserve">dlhšie ako </w:t>
      </w:r>
      <w:r w:rsidR="00187E9F">
        <w:rPr>
          <w:rFonts w:ascii="Times New Roman" w:hAnsi="Times New Roman"/>
          <w:b/>
          <w:sz w:val="24"/>
          <w:szCs w:val="24"/>
        </w:rPr>
        <w:t>1</w:t>
      </w:r>
      <w:r w:rsidRPr="00E6330C">
        <w:rPr>
          <w:rFonts w:ascii="Times New Roman" w:hAnsi="Times New Roman"/>
          <w:b/>
          <w:sz w:val="24"/>
          <w:szCs w:val="24"/>
        </w:rPr>
        <w:t xml:space="preserve"> rok</w:t>
      </w:r>
      <w:r w:rsidRPr="006873EE">
        <w:rPr>
          <w:rFonts w:ascii="Times New Roman" w:hAnsi="Times New Roman"/>
          <w:sz w:val="24"/>
          <w:szCs w:val="24"/>
        </w:rPr>
        <w:t>.</w:t>
      </w:r>
    </w:p>
    <w:p w14:paraId="28E641C1" w14:textId="77777777" w:rsidR="00040386" w:rsidRPr="006873EE" w:rsidRDefault="00040386" w:rsidP="008F4B3C">
      <w:pPr>
        <w:spacing w:before="60" w:after="60"/>
        <w:jc w:val="both"/>
        <w:rPr>
          <w:rFonts w:ascii="Times New Roman" w:hAnsi="Times New Roman"/>
          <w:sz w:val="24"/>
          <w:szCs w:val="24"/>
        </w:rPr>
      </w:pPr>
    </w:p>
    <w:p w14:paraId="28E641C2" w14:textId="77777777" w:rsidR="00A42636" w:rsidRDefault="00A42636" w:rsidP="008F4B3C">
      <w:pPr>
        <w:pStyle w:val="Default"/>
        <w:pBdr>
          <w:top w:val="single" w:sz="4" w:space="1" w:color="auto"/>
          <w:left w:val="single" w:sz="4" w:space="3" w:color="auto"/>
          <w:bottom w:val="single" w:sz="4" w:space="1" w:color="auto"/>
          <w:right w:val="single" w:sz="4" w:space="4" w:color="auto"/>
        </w:pBdr>
        <w:shd w:val="clear" w:color="auto" w:fill="FBD4B4" w:themeFill="accent6" w:themeFillTint="66"/>
        <w:spacing w:before="60" w:after="60" w:line="276" w:lineRule="auto"/>
        <w:jc w:val="both"/>
        <w:rPr>
          <w:bCs/>
        </w:rPr>
      </w:pPr>
      <w:r>
        <w:rPr>
          <w:b/>
          <w:bCs/>
          <w:i/>
        </w:rPr>
        <w:t>D</w:t>
      </w:r>
      <w:r w:rsidRPr="0054151F">
        <w:rPr>
          <w:b/>
          <w:bCs/>
          <w:i/>
        </w:rPr>
        <w:t>ôležité upozornenie:</w:t>
      </w:r>
      <w:r w:rsidRPr="0054151F">
        <w:rPr>
          <w:bCs/>
        </w:rPr>
        <w:t xml:space="preserve"> </w:t>
      </w:r>
      <w:r w:rsidRPr="006873EE">
        <w:t xml:space="preserve">Hmotný majetok, ktorého ocenenie sa </w:t>
      </w:r>
      <w:r>
        <w:rPr>
          <w:b/>
        </w:rPr>
        <w:t>rovná sume 1 700</w:t>
      </w:r>
      <w:r w:rsidRPr="00E6330C">
        <w:rPr>
          <w:b/>
        </w:rPr>
        <w:t xml:space="preserve"> EUR alebo je nižšie</w:t>
      </w:r>
      <w:r w:rsidRPr="006873EE">
        <w:t xml:space="preserve">, s dobou použiteľnosti </w:t>
      </w:r>
      <w:r w:rsidRPr="00E6330C">
        <w:rPr>
          <w:b/>
        </w:rPr>
        <w:t xml:space="preserve">dlhšou ako </w:t>
      </w:r>
      <w:r>
        <w:rPr>
          <w:b/>
        </w:rPr>
        <w:t>1</w:t>
      </w:r>
      <w:r w:rsidRPr="00E6330C">
        <w:rPr>
          <w:b/>
        </w:rPr>
        <w:t xml:space="preserve"> rok</w:t>
      </w:r>
      <w:r w:rsidRPr="006873EE">
        <w:t xml:space="preserve">, ktorý nebol zaradený do dlhodobého hmotného majetku, sa vykazuje v triede oprávnených výdavkov </w:t>
      </w:r>
      <w:r w:rsidRPr="00E6330C">
        <w:rPr>
          <w:b/>
          <w:bdr w:val="single" w:sz="4" w:space="0" w:color="auto"/>
        </w:rPr>
        <w:t xml:space="preserve">11 </w:t>
      </w:r>
      <w:r>
        <w:rPr>
          <w:b/>
          <w:bdr w:val="single" w:sz="4" w:space="0" w:color="auto"/>
        </w:rPr>
        <w:t>–</w:t>
      </w:r>
      <w:r w:rsidRPr="00E6330C">
        <w:rPr>
          <w:b/>
          <w:bdr w:val="single" w:sz="4" w:space="0" w:color="auto"/>
        </w:rPr>
        <w:t xml:space="preserve"> Zásoby</w:t>
      </w:r>
      <w:r>
        <w:rPr>
          <w:b/>
          <w:bdr w:val="single" w:sz="4" w:space="0" w:color="auto"/>
        </w:rPr>
        <w:t>.</w:t>
      </w:r>
    </w:p>
    <w:p w14:paraId="28E641C3" w14:textId="77777777" w:rsidR="00243F4F" w:rsidRPr="0082038C" w:rsidRDefault="008D59B9" w:rsidP="00A93BAB">
      <w:pPr>
        <w:pBdr>
          <w:top w:val="single" w:sz="4" w:space="1" w:color="auto"/>
          <w:left w:val="single" w:sz="4" w:space="4" w:color="auto"/>
          <w:bottom w:val="single" w:sz="4" w:space="1" w:color="auto"/>
          <w:right w:val="single" w:sz="4" w:space="4" w:color="auto"/>
        </w:pBdr>
        <w:shd w:val="clear" w:color="auto" w:fill="BFBFBF" w:themeFill="background1" w:themeFillShade="BF"/>
        <w:spacing w:before="360" w:after="360" w:line="240" w:lineRule="auto"/>
        <w:jc w:val="both"/>
        <w:rPr>
          <w:rFonts w:ascii="Times New Roman" w:hAnsi="Times New Roman"/>
          <w:b/>
          <w:sz w:val="24"/>
          <w:szCs w:val="24"/>
        </w:rPr>
      </w:pPr>
      <w:r>
        <w:rPr>
          <w:rFonts w:ascii="Times New Roman" w:hAnsi="Times New Roman"/>
          <w:b/>
          <w:sz w:val="24"/>
          <w:szCs w:val="24"/>
        </w:rPr>
        <w:t>021</w:t>
      </w:r>
      <w:r w:rsidR="002E07CC">
        <w:rPr>
          <w:rFonts w:ascii="Times New Roman" w:hAnsi="Times New Roman"/>
          <w:b/>
          <w:sz w:val="24"/>
          <w:szCs w:val="24"/>
        </w:rPr>
        <w:t xml:space="preserve"> </w:t>
      </w:r>
      <w:r w:rsidR="00832978">
        <w:rPr>
          <w:rFonts w:ascii="Times New Roman" w:hAnsi="Times New Roman"/>
          <w:b/>
          <w:sz w:val="24"/>
          <w:szCs w:val="24"/>
        </w:rPr>
        <w:t>–</w:t>
      </w:r>
      <w:r w:rsidR="006F1352">
        <w:rPr>
          <w:rFonts w:ascii="Times New Roman" w:hAnsi="Times New Roman"/>
          <w:b/>
          <w:sz w:val="24"/>
          <w:szCs w:val="24"/>
        </w:rPr>
        <w:t xml:space="preserve"> stavebné práce</w:t>
      </w:r>
      <w:r w:rsidR="00E2217C">
        <w:rPr>
          <w:rFonts w:ascii="Times New Roman" w:hAnsi="Times New Roman"/>
          <w:sz w:val="24"/>
          <w:szCs w:val="24"/>
        </w:rPr>
        <w:t xml:space="preserve">                                       </w:t>
      </w:r>
    </w:p>
    <w:p w14:paraId="28E641C4" w14:textId="77777777" w:rsidR="00017BCC" w:rsidRPr="00A93BAB" w:rsidRDefault="00731418" w:rsidP="00A93BAB">
      <w:pPr>
        <w:spacing w:before="240" w:after="120" w:line="240" w:lineRule="auto"/>
        <w:jc w:val="both"/>
        <w:rPr>
          <w:rFonts w:ascii="Times New Roman" w:hAnsi="Times New Roman"/>
          <w:b/>
          <w:sz w:val="24"/>
          <w:szCs w:val="24"/>
        </w:rPr>
      </w:pPr>
      <w:r w:rsidRPr="00A93BAB">
        <w:rPr>
          <w:rFonts w:ascii="Times New Roman" w:hAnsi="Times New Roman"/>
          <w:b/>
          <w:sz w:val="24"/>
          <w:szCs w:val="24"/>
        </w:rPr>
        <w:t>Stavebné práce</w:t>
      </w:r>
    </w:p>
    <w:p w14:paraId="28E641C5" w14:textId="77777777" w:rsidR="000D7E53" w:rsidRDefault="00E75D8C" w:rsidP="00D33D26">
      <w:pPr>
        <w:spacing w:before="60" w:after="60"/>
        <w:jc w:val="both"/>
        <w:rPr>
          <w:rFonts w:ascii="Times New Roman" w:hAnsi="Times New Roman"/>
          <w:sz w:val="24"/>
          <w:szCs w:val="24"/>
        </w:rPr>
      </w:pPr>
      <w:r w:rsidRPr="00EA4205">
        <w:rPr>
          <w:rFonts w:ascii="Times New Roman" w:hAnsi="Times New Roman"/>
          <w:sz w:val="24"/>
          <w:szCs w:val="24"/>
        </w:rPr>
        <w:t>Výdavky na stavebné práce spojené s rekonštrukciou, novostavbou, nadstavbou, prístavbou, príp. inými stavebnými úpravami</w:t>
      </w:r>
      <w:r w:rsidR="00FC60F3" w:rsidRPr="00EA4205">
        <w:rPr>
          <w:rFonts w:ascii="Times New Roman" w:hAnsi="Times New Roman"/>
          <w:sz w:val="24"/>
          <w:szCs w:val="24"/>
        </w:rPr>
        <w:t xml:space="preserve">. Ide o </w:t>
      </w:r>
      <w:r w:rsidR="00E1730E" w:rsidRPr="00EA4205">
        <w:rPr>
          <w:rFonts w:ascii="Times New Roman" w:hAnsi="Times New Roman"/>
          <w:sz w:val="24"/>
          <w:szCs w:val="24"/>
        </w:rPr>
        <w:t xml:space="preserve">stavby a </w:t>
      </w:r>
      <w:r w:rsidR="005D12B1" w:rsidRPr="00EA4205">
        <w:rPr>
          <w:rFonts w:ascii="Times New Roman" w:hAnsi="Times New Roman"/>
          <w:sz w:val="24"/>
          <w:szCs w:val="24"/>
        </w:rPr>
        <w:t xml:space="preserve">technické </w:t>
      </w:r>
      <w:r w:rsidR="005D12B1" w:rsidRPr="00F734E0">
        <w:rPr>
          <w:rFonts w:ascii="Times New Roman" w:hAnsi="Times New Roman"/>
          <w:sz w:val="24"/>
          <w:szCs w:val="24"/>
        </w:rPr>
        <w:t>zhodnotenie stavieb, bytov a nebytových priestorov</w:t>
      </w:r>
      <w:r w:rsidR="002A399D" w:rsidRPr="00F734E0">
        <w:rPr>
          <w:rFonts w:ascii="Times New Roman" w:hAnsi="Times New Roman"/>
          <w:sz w:val="24"/>
          <w:szCs w:val="24"/>
        </w:rPr>
        <w:t xml:space="preserve"> (napr. bytové domy, ostatné budovy na bývanie</w:t>
      </w:r>
      <w:r w:rsidR="009320E5" w:rsidRPr="00F734E0">
        <w:rPr>
          <w:rFonts w:ascii="Times New Roman" w:hAnsi="Times New Roman"/>
          <w:sz w:val="24"/>
          <w:szCs w:val="24"/>
        </w:rPr>
        <w:t xml:space="preserve"> vrátane svojpomocnej výstavby</w:t>
      </w:r>
      <w:r w:rsidR="002A399D" w:rsidRPr="00F734E0">
        <w:rPr>
          <w:rFonts w:ascii="Times New Roman" w:hAnsi="Times New Roman"/>
          <w:sz w:val="24"/>
          <w:szCs w:val="24"/>
        </w:rPr>
        <w:t>, materské školy, komunitné centrá</w:t>
      </w:r>
      <w:r w:rsidR="00E1730E" w:rsidRPr="00F734E0">
        <w:rPr>
          <w:rFonts w:ascii="Times New Roman" w:hAnsi="Times New Roman"/>
          <w:sz w:val="24"/>
          <w:szCs w:val="24"/>
        </w:rPr>
        <w:t>, výrobné priestor</w:t>
      </w:r>
      <w:r w:rsidR="00FC60F3" w:rsidRPr="00F734E0">
        <w:rPr>
          <w:rFonts w:ascii="Times New Roman" w:hAnsi="Times New Roman"/>
          <w:sz w:val="24"/>
          <w:szCs w:val="24"/>
        </w:rPr>
        <w:t>y slúžiace</w:t>
      </w:r>
      <w:r w:rsidR="00E1730E" w:rsidRPr="00F734E0">
        <w:rPr>
          <w:rFonts w:ascii="Times New Roman" w:hAnsi="Times New Roman"/>
          <w:sz w:val="24"/>
          <w:szCs w:val="24"/>
        </w:rPr>
        <w:t xml:space="preserve"> pre</w:t>
      </w:r>
      <w:r w:rsidR="00B300F9" w:rsidRPr="00F734E0">
        <w:rPr>
          <w:rFonts w:ascii="Times New Roman" w:hAnsi="Times New Roman"/>
          <w:sz w:val="24"/>
          <w:szCs w:val="24"/>
        </w:rPr>
        <w:t> </w:t>
      </w:r>
      <w:r w:rsidR="00E1730E" w:rsidRPr="00F734E0">
        <w:rPr>
          <w:rFonts w:ascii="Times New Roman" w:hAnsi="Times New Roman"/>
          <w:sz w:val="24"/>
          <w:szCs w:val="24"/>
        </w:rPr>
        <w:t>subjekty sociálnej ekonomiky a pod.,</w:t>
      </w:r>
      <w:r w:rsidR="002A399D" w:rsidRPr="00F734E0">
        <w:rPr>
          <w:rFonts w:ascii="Times New Roman" w:hAnsi="Times New Roman"/>
          <w:sz w:val="24"/>
          <w:szCs w:val="24"/>
        </w:rPr>
        <w:t xml:space="preserve"> miestne a účelové komunikácie</w:t>
      </w:r>
      <w:r w:rsidR="009320E5" w:rsidRPr="00F734E0">
        <w:rPr>
          <w:rFonts w:ascii="Times New Roman" w:hAnsi="Times New Roman"/>
          <w:sz w:val="24"/>
          <w:szCs w:val="24"/>
        </w:rPr>
        <w:t xml:space="preserve"> vrátane chodníkov, dažďovej kanalizačnej siete</w:t>
      </w:r>
      <w:r w:rsidR="002A399D" w:rsidRPr="00F734E0">
        <w:rPr>
          <w:rFonts w:ascii="Times New Roman" w:hAnsi="Times New Roman"/>
          <w:sz w:val="24"/>
          <w:szCs w:val="24"/>
        </w:rPr>
        <w:t>,</w:t>
      </w:r>
      <w:r w:rsidR="009320E5" w:rsidRPr="00F734E0">
        <w:rPr>
          <w:rFonts w:ascii="Times New Roman" w:hAnsi="Times New Roman"/>
          <w:sz w:val="24"/>
          <w:szCs w:val="24"/>
        </w:rPr>
        <w:t xml:space="preserve"> verejného osvetlenia, dopravného značenia, stojiská a odvoz komunálneho odpadu,</w:t>
      </w:r>
      <w:r w:rsidR="002A399D" w:rsidRPr="00F734E0">
        <w:rPr>
          <w:rFonts w:ascii="Times New Roman" w:hAnsi="Times New Roman"/>
          <w:sz w:val="24"/>
          <w:szCs w:val="24"/>
        </w:rPr>
        <w:t xml:space="preserve"> vodovodná sieť, kanalizačná sieť, elektrická sieť, </w:t>
      </w:r>
      <w:r w:rsidR="008A56AB" w:rsidRPr="00F734E0">
        <w:rPr>
          <w:rFonts w:ascii="Times New Roman" w:hAnsi="Times New Roman"/>
          <w:sz w:val="24"/>
          <w:szCs w:val="24"/>
        </w:rPr>
        <w:t xml:space="preserve">studne pre pitnú, </w:t>
      </w:r>
      <w:r w:rsidR="008A56AB" w:rsidRPr="00EA4205">
        <w:rPr>
          <w:rFonts w:ascii="Times New Roman" w:hAnsi="Times New Roman"/>
          <w:sz w:val="24"/>
          <w:szCs w:val="24"/>
        </w:rPr>
        <w:t>prípadne úžitkovú vodu</w:t>
      </w:r>
      <w:r w:rsidR="006B116A">
        <w:rPr>
          <w:rFonts w:ascii="Times New Roman" w:hAnsi="Times New Roman"/>
          <w:sz w:val="24"/>
          <w:szCs w:val="24"/>
        </w:rPr>
        <w:t xml:space="preserve"> a pod.</w:t>
      </w:r>
      <w:r w:rsidR="002A399D" w:rsidRPr="00EA4205">
        <w:rPr>
          <w:rFonts w:ascii="Times New Roman" w:hAnsi="Times New Roman"/>
          <w:sz w:val="24"/>
          <w:szCs w:val="24"/>
        </w:rPr>
        <w:t>)</w:t>
      </w:r>
      <w:r w:rsidR="004D771C">
        <w:rPr>
          <w:rFonts w:ascii="Times New Roman" w:hAnsi="Times New Roman"/>
          <w:sz w:val="24"/>
          <w:szCs w:val="24"/>
        </w:rPr>
        <w:t xml:space="preserve"> vrátane prác na prípravnej a projektovej dokumentácie, prá</w:t>
      </w:r>
      <w:r w:rsidR="002D6A35">
        <w:rPr>
          <w:rFonts w:ascii="Times New Roman" w:hAnsi="Times New Roman"/>
          <w:sz w:val="24"/>
          <w:szCs w:val="24"/>
        </w:rPr>
        <w:t>c stavebného a autorského dozoru</w:t>
      </w:r>
      <w:r w:rsidR="000D7E53">
        <w:rPr>
          <w:rFonts w:ascii="Times New Roman" w:hAnsi="Times New Roman"/>
          <w:sz w:val="24"/>
          <w:szCs w:val="24"/>
        </w:rPr>
        <w:t>.</w:t>
      </w:r>
    </w:p>
    <w:p w14:paraId="28E641C6" w14:textId="77777777" w:rsidR="00243F4F" w:rsidRPr="00EA4205" w:rsidRDefault="000D7E53" w:rsidP="00D33D26">
      <w:pPr>
        <w:spacing w:before="60" w:after="60"/>
        <w:jc w:val="both"/>
        <w:rPr>
          <w:rFonts w:ascii="Times New Roman" w:hAnsi="Times New Roman"/>
          <w:sz w:val="24"/>
          <w:szCs w:val="24"/>
        </w:rPr>
      </w:pPr>
      <w:r w:rsidRPr="00D72FA8">
        <w:rPr>
          <w:rFonts w:ascii="Times New Roman" w:hAnsi="Times New Roman"/>
          <w:b/>
          <w:i/>
          <w:sz w:val="24"/>
          <w:szCs w:val="24"/>
          <w:u w:val="single"/>
        </w:rPr>
        <w:t>O</w:t>
      </w:r>
      <w:r w:rsidR="00E75D8C" w:rsidRPr="00D72FA8">
        <w:rPr>
          <w:rFonts w:ascii="Times New Roman" w:hAnsi="Times New Roman"/>
          <w:b/>
          <w:i/>
          <w:sz w:val="24"/>
          <w:szCs w:val="24"/>
          <w:u w:val="single"/>
        </w:rPr>
        <w:t>právnenými výdavkami</w:t>
      </w:r>
      <w:r w:rsidR="00E75D8C" w:rsidRPr="00D72FA8">
        <w:rPr>
          <w:rFonts w:ascii="Times New Roman" w:hAnsi="Times New Roman"/>
          <w:sz w:val="24"/>
          <w:szCs w:val="24"/>
        </w:rPr>
        <w:t xml:space="preserve"> </w:t>
      </w:r>
      <w:r w:rsidR="00FC60F3" w:rsidRPr="00D72FA8">
        <w:rPr>
          <w:rFonts w:ascii="Times New Roman" w:hAnsi="Times New Roman"/>
          <w:sz w:val="24"/>
          <w:szCs w:val="24"/>
        </w:rPr>
        <w:t xml:space="preserve"> sú </w:t>
      </w:r>
      <w:r w:rsidRPr="00D72FA8">
        <w:rPr>
          <w:rFonts w:ascii="Times New Roman" w:hAnsi="Times New Roman"/>
          <w:b/>
          <w:sz w:val="24"/>
          <w:szCs w:val="24"/>
          <w:u w:val="single"/>
        </w:rPr>
        <w:t>výlučne</w:t>
      </w:r>
      <w:r w:rsidR="004B57B6" w:rsidRPr="00D72FA8">
        <w:rPr>
          <w:rFonts w:ascii="Times New Roman" w:hAnsi="Times New Roman"/>
          <w:sz w:val="24"/>
          <w:szCs w:val="24"/>
        </w:rPr>
        <w:t xml:space="preserve"> výdavky</w:t>
      </w:r>
      <w:r w:rsidRPr="00D72FA8">
        <w:rPr>
          <w:rFonts w:ascii="Times New Roman" w:hAnsi="Times New Roman"/>
          <w:sz w:val="24"/>
          <w:szCs w:val="24"/>
        </w:rPr>
        <w:t xml:space="preserve"> v prípade projektov </w:t>
      </w:r>
      <w:r w:rsidR="0058423D" w:rsidRPr="00D72FA8">
        <w:rPr>
          <w:rFonts w:ascii="Times New Roman" w:hAnsi="Times New Roman"/>
          <w:sz w:val="24"/>
          <w:szCs w:val="24"/>
        </w:rPr>
        <w:t xml:space="preserve">implementovaných </w:t>
      </w:r>
      <w:r w:rsidRPr="00D72FA8">
        <w:rPr>
          <w:rFonts w:ascii="Times New Roman" w:hAnsi="Times New Roman"/>
          <w:b/>
          <w:sz w:val="24"/>
          <w:szCs w:val="24"/>
          <w:u w:val="single"/>
        </w:rPr>
        <w:t>v rámci PO 6</w:t>
      </w:r>
      <w:r w:rsidRPr="00D72FA8">
        <w:rPr>
          <w:rFonts w:ascii="Times New Roman" w:hAnsi="Times New Roman"/>
          <w:sz w:val="24"/>
          <w:szCs w:val="24"/>
        </w:rPr>
        <w:t xml:space="preserve"> a</w:t>
      </w:r>
      <w:r w:rsidRPr="002876A5">
        <w:rPr>
          <w:rFonts w:ascii="Times New Roman" w:hAnsi="Times New Roman"/>
          <w:sz w:val="24"/>
          <w:szCs w:val="24"/>
        </w:rPr>
        <w:t xml:space="preserve"> </w:t>
      </w:r>
      <w:r w:rsidR="00E75D8C" w:rsidRPr="002876A5">
        <w:rPr>
          <w:rFonts w:ascii="Times New Roman" w:hAnsi="Times New Roman"/>
          <w:sz w:val="24"/>
          <w:szCs w:val="24"/>
        </w:rPr>
        <w:t>v prípade</w:t>
      </w:r>
      <w:r w:rsidR="00E75D8C" w:rsidRPr="00EA4205">
        <w:rPr>
          <w:rFonts w:ascii="Times New Roman" w:hAnsi="Times New Roman"/>
          <w:sz w:val="24"/>
          <w:szCs w:val="24"/>
        </w:rPr>
        <w:t>, že stavebné práce sú</w:t>
      </w:r>
      <w:r w:rsidR="006C7746" w:rsidRPr="00EA4205">
        <w:rPr>
          <w:rFonts w:ascii="Times New Roman" w:hAnsi="Times New Roman"/>
          <w:sz w:val="24"/>
          <w:szCs w:val="24"/>
        </w:rPr>
        <w:t> </w:t>
      </w:r>
      <w:r w:rsidR="00E75D8C" w:rsidRPr="00EA4205">
        <w:rPr>
          <w:rFonts w:ascii="Times New Roman" w:hAnsi="Times New Roman"/>
          <w:sz w:val="24"/>
          <w:szCs w:val="24"/>
        </w:rPr>
        <w:t>nevyhnut</w:t>
      </w:r>
      <w:r w:rsidR="00FC60F3" w:rsidRPr="00EA4205">
        <w:rPr>
          <w:rFonts w:ascii="Times New Roman" w:hAnsi="Times New Roman"/>
          <w:sz w:val="24"/>
          <w:szCs w:val="24"/>
        </w:rPr>
        <w:t>n</w:t>
      </w:r>
      <w:r w:rsidR="00E75D8C" w:rsidRPr="00EA4205">
        <w:rPr>
          <w:rFonts w:ascii="Times New Roman" w:hAnsi="Times New Roman"/>
          <w:sz w:val="24"/>
          <w:szCs w:val="24"/>
        </w:rPr>
        <w:t>é pre splnenie cieľov projektu</w:t>
      </w:r>
      <w:r w:rsidR="00DF0DF4" w:rsidRPr="00EA4205">
        <w:rPr>
          <w:rFonts w:ascii="Times New Roman" w:hAnsi="Times New Roman"/>
          <w:sz w:val="24"/>
          <w:szCs w:val="24"/>
        </w:rPr>
        <w:t xml:space="preserve"> </w:t>
      </w:r>
      <w:r w:rsidR="00243F4F" w:rsidRPr="00EA4205">
        <w:rPr>
          <w:rFonts w:ascii="Times New Roman" w:hAnsi="Times New Roman"/>
          <w:sz w:val="24"/>
          <w:szCs w:val="24"/>
        </w:rPr>
        <w:t xml:space="preserve"> a sú splnené </w:t>
      </w:r>
      <w:r w:rsidR="00CF1714" w:rsidRPr="004D771C">
        <w:rPr>
          <w:rFonts w:ascii="Times New Roman" w:hAnsi="Times New Roman"/>
          <w:sz w:val="24"/>
          <w:szCs w:val="24"/>
        </w:rPr>
        <w:t xml:space="preserve">všetky </w:t>
      </w:r>
      <w:r w:rsidR="00243F4F" w:rsidRPr="004D771C">
        <w:rPr>
          <w:rFonts w:ascii="Times New Roman" w:hAnsi="Times New Roman"/>
          <w:sz w:val="24"/>
          <w:szCs w:val="24"/>
        </w:rPr>
        <w:t>nasledovné podmienky</w:t>
      </w:r>
      <w:r w:rsidR="00243F4F" w:rsidRPr="00EA4205">
        <w:rPr>
          <w:rFonts w:ascii="Times New Roman" w:hAnsi="Times New Roman"/>
          <w:sz w:val="24"/>
          <w:szCs w:val="24"/>
        </w:rPr>
        <w:t>:</w:t>
      </w:r>
    </w:p>
    <w:p w14:paraId="28E641C7" w14:textId="77777777" w:rsidR="00243F4F" w:rsidRPr="00EA4205" w:rsidRDefault="00243F4F" w:rsidP="004C6CC4">
      <w:pPr>
        <w:pStyle w:val="Zoznamsodrkami"/>
        <w:numPr>
          <w:ilvl w:val="0"/>
          <w:numId w:val="2"/>
        </w:numPr>
        <w:spacing w:before="60" w:after="60" w:line="276" w:lineRule="auto"/>
        <w:ind w:left="568" w:hanging="284"/>
        <w:rPr>
          <w:sz w:val="24"/>
          <w:szCs w:val="24"/>
        </w:rPr>
      </w:pPr>
      <w:r w:rsidRPr="00EA4205">
        <w:rPr>
          <w:sz w:val="24"/>
          <w:szCs w:val="24"/>
        </w:rPr>
        <w:t>plánované stavebné práce sú v súlade s platnou územnoplánovacou dokumentáciou v zmysle zákona č. 50/1976 Zb. o územnom plánovaní a stavebnom poriadku (ďalej len</w:t>
      </w:r>
      <w:r w:rsidR="008D59B9" w:rsidRPr="00EA4205">
        <w:rPr>
          <w:sz w:val="24"/>
          <w:szCs w:val="24"/>
        </w:rPr>
        <w:t> </w:t>
      </w:r>
      <w:r w:rsidRPr="00EA4205">
        <w:rPr>
          <w:sz w:val="24"/>
          <w:szCs w:val="24"/>
        </w:rPr>
        <w:t>„stavebný zákon“), pokiaľ sa tieto plány vzťahujú na projekt (neuplatňuje sa, ak pre</w:t>
      </w:r>
      <w:r w:rsidR="002D6A35">
        <w:rPr>
          <w:sz w:val="24"/>
          <w:szCs w:val="24"/>
        </w:rPr>
        <w:t> </w:t>
      </w:r>
      <w:r w:rsidRPr="00EA4205">
        <w:rPr>
          <w:sz w:val="24"/>
          <w:szCs w:val="24"/>
        </w:rPr>
        <w:t xml:space="preserve">realizáciu stavebných prác bolo vydané </w:t>
      </w:r>
      <w:r w:rsidR="00AF5D30" w:rsidRPr="00EA4205">
        <w:rPr>
          <w:sz w:val="24"/>
          <w:szCs w:val="24"/>
        </w:rPr>
        <w:t xml:space="preserve">právoplatné </w:t>
      </w:r>
      <w:r w:rsidRPr="00EA4205">
        <w:rPr>
          <w:sz w:val="24"/>
          <w:szCs w:val="24"/>
        </w:rPr>
        <w:t xml:space="preserve">stavebné povolenie alebo </w:t>
      </w:r>
      <w:r w:rsidR="00AF5D30" w:rsidRPr="00EA4205">
        <w:rPr>
          <w:sz w:val="24"/>
          <w:szCs w:val="24"/>
        </w:rPr>
        <w:t xml:space="preserve">písomné oznámenie </w:t>
      </w:r>
      <w:r w:rsidR="00321C4D" w:rsidRPr="00EA4205">
        <w:rPr>
          <w:sz w:val="24"/>
          <w:szCs w:val="24"/>
        </w:rPr>
        <w:t>stavebného úradu k </w:t>
      </w:r>
      <w:r w:rsidRPr="00EA4205">
        <w:rPr>
          <w:sz w:val="24"/>
          <w:szCs w:val="24"/>
        </w:rPr>
        <w:t>ohláseni</w:t>
      </w:r>
      <w:r w:rsidR="00321C4D" w:rsidRPr="00EA4205">
        <w:rPr>
          <w:sz w:val="24"/>
          <w:szCs w:val="24"/>
        </w:rPr>
        <w:t>u uskutočne</w:t>
      </w:r>
      <w:r w:rsidR="00FC60F3" w:rsidRPr="00EA4205">
        <w:rPr>
          <w:sz w:val="24"/>
          <w:szCs w:val="24"/>
        </w:rPr>
        <w:t>nia stavieb, stavebných úprav a/</w:t>
      </w:r>
      <w:r w:rsidR="00321C4D" w:rsidRPr="00EA4205">
        <w:rPr>
          <w:sz w:val="24"/>
          <w:szCs w:val="24"/>
        </w:rPr>
        <w:t>alebo udržiavacích prác</w:t>
      </w:r>
      <w:r w:rsidRPr="00EA4205">
        <w:rPr>
          <w:sz w:val="24"/>
          <w:szCs w:val="24"/>
        </w:rPr>
        <w:t>);</w:t>
      </w:r>
    </w:p>
    <w:p w14:paraId="28E641C8" w14:textId="77777777" w:rsidR="00243F4F" w:rsidRPr="00EA4205" w:rsidRDefault="00243F4F" w:rsidP="004C6CC4">
      <w:pPr>
        <w:pStyle w:val="Zoznamsodrkami"/>
        <w:numPr>
          <w:ilvl w:val="0"/>
          <w:numId w:val="2"/>
        </w:numPr>
        <w:spacing w:before="60" w:after="60" w:line="276" w:lineRule="auto"/>
        <w:ind w:left="568" w:hanging="284"/>
        <w:rPr>
          <w:sz w:val="24"/>
          <w:szCs w:val="24"/>
        </w:rPr>
      </w:pPr>
      <w:r w:rsidRPr="00EA4205">
        <w:rPr>
          <w:sz w:val="24"/>
          <w:szCs w:val="24"/>
        </w:rPr>
        <w:t xml:space="preserve">v prípade novostavby bolo vydané rozhodnutie o umiestnení stavby podľa stavebného zákona (neuplatňuje sa, ak pre realizáciu stavebných prác bolo vydané stavebné povolenie alebo </w:t>
      </w:r>
      <w:r w:rsidR="00321C4D" w:rsidRPr="00EA4205">
        <w:rPr>
          <w:sz w:val="24"/>
          <w:szCs w:val="24"/>
        </w:rPr>
        <w:t>písomné oznámenie stavebného úradu k ohláseniu uskutočne</w:t>
      </w:r>
      <w:r w:rsidR="00DA38EA" w:rsidRPr="00EA4205">
        <w:rPr>
          <w:sz w:val="24"/>
          <w:szCs w:val="24"/>
        </w:rPr>
        <w:t>nia stavieb, stavebných úprav a/</w:t>
      </w:r>
      <w:r w:rsidR="00321C4D" w:rsidRPr="00EA4205">
        <w:rPr>
          <w:sz w:val="24"/>
          <w:szCs w:val="24"/>
        </w:rPr>
        <w:t>alebo udržiavacích prác</w:t>
      </w:r>
      <w:r w:rsidRPr="00EA4205">
        <w:rPr>
          <w:sz w:val="24"/>
          <w:szCs w:val="24"/>
        </w:rPr>
        <w:t xml:space="preserve">);  </w:t>
      </w:r>
    </w:p>
    <w:p w14:paraId="28E641C9" w14:textId="77777777" w:rsidR="00243F4F" w:rsidRPr="00EA4205" w:rsidRDefault="00243F4F" w:rsidP="004C6CC4">
      <w:pPr>
        <w:pStyle w:val="Zoznamsodrkami"/>
        <w:numPr>
          <w:ilvl w:val="0"/>
          <w:numId w:val="2"/>
        </w:numPr>
        <w:spacing w:before="60" w:after="60" w:line="276" w:lineRule="auto"/>
        <w:ind w:left="568" w:hanging="284"/>
        <w:rPr>
          <w:sz w:val="24"/>
          <w:szCs w:val="24"/>
        </w:rPr>
      </w:pPr>
      <w:r w:rsidRPr="00EA4205">
        <w:rPr>
          <w:sz w:val="24"/>
          <w:szCs w:val="24"/>
        </w:rPr>
        <w:t xml:space="preserve">ak je pre realizáciu potrebné stavebné povolenie alebo príslušné ohlásenie stavebnému úradu, žiadateľ/prijímateľ predloží právoplatné stavebné povolenie, resp. </w:t>
      </w:r>
      <w:r w:rsidR="00321C4D" w:rsidRPr="00EA4205">
        <w:rPr>
          <w:sz w:val="24"/>
          <w:szCs w:val="24"/>
        </w:rPr>
        <w:t>alebo písomné oznámenie stavebného úradu k ohláseniu uskutočnenia stavieb, stavebných úprav a/alebo udržiavacích prác</w:t>
      </w:r>
      <w:r w:rsidRPr="00EA4205">
        <w:rPr>
          <w:sz w:val="24"/>
          <w:szCs w:val="24"/>
        </w:rPr>
        <w:t>, na základe ktorých je možné stavebné práce realizovať;</w:t>
      </w:r>
    </w:p>
    <w:p w14:paraId="28E641CA" w14:textId="77777777" w:rsidR="00243F4F" w:rsidRPr="00EA4205" w:rsidRDefault="00243F4F" w:rsidP="004C6CC4">
      <w:pPr>
        <w:pStyle w:val="Zoznamsodrkami"/>
        <w:numPr>
          <w:ilvl w:val="0"/>
          <w:numId w:val="2"/>
        </w:numPr>
        <w:spacing w:before="60" w:after="60" w:line="276" w:lineRule="auto"/>
        <w:ind w:left="568" w:hanging="284"/>
        <w:rPr>
          <w:sz w:val="24"/>
          <w:szCs w:val="24"/>
        </w:rPr>
      </w:pPr>
      <w:r w:rsidRPr="00EA4205">
        <w:rPr>
          <w:sz w:val="24"/>
          <w:szCs w:val="24"/>
        </w:rPr>
        <w:t>ak pre realizáciu stavebných prác nie je potrebné vydanie stavebného povolenia a</w:t>
      </w:r>
      <w:r w:rsidR="00321C4D" w:rsidRPr="00EA4205">
        <w:rPr>
          <w:sz w:val="24"/>
          <w:szCs w:val="24"/>
        </w:rPr>
        <w:t> ohlasovacia povinnosť v zmysle §57 stavebného zákona</w:t>
      </w:r>
      <w:r w:rsidRPr="00EA4205">
        <w:rPr>
          <w:sz w:val="24"/>
          <w:szCs w:val="24"/>
        </w:rPr>
        <w:t xml:space="preserve">, žiadateľ/prijímateľ predloží </w:t>
      </w:r>
      <w:r w:rsidRPr="00EA4205">
        <w:rPr>
          <w:sz w:val="24"/>
          <w:szCs w:val="24"/>
        </w:rPr>
        <w:lastRenderedPageBreak/>
        <w:t>stanovisko stavebného úradu, že projekt v zmysle stavebného zákona nepodlieha stavebnému povoleniu ani príslušnému ohláseniu;</w:t>
      </w:r>
    </w:p>
    <w:p w14:paraId="28E641CB" w14:textId="77777777" w:rsidR="00E51F8D" w:rsidRPr="00E51F8D" w:rsidRDefault="00243F4F" w:rsidP="004C6CC4">
      <w:pPr>
        <w:pStyle w:val="Zoznamsodrkami"/>
        <w:numPr>
          <w:ilvl w:val="0"/>
          <w:numId w:val="2"/>
        </w:numPr>
        <w:spacing w:before="60" w:after="60" w:line="276" w:lineRule="auto"/>
        <w:ind w:left="568" w:hanging="284"/>
        <w:rPr>
          <w:sz w:val="24"/>
          <w:szCs w:val="24"/>
        </w:rPr>
      </w:pPr>
      <w:r w:rsidRPr="00EA4205">
        <w:rPr>
          <w:sz w:val="24"/>
          <w:szCs w:val="24"/>
        </w:rPr>
        <w:t>ak je to v zmysle príslušnej právnej úpravy potrebné (zákon č. 24/2006 Z. z. o</w:t>
      </w:r>
      <w:r w:rsidR="00AF5D30" w:rsidRPr="00EA4205">
        <w:rPr>
          <w:sz w:val="24"/>
          <w:szCs w:val="24"/>
        </w:rPr>
        <w:t> </w:t>
      </w:r>
      <w:r w:rsidRPr="00EA4205">
        <w:rPr>
          <w:sz w:val="24"/>
          <w:szCs w:val="24"/>
        </w:rPr>
        <w:t xml:space="preserve">posudzovaní vplyvov na životné prostredie a o zmene a doplnení niektorých zákonov </w:t>
      </w:r>
      <w:r w:rsidR="00DE673C">
        <w:rPr>
          <w:sz w:val="24"/>
          <w:szCs w:val="24"/>
        </w:rPr>
        <w:t>v z. n. pr.</w:t>
      </w:r>
      <w:r w:rsidRPr="00EA4205">
        <w:rPr>
          <w:sz w:val="24"/>
          <w:szCs w:val="24"/>
        </w:rPr>
        <w:t>) predloží žiadateľ/prijímateľ vyjadrenie príslušného orgánu štátnej správy k posúdeniu vplyvov vybudovania plánovanej stavby na životné prostredie v danej lokalite (EIA);</w:t>
      </w:r>
    </w:p>
    <w:p w14:paraId="28E641CC" w14:textId="77777777" w:rsidR="00A01DF2" w:rsidRPr="004C6CC4" w:rsidRDefault="0041546C" w:rsidP="004C6CC4">
      <w:pPr>
        <w:pStyle w:val="Zoznamsodrkami"/>
        <w:numPr>
          <w:ilvl w:val="0"/>
          <w:numId w:val="2"/>
        </w:numPr>
        <w:spacing w:before="60" w:after="60" w:line="276" w:lineRule="auto"/>
        <w:ind w:left="568" w:hanging="284"/>
        <w:rPr>
          <w:sz w:val="24"/>
          <w:szCs w:val="24"/>
        </w:rPr>
      </w:pPr>
      <w:r w:rsidRPr="004C6CC4">
        <w:rPr>
          <w:sz w:val="24"/>
          <w:szCs w:val="24"/>
        </w:rPr>
        <w:t>verejné obstarávanie na výber dodávateľa prác bude vykonané v súlade so zákonom o</w:t>
      </w:r>
      <w:r w:rsidR="00A46E43" w:rsidRPr="004C6CC4">
        <w:rPr>
          <w:sz w:val="24"/>
          <w:szCs w:val="24"/>
        </w:rPr>
        <w:t> </w:t>
      </w:r>
      <w:r w:rsidRPr="004C6CC4">
        <w:rPr>
          <w:sz w:val="24"/>
          <w:szCs w:val="24"/>
        </w:rPr>
        <w:t>VO, podmienkami špecifikovanými</w:t>
      </w:r>
      <w:r w:rsidR="00A97219" w:rsidRPr="004C6CC4">
        <w:rPr>
          <w:sz w:val="24"/>
          <w:szCs w:val="24"/>
        </w:rPr>
        <w:t xml:space="preserve"> v </w:t>
      </w:r>
      <w:r w:rsidRPr="004C6CC4">
        <w:rPr>
          <w:b/>
          <w:i/>
          <w:sz w:val="24"/>
          <w:szCs w:val="24"/>
        </w:rPr>
        <w:t xml:space="preserve">Príručke </w:t>
      </w:r>
      <w:r w:rsidR="00C808B7" w:rsidRPr="004C6CC4">
        <w:rPr>
          <w:b/>
          <w:i/>
          <w:sz w:val="24"/>
          <w:szCs w:val="24"/>
        </w:rPr>
        <w:t>pre verejné obstarávanie</w:t>
      </w:r>
      <w:r w:rsidRPr="004C6CC4">
        <w:rPr>
          <w:sz w:val="24"/>
          <w:szCs w:val="24"/>
        </w:rPr>
        <w:t>.</w:t>
      </w:r>
    </w:p>
    <w:p w14:paraId="28E641CD" w14:textId="77777777" w:rsidR="003344F3" w:rsidRPr="005D2B1D" w:rsidRDefault="003344F3" w:rsidP="00CA0BB3">
      <w:pPr>
        <w:pStyle w:val="Zoznamsodrkami"/>
        <w:spacing w:before="120" w:after="60" w:line="276" w:lineRule="auto"/>
        <w:rPr>
          <w:b/>
          <w:i/>
          <w:sz w:val="24"/>
          <w:szCs w:val="24"/>
          <w:u w:val="single"/>
          <w:lang w:eastAsia="sk-SK"/>
        </w:rPr>
      </w:pPr>
      <w:r w:rsidRPr="005D2B1D">
        <w:rPr>
          <w:b/>
          <w:i/>
          <w:sz w:val="24"/>
          <w:szCs w:val="24"/>
          <w:u w:val="single"/>
          <w:lang w:eastAsia="sk-SK"/>
        </w:rPr>
        <w:t>Neoprávnené výdavky:</w:t>
      </w:r>
    </w:p>
    <w:p w14:paraId="28E641CE" w14:textId="77777777" w:rsidR="003344F3" w:rsidRPr="00FC60F3" w:rsidRDefault="003344F3" w:rsidP="00C57592">
      <w:pPr>
        <w:pStyle w:val="Zoznamsodrkami"/>
        <w:numPr>
          <w:ilvl w:val="0"/>
          <w:numId w:val="80"/>
        </w:numPr>
        <w:spacing w:before="60" w:after="60" w:line="276" w:lineRule="auto"/>
        <w:ind w:left="568" w:hanging="284"/>
        <w:rPr>
          <w:sz w:val="24"/>
          <w:szCs w:val="24"/>
          <w:lang w:eastAsia="sk-SK"/>
        </w:rPr>
      </w:pPr>
      <w:r w:rsidRPr="00FC60F3">
        <w:rPr>
          <w:sz w:val="24"/>
          <w:szCs w:val="24"/>
          <w:lang w:eastAsia="sk-SK"/>
        </w:rPr>
        <w:t>v celosti neoprávnený výdavok, ak bol zistený konflikt záujmov</w:t>
      </w:r>
      <w:r>
        <w:rPr>
          <w:sz w:val="24"/>
          <w:szCs w:val="24"/>
          <w:lang w:eastAsia="sk-SK"/>
        </w:rPr>
        <w:t>, nejasnosti vo vlastníckych vzťahoch</w:t>
      </w:r>
      <w:r w:rsidR="008E4D76">
        <w:rPr>
          <w:sz w:val="24"/>
          <w:szCs w:val="24"/>
          <w:lang w:eastAsia="sk-SK"/>
        </w:rPr>
        <w:t>;</w:t>
      </w:r>
    </w:p>
    <w:p w14:paraId="28E641CF" w14:textId="77777777" w:rsidR="003344F3" w:rsidRDefault="003344F3" w:rsidP="00C57592">
      <w:pPr>
        <w:pStyle w:val="Zoznamsodrkami"/>
        <w:numPr>
          <w:ilvl w:val="0"/>
          <w:numId w:val="80"/>
        </w:numPr>
        <w:spacing w:before="60" w:after="60" w:line="276" w:lineRule="auto"/>
        <w:ind w:left="568" w:hanging="284"/>
        <w:rPr>
          <w:sz w:val="24"/>
          <w:szCs w:val="24"/>
          <w:lang w:eastAsia="sk-SK"/>
        </w:rPr>
      </w:pPr>
      <w:r w:rsidRPr="00FC60F3">
        <w:rPr>
          <w:sz w:val="24"/>
          <w:szCs w:val="24"/>
          <w:lang w:eastAsia="sk-SK"/>
        </w:rPr>
        <w:t>výdavky na aktivity, ktoré sa fyzicky skončili a</w:t>
      </w:r>
      <w:r w:rsidR="00A650BC">
        <w:rPr>
          <w:sz w:val="24"/>
          <w:szCs w:val="24"/>
          <w:lang w:eastAsia="sk-SK"/>
        </w:rPr>
        <w:t>lebo plne realizovali ešte pred </w:t>
      </w:r>
      <w:r w:rsidRPr="00FC60F3">
        <w:rPr>
          <w:sz w:val="24"/>
          <w:szCs w:val="24"/>
          <w:lang w:eastAsia="sk-SK"/>
        </w:rPr>
        <w:t>predložením žiadosti o</w:t>
      </w:r>
      <w:r w:rsidR="008E4D76">
        <w:rPr>
          <w:sz w:val="24"/>
          <w:szCs w:val="24"/>
          <w:lang w:eastAsia="sk-SK"/>
        </w:rPr>
        <w:t> </w:t>
      </w:r>
      <w:r w:rsidRPr="00FC60F3">
        <w:rPr>
          <w:sz w:val="24"/>
          <w:szCs w:val="24"/>
          <w:lang w:eastAsia="sk-SK"/>
        </w:rPr>
        <w:t>NFP</w:t>
      </w:r>
      <w:r w:rsidR="008E4D76">
        <w:rPr>
          <w:sz w:val="24"/>
          <w:szCs w:val="24"/>
          <w:lang w:eastAsia="sk-SK"/>
        </w:rPr>
        <w:t>;</w:t>
      </w:r>
    </w:p>
    <w:p w14:paraId="28E641D0" w14:textId="77777777" w:rsidR="004E7DE9" w:rsidRPr="00FC60F3" w:rsidRDefault="004E7DE9" w:rsidP="00C57592">
      <w:pPr>
        <w:pStyle w:val="Zoznamsodrkami"/>
        <w:numPr>
          <w:ilvl w:val="0"/>
          <w:numId w:val="80"/>
        </w:numPr>
        <w:spacing w:before="60" w:after="60" w:line="276" w:lineRule="auto"/>
        <w:ind w:left="568" w:hanging="284"/>
        <w:rPr>
          <w:sz w:val="24"/>
          <w:szCs w:val="24"/>
          <w:lang w:eastAsia="sk-SK"/>
        </w:rPr>
      </w:pPr>
      <w:r w:rsidRPr="004E7DE9">
        <w:rPr>
          <w:sz w:val="24"/>
          <w:szCs w:val="24"/>
          <w:lang w:eastAsia="sk-SK"/>
        </w:rPr>
        <w:t>výdavky obstarané v rámci podporných aktivít projektu</w:t>
      </w:r>
      <w:r>
        <w:rPr>
          <w:sz w:val="24"/>
          <w:szCs w:val="24"/>
          <w:lang w:eastAsia="sk-SK"/>
        </w:rPr>
        <w:t>;</w:t>
      </w:r>
    </w:p>
    <w:p w14:paraId="28E641D1" w14:textId="77777777" w:rsidR="008E4D76" w:rsidRDefault="003344F3" w:rsidP="00C57592">
      <w:pPr>
        <w:pStyle w:val="Zoznamsodrkami"/>
        <w:numPr>
          <w:ilvl w:val="0"/>
          <w:numId w:val="80"/>
        </w:numPr>
        <w:spacing w:before="60" w:after="60" w:line="276" w:lineRule="auto"/>
        <w:ind w:left="568" w:hanging="284"/>
        <w:rPr>
          <w:sz w:val="24"/>
          <w:szCs w:val="24"/>
          <w:lang w:eastAsia="sk-SK"/>
        </w:rPr>
      </w:pPr>
      <w:r w:rsidRPr="00FC60F3">
        <w:rPr>
          <w:sz w:val="24"/>
          <w:szCs w:val="24"/>
          <w:lang w:eastAsia="sk-SK"/>
        </w:rPr>
        <w:t xml:space="preserve">nesplnené ostatné podmienky </w:t>
      </w:r>
      <w:r w:rsidRPr="00DC3048">
        <w:rPr>
          <w:sz w:val="24"/>
          <w:szCs w:val="24"/>
          <w:lang w:eastAsia="sk-SK"/>
        </w:rPr>
        <w:t>oprávnenosti</w:t>
      </w:r>
      <w:r w:rsidR="008E4D76">
        <w:rPr>
          <w:sz w:val="24"/>
          <w:szCs w:val="24"/>
          <w:lang w:eastAsia="sk-SK"/>
        </w:rPr>
        <w:t>;</w:t>
      </w:r>
    </w:p>
    <w:p w14:paraId="28E641D2" w14:textId="77777777" w:rsidR="003344F3" w:rsidRDefault="003344F3" w:rsidP="00C57592">
      <w:pPr>
        <w:pStyle w:val="Zoznamsodrkami"/>
        <w:numPr>
          <w:ilvl w:val="0"/>
          <w:numId w:val="80"/>
        </w:numPr>
        <w:spacing w:before="60" w:after="60" w:line="276" w:lineRule="auto"/>
        <w:ind w:left="568" w:hanging="284"/>
        <w:rPr>
          <w:sz w:val="24"/>
          <w:szCs w:val="24"/>
          <w:lang w:eastAsia="sk-SK"/>
        </w:rPr>
      </w:pPr>
      <w:r w:rsidRPr="00FC60F3">
        <w:rPr>
          <w:sz w:val="24"/>
          <w:szCs w:val="24"/>
          <w:lang w:eastAsia="sk-SK"/>
        </w:rPr>
        <w:t>ak cena</w:t>
      </w:r>
      <w:r w:rsidR="006F1352">
        <w:rPr>
          <w:sz w:val="24"/>
          <w:szCs w:val="24"/>
          <w:lang w:eastAsia="sk-SK"/>
        </w:rPr>
        <w:t>,</w:t>
      </w:r>
      <w:r w:rsidRPr="00FC60F3">
        <w:rPr>
          <w:sz w:val="24"/>
          <w:szCs w:val="24"/>
          <w:lang w:eastAsia="sk-SK"/>
        </w:rPr>
        <w:t xml:space="preserve"> za ktorú bol majetok obstaraný</w:t>
      </w:r>
      <w:r w:rsidR="00C219B0">
        <w:rPr>
          <w:sz w:val="24"/>
          <w:szCs w:val="24"/>
          <w:lang w:eastAsia="sk-SK"/>
        </w:rPr>
        <w:t>,</w:t>
      </w:r>
      <w:r w:rsidRPr="00FC60F3">
        <w:rPr>
          <w:sz w:val="24"/>
          <w:szCs w:val="24"/>
          <w:lang w:eastAsia="sk-SK"/>
        </w:rPr>
        <w:t xml:space="preserve"> je neprimeranou cenou v zmysle zákona č.</w:t>
      </w:r>
      <w:r>
        <w:rPr>
          <w:sz w:val="24"/>
          <w:szCs w:val="24"/>
          <w:lang w:eastAsia="sk-SK"/>
        </w:rPr>
        <w:t> </w:t>
      </w:r>
      <w:r w:rsidRPr="00FC60F3">
        <w:rPr>
          <w:sz w:val="24"/>
          <w:szCs w:val="24"/>
          <w:lang w:eastAsia="sk-SK"/>
        </w:rPr>
        <w:t>18/1996 Z. z. v z. n. pr</w:t>
      </w:r>
      <w:r>
        <w:rPr>
          <w:sz w:val="24"/>
          <w:szCs w:val="24"/>
          <w:lang w:eastAsia="sk-SK"/>
        </w:rPr>
        <w:t>.</w:t>
      </w:r>
    </w:p>
    <w:p w14:paraId="28E641D3" w14:textId="77777777" w:rsidR="008E2864" w:rsidRPr="00FA6648" w:rsidRDefault="008E2864" w:rsidP="00A87902">
      <w:pPr>
        <w:pStyle w:val="Zoznamsodrkami"/>
        <w:spacing w:before="120" w:after="60" w:line="276" w:lineRule="auto"/>
        <w:rPr>
          <w:b/>
          <w:i/>
          <w:sz w:val="24"/>
          <w:szCs w:val="24"/>
          <w:u w:val="single"/>
          <w:lang w:eastAsia="sk-SK"/>
        </w:rPr>
      </w:pPr>
      <w:r w:rsidRPr="00FA6648">
        <w:rPr>
          <w:b/>
          <w:i/>
          <w:sz w:val="24"/>
          <w:szCs w:val="24"/>
          <w:u w:val="single"/>
          <w:lang w:eastAsia="sk-SK"/>
        </w:rPr>
        <w:t>Preukazovanie:</w:t>
      </w:r>
    </w:p>
    <w:p w14:paraId="28E641D4" w14:textId="77777777" w:rsidR="008E2864" w:rsidRPr="005D12B1" w:rsidRDefault="008E2864" w:rsidP="00C57592">
      <w:pPr>
        <w:pStyle w:val="Zoznamsodrkami"/>
        <w:numPr>
          <w:ilvl w:val="0"/>
          <w:numId w:val="57"/>
        </w:numPr>
        <w:spacing w:before="60" w:after="60" w:line="276" w:lineRule="auto"/>
        <w:ind w:left="568" w:hanging="284"/>
        <w:rPr>
          <w:sz w:val="24"/>
        </w:rPr>
      </w:pPr>
      <w:r>
        <w:rPr>
          <w:sz w:val="24"/>
        </w:rPr>
        <w:t>projektová dokumentácia;</w:t>
      </w:r>
    </w:p>
    <w:p w14:paraId="28E641D5" w14:textId="77777777" w:rsidR="008E2864" w:rsidRDefault="008E2864" w:rsidP="00C57592">
      <w:pPr>
        <w:pStyle w:val="Zoznamsodrkami"/>
        <w:numPr>
          <w:ilvl w:val="0"/>
          <w:numId w:val="57"/>
        </w:numPr>
        <w:spacing w:before="60" w:after="60" w:line="276" w:lineRule="auto"/>
        <w:ind w:left="568" w:hanging="284"/>
        <w:rPr>
          <w:sz w:val="24"/>
        </w:rPr>
      </w:pPr>
      <w:r w:rsidRPr="008E4D76">
        <w:rPr>
          <w:sz w:val="24"/>
        </w:rPr>
        <w:t>stavebné povolenie;</w:t>
      </w:r>
      <w:r>
        <w:rPr>
          <w:sz w:val="24"/>
        </w:rPr>
        <w:t xml:space="preserve"> </w:t>
      </w:r>
      <w:r w:rsidRPr="008E4D76">
        <w:rPr>
          <w:sz w:val="24"/>
        </w:rPr>
        <w:t>kolaudačné rozhodnutie/rozhodnutie o predčasnom užívaní stavby/rozhodnutie o dočasnom užívaní stavby</w:t>
      </w:r>
      <w:r>
        <w:rPr>
          <w:sz w:val="24"/>
        </w:rPr>
        <w:t>;</w:t>
      </w:r>
      <w:r w:rsidRPr="008E4D76">
        <w:rPr>
          <w:sz w:val="24"/>
        </w:rPr>
        <w:t xml:space="preserve"> </w:t>
      </w:r>
    </w:p>
    <w:p w14:paraId="28E641D6" w14:textId="77777777" w:rsidR="008E2864" w:rsidRDefault="008E2864" w:rsidP="00C57592">
      <w:pPr>
        <w:pStyle w:val="Zoznamsodrkami"/>
        <w:numPr>
          <w:ilvl w:val="0"/>
          <w:numId w:val="57"/>
        </w:numPr>
        <w:spacing w:before="60" w:after="60" w:line="276" w:lineRule="auto"/>
        <w:ind w:left="568" w:hanging="284"/>
        <w:rPr>
          <w:sz w:val="24"/>
          <w:szCs w:val="24"/>
          <w:lang w:eastAsia="en-AU"/>
        </w:rPr>
      </w:pPr>
      <w:r w:rsidRPr="00760E79">
        <w:rPr>
          <w:sz w:val="24"/>
          <w:szCs w:val="24"/>
          <w:lang w:eastAsia="en-AU"/>
        </w:rPr>
        <w:t xml:space="preserve">preberací protokol o prevzatí </w:t>
      </w:r>
      <w:r>
        <w:rPr>
          <w:sz w:val="24"/>
          <w:szCs w:val="24"/>
          <w:lang w:eastAsia="en-AU"/>
        </w:rPr>
        <w:t xml:space="preserve">staveniska od objednávateľa, preberací protokol o prevzatí </w:t>
      </w:r>
      <w:r w:rsidRPr="00760E79">
        <w:rPr>
          <w:sz w:val="24"/>
          <w:szCs w:val="24"/>
          <w:lang w:eastAsia="en-AU"/>
        </w:rPr>
        <w:t>stavby od dodávateľa/zhotoviteľa a stavebného dozoru</w:t>
      </w:r>
      <w:r>
        <w:rPr>
          <w:sz w:val="24"/>
        </w:rPr>
        <w:t>;</w:t>
      </w:r>
    </w:p>
    <w:p w14:paraId="28E641D7" w14:textId="77777777" w:rsidR="008E2864" w:rsidRPr="00287A8B" w:rsidRDefault="008E2864" w:rsidP="00C57592">
      <w:pPr>
        <w:pStyle w:val="Zoznamsodrkami"/>
        <w:numPr>
          <w:ilvl w:val="0"/>
          <w:numId w:val="57"/>
        </w:numPr>
        <w:spacing w:before="60" w:after="60" w:line="276" w:lineRule="auto"/>
        <w:ind w:left="568" w:hanging="284"/>
        <w:rPr>
          <w:sz w:val="24"/>
        </w:rPr>
      </w:pPr>
      <w:r w:rsidRPr="00287A8B">
        <w:rPr>
          <w:sz w:val="24"/>
        </w:rPr>
        <w:t xml:space="preserve">písomná zmluva, výpis o zverejnení zmluvy povinnej osoby v zmysle zákona 211/2000 Z. z. </w:t>
      </w:r>
      <w:r w:rsidR="00DE673C" w:rsidRPr="00621BC4">
        <w:rPr>
          <w:sz w:val="24"/>
          <w:szCs w:val="24"/>
        </w:rPr>
        <w:t>v z. n. pr.</w:t>
      </w:r>
      <w:r w:rsidRPr="00287A8B">
        <w:rPr>
          <w:sz w:val="24"/>
        </w:rPr>
        <w:t xml:space="preserve">; vrátane </w:t>
      </w:r>
      <w:r w:rsidRPr="00287A8B">
        <w:rPr>
          <w:sz w:val="24"/>
          <w:szCs w:val="24"/>
          <w:lang w:eastAsia="en-AU"/>
        </w:rPr>
        <w:t>stavebného rozpočtu/ocenený výkaz výmer</w:t>
      </w:r>
      <w:r w:rsidRPr="00287A8B" w:rsidDel="0051777C">
        <w:rPr>
          <w:sz w:val="24"/>
          <w:szCs w:val="24"/>
          <w:lang w:eastAsia="en-AU"/>
        </w:rPr>
        <w:t xml:space="preserve"> </w:t>
      </w:r>
      <w:r w:rsidRPr="00287A8B">
        <w:rPr>
          <w:sz w:val="24"/>
          <w:szCs w:val="24"/>
          <w:lang w:eastAsia="en-AU"/>
        </w:rPr>
        <w:t>(po ukončenom verejnom obstarávaní);</w:t>
      </w:r>
    </w:p>
    <w:p w14:paraId="28E641D8" w14:textId="77777777" w:rsidR="008E2864" w:rsidRPr="005D12B1" w:rsidRDefault="008E2864" w:rsidP="00C57592">
      <w:pPr>
        <w:pStyle w:val="Zoznamsodrkami"/>
        <w:numPr>
          <w:ilvl w:val="0"/>
          <w:numId w:val="57"/>
        </w:numPr>
        <w:spacing w:before="60" w:after="60" w:line="276" w:lineRule="auto"/>
        <w:ind w:left="568" w:hanging="284"/>
        <w:rPr>
          <w:sz w:val="24"/>
        </w:rPr>
      </w:pPr>
      <w:r>
        <w:rPr>
          <w:sz w:val="24"/>
        </w:rPr>
        <w:t>faktúra</w:t>
      </w:r>
      <w:r w:rsidRPr="005D12B1">
        <w:rPr>
          <w:sz w:val="24"/>
        </w:rPr>
        <w:t xml:space="preserve"> alebo dodací list</w:t>
      </w:r>
      <w:r>
        <w:rPr>
          <w:sz w:val="24"/>
        </w:rPr>
        <w:t>,</w:t>
      </w:r>
      <w:r w:rsidRPr="005D12B1">
        <w:rPr>
          <w:sz w:val="24"/>
        </w:rPr>
        <w:t xml:space="preserve"> ak faktúra nie je súčasne aj dodacím listom, resp. ak z faktúry nie je zrejmé</w:t>
      </w:r>
      <w:r>
        <w:rPr>
          <w:sz w:val="24"/>
        </w:rPr>
        <w:t>,</w:t>
      </w:r>
      <w:r w:rsidRPr="005D12B1">
        <w:rPr>
          <w:sz w:val="24"/>
        </w:rPr>
        <w:t xml:space="preserve">  čo je predmetom dodania, </w:t>
      </w:r>
      <w:r w:rsidRPr="00760E79">
        <w:rPr>
          <w:sz w:val="24"/>
          <w:szCs w:val="24"/>
          <w:lang w:eastAsia="en-AU"/>
        </w:rPr>
        <w:t>zisťovací protokol o vykonaných stavebných prácach</w:t>
      </w:r>
      <w:r>
        <w:rPr>
          <w:sz w:val="24"/>
          <w:szCs w:val="24"/>
          <w:lang w:eastAsia="en-AU"/>
        </w:rPr>
        <w:t>, rekapitulácia rozpočtu,</w:t>
      </w:r>
      <w:r w:rsidRPr="005D12B1">
        <w:rPr>
          <w:sz w:val="24"/>
        </w:rPr>
        <w:t xml:space="preserve"> súpis vykonaných prác</w:t>
      </w:r>
      <w:r>
        <w:rPr>
          <w:sz w:val="24"/>
        </w:rPr>
        <w:t>;</w:t>
      </w:r>
    </w:p>
    <w:p w14:paraId="28E641D9" w14:textId="77777777" w:rsidR="008E2864" w:rsidRPr="005D12B1" w:rsidRDefault="008E2864" w:rsidP="00C57592">
      <w:pPr>
        <w:pStyle w:val="Zoznamsodrkami"/>
        <w:numPr>
          <w:ilvl w:val="0"/>
          <w:numId w:val="57"/>
        </w:numPr>
        <w:spacing w:before="60" w:after="60" w:line="276" w:lineRule="auto"/>
        <w:ind w:left="568" w:hanging="284"/>
        <w:rPr>
          <w:sz w:val="24"/>
        </w:rPr>
      </w:pPr>
      <w:r w:rsidRPr="005D12B1">
        <w:rPr>
          <w:sz w:val="24"/>
        </w:rPr>
        <w:t>stavebný denník za príslušné obdobie uplatnených výdavkov (výpis alebo jeho kópia)</w:t>
      </w:r>
      <w:r>
        <w:rPr>
          <w:sz w:val="24"/>
        </w:rPr>
        <w:t>;</w:t>
      </w:r>
    </w:p>
    <w:p w14:paraId="28E641DA" w14:textId="77777777" w:rsidR="008E2864" w:rsidRPr="005D12B1" w:rsidRDefault="00EF0314" w:rsidP="00C57592">
      <w:pPr>
        <w:pStyle w:val="Zoznamsodrkami"/>
        <w:numPr>
          <w:ilvl w:val="0"/>
          <w:numId w:val="57"/>
        </w:numPr>
        <w:spacing w:before="60" w:after="60" w:line="276" w:lineRule="auto"/>
        <w:ind w:left="568" w:hanging="284"/>
        <w:rPr>
          <w:sz w:val="24"/>
        </w:rPr>
      </w:pPr>
      <w:r>
        <w:rPr>
          <w:sz w:val="24"/>
        </w:rPr>
        <w:t>doklad o zaradení majetku (</w:t>
      </w:r>
      <w:r w:rsidR="008E2864" w:rsidRPr="005D12B1">
        <w:rPr>
          <w:sz w:val="24"/>
        </w:rPr>
        <w:t>karta dlhodobého majetku</w:t>
      </w:r>
      <w:r>
        <w:rPr>
          <w:sz w:val="24"/>
        </w:rPr>
        <w:t>)</w:t>
      </w:r>
      <w:r w:rsidR="008E2864">
        <w:rPr>
          <w:sz w:val="24"/>
        </w:rPr>
        <w:t>;</w:t>
      </w:r>
    </w:p>
    <w:p w14:paraId="28E641DB" w14:textId="77777777" w:rsidR="008E2864" w:rsidRPr="005D12B1" w:rsidRDefault="008E2864" w:rsidP="00C57592">
      <w:pPr>
        <w:pStyle w:val="Zoznamsodrkami"/>
        <w:numPr>
          <w:ilvl w:val="0"/>
          <w:numId w:val="57"/>
        </w:numPr>
        <w:spacing w:before="60" w:after="60" w:line="276" w:lineRule="auto"/>
        <w:ind w:left="568" w:hanging="284"/>
        <w:rPr>
          <w:sz w:val="24"/>
        </w:rPr>
      </w:pPr>
      <w:r w:rsidRPr="005D12B1">
        <w:rPr>
          <w:sz w:val="24"/>
        </w:rPr>
        <w:t>spôsob výpočtu oprávnenej výšky výdavku (ak relevantné)</w:t>
      </w:r>
      <w:r>
        <w:rPr>
          <w:sz w:val="24"/>
        </w:rPr>
        <w:t>;</w:t>
      </w:r>
    </w:p>
    <w:p w14:paraId="28E641DC" w14:textId="77777777" w:rsidR="008E2864" w:rsidRPr="005D12B1" w:rsidRDefault="008E2864" w:rsidP="00C57592">
      <w:pPr>
        <w:pStyle w:val="Zoznamsodrkami"/>
        <w:numPr>
          <w:ilvl w:val="0"/>
          <w:numId w:val="57"/>
        </w:numPr>
        <w:spacing w:before="60" w:after="60" w:line="276" w:lineRule="auto"/>
        <w:ind w:left="568" w:hanging="284"/>
        <w:rPr>
          <w:sz w:val="24"/>
        </w:rPr>
      </w:pPr>
      <w:r w:rsidRPr="005D12B1">
        <w:rPr>
          <w:sz w:val="24"/>
        </w:rPr>
        <w:t>výpis z bankového účtu</w:t>
      </w:r>
      <w:r>
        <w:rPr>
          <w:sz w:val="24"/>
        </w:rPr>
        <w:t>;</w:t>
      </w:r>
    </w:p>
    <w:p w14:paraId="28E641DD" w14:textId="77777777" w:rsidR="008E2864" w:rsidRPr="00760E79" w:rsidRDefault="008E2864" w:rsidP="00C57592">
      <w:pPr>
        <w:pStyle w:val="Zoznamsodrkami"/>
        <w:numPr>
          <w:ilvl w:val="0"/>
          <w:numId w:val="57"/>
        </w:numPr>
        <w:spacing w:before="60" w:after="60" w:line="276" w:lineRule="auto"/>
        <w:ind w:left="568" w:hanging="284"/>
        <w:rPr>
          <w:sz w:val="24"/>
          <w:szCs w:val="24"/>
          <w:lang w:eastAsia="en-AU"/>
        </w:rPr>
      </w:pPr>
      <w:r w:rsidRPr="00760E79" w:rsidDel="00D83871">
        <w:rPr>
          <w:sz w:val="24"/>
          <w:szCs w:val="24"/>
          <w:lang w:eastAsia="en-AU"/>
        </w:rPr>
        <w:t>fotodokumentáci</w:t>
      </w:r>
      <w:r w:rsidRPr="00760E79">
        <w:rPr>
          <w:sz w:val="24"/>
          <w:szCs w:val="24"/>
          <w:lang w:eastAsia="en-AU"/>
        </w:rPr>
        <w:t>a</w:t>
      </w:r>
      <w:r w:rsidRPr="00760E79" w:rsidDel="00D83871">
        <w:rPr>
          <w:sz w:val="24"/>
          <w:szCs w:val="24"/>
          <w:lang w:eastAsia="en-AU"/>
        </w:rPr>
        <w:t xml:space="preserve"> zachytávajúc</w:t>
      </w:r>
      <w:r w:rsidRPr="00760E79">
        <w:rPr>
          <w:sz w:val="24"/>
          <w:szCs w:val="24"/>
          <w:lang w:eastAsia="en-AU"/>
        </w:rPr>
        <w:t>a</w:t>
      </w:r>
      <w:r w:rsidRPr="00760E79" w:rsidDel="00D83871">
        <w:rPr>
          <w:sz w:val="24"/>
          <w:szCs w:val="24"/>
          <w:lang w:eastAsia="en-AU"/>
        </w:rPr>
        <w:t xml:space="preserve"> fyzický pokrok realizácie prác</w:t>
      </w:r>
      <w:r>
        <w:rPr>
          <w:sz w:val="24"/>
        </w:rPr>
        <w:t>;</w:t>
      </w:r>
    </w:p>
    <w:p w14:paraId="28E641DE" w14:textId="77777777" w:rsidR="008E2864" w:rsidRDefault="008E2864" w:rsidP="00C57592">
      <w:pPr>
        <w:pStyle w:val="Zoznamsodrkami"/>
        <w:numPr>
          <w:ilvl w:val="0"/>
          <w:numId w:val="57"/>
        </w:numPr>
        <w:tabs>
          <w:tab w:val="left" w:pos="567"/>
        </w:tabs>
        <w:spacing w:before="60" w:after="60" w:line="276" w:lineRule="auto"/>
        <w:ind w:left="568" w:hanging="284"/>
        <w:rPr>
          <w:sz w:val="24"/>
        </w:rPr>
      </w:pPr>
      <w:r w:rsidRPr="00A67EC7">
        <w:rPr>
          <w:sz w:val="24"/>
        </w:rPr>
        <w:t>v prípade oprávnenosti búr</w:t>
      </w:r>
      <w:r>
        <w:rPr>
          <w:sz w:val="24"/>
        </w:rPr>
        <w:t xml:space="preserve">acích prác aj búracie povolenie; </w:t>
      </w:r>
    </w:p>
    <w:p w14:paraId="28E641DF" w14:textId="77777777" w:rsidR="008E2864" w:rsidRPr="003344F3" w:rsidRDefault="008E2864" w:rsidP="00C57592">
      <w:pPr>
        <w:pStyle w:val="Zoznamsodrkami"/>
        <w:numPr>
          <w:ilvl w:val="0"/>
          <w:numId w:val="57"/>
        </w:numPr>
        <w:tabs>
          <w:tab w:val="left" w:pos="426"/>
        </w:tabs>
        <w:spacing w:before="60" w:after="60" w:line="276" w:lineRule="auto"/>
        <w:ind w:left="568" w:hanging="284"/>
        <w:rPr>
          <w:sz w:val="24"/>
          <w:szCs w:val="24"/>
        </w:rPr>
      </w:pPr>
      <w:r>
        <w:rPr>
          <w:sz w:val="24"/>
        </w:rPr>
        <w:t xml:space="preserve"> </w:t>
      </w:r>
      <w:r w:rsidRPr="003344F3">
        <w:rPr>
          <w:sz w:val="24"/>
        </w:rPr>
        <w:t>a iné.</w:t>
      </w:r>
    </w:p>
    <w:p w14:paraId="28E641E0" w14:textId="77777777" w:rsidR="00A01DF2" w:rsidRPr="006C57FC" w:rsidRDefault="006C7746" w:rsidP="006C57FC">
      <w:pPr>
        <w:spacing w:before="240" w:after="120" w:line="240" w:lineRule="auto"/>
        <w:jc w:val="both"/>
        <w:rPr>
          <w:rFonts w:ascii="Times New Roman" w:hAnsi="Times New Roman"/>
          <w:b/>
          <w:sz w:val="24"/>
          <w:szCs w:val="24"/>
        </w:rPr>
      </w:pPr>
      <w:r w:rsidRPr="006C57FC">
        <w:rPr>
          <w:rFonts w:ascii="Times New Roman" w:hAnsi="Times New Roman"/>
          <w:b/>
          <w:sz w:val="24"/>
          <w:szCs w:val="24"/>
        </w:rPr>
        <w:t>Prípravná a projektová dokumentácia</w:t>
      </w:r>
    </w:p>
    <w:p w14:paraId="28E641E1" w14:textId="7D4169B0" w:rsidR="00A01DF2" w:rsidRPr="0020176F" w:rsidRDefault="006C7746" w:rsidP="00281040">
      <w:pPr>
        <w:pStyle w:val="Zkladntext"/>
        <w:spacing w:before="60" w:after="60"/>
        <w:jc w:val="both"/>
        <w:rPr>
          <w:rFonts w:ascii="Times New Roman" w:hAnsi="Times New Roman"/>
          <w:sz w:val="24"/>
          <w:szCs w:val="24"/>
        </w:rPr>
      </w:pPr>
      <w:r w:rsidRPr="0020176F">
        <w:rPr>
          <w:rFonts w:ascii="Times New Roman" w:hAnsi="Times New Roman"/>
          <w:sz w:val="24"/>
          <w:szCs w:val="24"/>
        </w:rPr>
        <w:lastRenderedPageBreak/>
        <w:t xml:space="preserve">Výdavky na prípravnú a projektovú dokumentáciu (napr. </w:t>
      </w:r>
      <w:r w:rsidR="00A01DF2" w:rsidRPr="0020176F">
        <w:rPr>
          <w:rFonts w:ascii="Times New Roman" w:hAnsi="Times New Roman"/>
          <w:sz w:val="24"/>
          <w:szCs w:val="24"/>
        </w:rPr>
        <w:t>pre územné rozhodnutie, pre </w:t>
      </w:r>
      <w:r w:rsidRPr="0020176F">
        <w:rPr>
          <w:rFonts w:ascii="Times New Roman" w:hAnsi="Times New Roman"/>
          <w:sz w:val="24"/>
          <w:szCs w:val="24"/>
        </w:rPr>
        <w:t>stavebné povolenie, pre realizáciu stavby, geodetické a prieskumné práce potrebné na spracovanie stavebného projektu</w:t>
      </w:r>
      <w:r w:rsidR="00231040" w:rsidRPr="0020176F">
        <w:rPr>
          <w:rFonts w:ascii="Times New Roman" w:hAnsi="Times New Roman"/>
          <w:sz w:val="24"/>
          <w:szCs w:val="24"/>
        </w:rPr>
        <w:t>, dokumentácia skutočného vyhotovenia, porealizačné geodetické zameranie, vytýčenie stavby, zameranie skutočného stavu stavby a pod.</w:t>
      </w:r>
      <w:r w:rsidRPr="0020176F">
        <w:rPr>
          <w:rFonts w:ascii="Times New Roman" w:hAnsi="Times New Roman"/>
          <w:sz w:val="24"/>
          <w:szCs w:val="24"/>
        </w:rPr>
        <w:t xml:space="preserve">) </w:t>
      </w:r>
      <w:r w:rsidRPr="0020176F">
        <w:rPr>
          <w:rFonts w:ascii="Times New Roman" w:hAnsi="Times New Roman"/>
          <w:b/>
          <w:sz w:val="24"/>
          <w:szCs w:val="24"/>
        </w:rPr>
        <w:t>sú</w:t>
      </w:r>
      <w:r w:rsidR="00B300F9" w:rsidRPr="0020176F">
        <w:rPr>
          <w:rFonts w:ascii="Times New Roman" w:hAnsi="Times New Roman"/>
          <w:b/>
          <w:sz w:val="24"/>
          <w:szCs w:val="24"/>
        </w:rPr>
        <w:t> </w:t>
      </w:r>
      <w:r w:rsidRPr="0020176F">
        <w:rPr>
          <w:rFonts w:ascii="Times New Roman" w:hAnsi="Times New Roman"/>
          <w:b/>
          <w:sz w:val="24"/>
          <w:szCs w:val="24"/>
        </w:rPr>
        <w:t>oprávnenými výdavkami v</w:t>
      </w:r>
      <w:r w:rsidR="00965D36">
        <w:rPr>
          <w:rFonts w:ascii="Times New Roman" w:hAnsi="Times New Roman"/>
          <w:b/>
          <w:sz w:val="24"/>
          <w:szCs w:val="24"/>
        </w:rPr>
        <w:t> </w:t>
      </w:r>
      <w:r w:rsidRPr="0020176F">
        <w:rPr>
          <w:rFonts w:ascii="Times New Roman" w:hAnsi="Times New Roman"/>
          <w:b/>
          <w:sz w:val="24"/>
          <w:szCs w:val="24"/>
        </w:rPr>
        <w:t>prípade</w:t>
      </w:r>
      <w:r w:rsidRPr="0020176F">
        <w:rPr>
          <w:rFonts w:ascii="Times New Roman" w:hAnsi="Times New Roman"/>
          <w:sz w:val="24"/>
          <w:szCs w:val="24"/>
        </w:rPr>
        <w:t>, že prípravná a projektová dokumentácia sú</w:t>
      </w:r>
      <w:r w:rsidR="00B300F9" w:rsidRPr="0020176F">
        <w:rPr>
          <w:rFonts w:ascii="Times New Roman" w:hAnsi="Times New Roman"/>
          <w:sz w:val="24"/>
          <w:szCs w:val="24"/>
        </w:rPr>
        <w:t> </w:t>
      </w:r>
      <w:r w:rsidRPr="0020176F">
        <w:rPr>
          <w:rFonts w:ascii="Times New Roman" w:hAnsi="Times New Roman"/>
          <w:sz w:val="24"/>
          <w:szCs w:val="24"/>
        </w:rPr>
        <w:t>nevyhnuté pre splnenie cieľov projektu a sú splnené nasledovné podmienky:</w:t>
      </w:r>
    </w:p>
    <w:p w14:paraId="28E641E2" w14:textId="77777777" w:rsidR="006C7746" w:rsidRPr="0020176F" w:rsidRDefault="006C7746" w:rsidP="00775E81">
      <w:pPr>
        <w:pStyle w:val="Zoznamsodrkami"/>
        <w:numPr>
          <w:ilvl w:val="0"/>
          <w:numId w:val="11"/>
        </w:numPr>
        <w:spacing w:before="60" w:after="60" w:line="276" w:lineRule="auto"/>
        <w:ind w:left="568" w:hanging="284"/>
        <w:rPr>
          <w:sz w:val="24"/>
          <w:szCs w:val="24"/>
        </w:rPr>
      </w:pPr>
      <w:r w:rsidRPr="0020176F">
        <w:rPr>
          <w:sz w:val="24"/>
          <w:szCs w:val="24"/>
        </w:rPr>
        <w:t xml:space="preserve">verejné obstarávanie na výber poskytovateľa služby na vypracovanie prípravnej/projektovej dokumentácie </w:t>
      </w:r>
      <w:r w:rsidRPr="0020176F">
        <w:rPr>
          <w:b/>
          <w:sz w:val="24"/>
          <w:szCs w:val="24"/>
        </w:rPr>
        <w:t>bolo ukončené</w:t>
      </w:r>
      <w:r w:rsidRPr="0020176F">
        <w:rPr>
          <w:sz w:val="24"/>
          <w:szCs w:val="24"/>
        </w:rPr>
        <w:t xml:space="preserve"> pred predložením ŽoNFP poskytovateľovi;</w:t>
      </w:r>
    </w:p>
    <w:p w14:paraId="28E641E3" w14:textId="77777777" w:rsidR="006C7746" w:rsidRPr="00281040" w:rsidRDefault="006C7746" w:rsidP="00775E81">
      <w:pPr>
        <w:pStyle w:val="Zoznamsodrkami"/>
        <w:numPr>
          <w:ilvl w:val="0"/>
          <w:numId w:val="11"/>
        </w:numPr>
        <w:spacing w:before="60" w:after="60" w:line="276" w:lineRule="auto"/>
        <w:ind w:left="568" w:hanging="284"/>
        <w:rPr>
          <w:i/>
          <w:sz w:val="24"/>
          <w:szCs w:val="24"/>
        </w:rPr>
      </w:pPr>
      <w:r w:rsidRPr="00BC7300">
        <w:rPr>
          <w:i/>
          <w:sz w:val="24"/>
          <w:szCs w:val="24"/>
        </w:rPr>
        <w:t>verejné obstarávanie na výber poskytovateľa služby na vypracovanie</w:t>
      </w:r>
      <w:r w:rsidRPr="0020176F">
        <w:rPr>
          <w:sz w:val="24"/>
          <w:szCs w:val="24"/>
        </w:rPr>
        <w:t xml:space="preserve"> prípravnej</w:t>
      </w:r>
      <w:r w:rsidR="00A01DF2" w:rsidRPr="0020176F">
        <w:rPr>
          <w:sz w:val="24"/>
          <w:szCs w:val="24"/>
        </w:rPr>
        <w:t>/</w:t>
      </w:r>
      <w:r w:rsidRPr="0020176F">
        <w:rPr>
          <w:sz w:val="24"/>
          <w:szCs w:val="24"/>
        </w:rPr>
        <w:t xml:space="preserve">projektovej dokumentácie </w:t>
      </w:r>
      <w:r w:rsidRPr="0020176F">
        <w:rPr>
          <w:b/>
          <w:sz w:val="24"/>
          <w:szCs w:val="24"/>
        </w:rPr>
        <w:t>bolo vykonané v súlade so zákonom o VO</w:t>
      </w:r>
      <w:r w:rsidRPr="0020176F">
        <w:rPr>
          <w:sz w:val="24"/>
          <w:szCs w:val="24"/>
        </w:rPr>
        <w:t xml:space="preserve">, podmienkami špecifikovanými v kapitole 2.2, časť Verejné obstarávanie tejto </w:t>
      </w:r>
      <w:r w:rsidR="00054F72" w:rsidRPr="0020176F">
        <w:rPr>
          <w:sz w:val="24"/>
          <w:szCs w:val="24"/>
        </w:rPr>
        <w:t>p</w:t>
      </w:r>
      <w:r w:rsidRPr="0020176F">
        <w:rPr>
          <w:sz w:val="24"/>
          <w:szCs w:val="24"/>
        </w:rPr>
        <w:t xml:space="preserve">ríručky, </w:t>
      </w:r>
      <w:r w:rsidRPr="00281040">
        <w:rPr>
          <w:sz w:val="24"/>
          <w:szCs w:val="24"/>
        </w:rPr>
        <w:t xml:space="preserve">a v súlade s pokynmi k príprave VO definovanými v </w:t>
      </w:r>
      <w:r w:rsidRPr="00281040">
        <w:rPr>
          <w:b/>
          <w:i/>
          <w:sz w:val="24"/>
          <w:szCs w:val="24"/>
        </w:rPr>
        <w:t xml:space="preserve">Príručke </w:t>
      </w:r>
      <w:r w:rsidR="00BC7300" w:rsidRPr="00281040">
        <w:rPr>
          <w:b/>
          <w:i/>
          <w:sz w:val="24"/>
          <w:szCs w:val="24"/>
        </w:rPr>
        <w:t xml:space="preserve">pre </w:t>
      </w:r>
      <w:r w:rsidRPr="00281040">
        <w:rPr>
          <w:b/>
          <w:i/>
          <w:sz w:val="24"/>
          <w:szCs w:val="24"/>
        </w:rPr>
        <w:t>verejné</w:t>
      </w:r>
      <w:r w:rsidR="00BC7300" w:rsidRPr="00281040">
        <w:rPr>
          <w:b/>
          <w:i/>
          <w:sz w:val="24"/>
          <w:szCs w:val="24"/>
        </w:rPr>
        <w:t xml:space="preserve"> obstarávanie</w:t>
      </w:r>
      <w:r w:rsidRPr="00281040">
        <w:rPr>
          <w:i/>
          <w:sz w:val="24"/>
          <w:szCs w:val="24"/>
        </w:rPr>
        <w:t>.</w:t>
      </w:r>
    </w:p>
    <w:p w14:paraId="28E641E4" w14:textId="77777777" w:rsidR="00585CA7" w:rsidRDefault="002B0AAE" w:rsidP="00A87902">
      <w:pPr>
        <w:pStyle w:val="Zoznamsodrkami"/>
        <w:spacing w:before="120" w:after="60" w:line="276" w:lineRule="auto"/>
        <w:rPr>
          <w:b/>
          <w:i/>
          <w:sz w:val="24"/>
          <w:szCs w:val="24"/>
          <w:u w:val="single"/>
          <w:lang w:eastAsia="sk-SK"/>
        </w:rPr>
      </w:pPr>
      <w:r w:rsidRPr="00281040">
        <w:rPr>
          <w:b/>
          <w:i/>
          <w:sz w:val="24"/>
          <w:szCs w:val="24"/>
          <w:u w:val="single"/>
          <w:lang w:eastAsia="sk-SK"/>
        </w:rPr>
        <w:t>P</w:t>
      </w:r>
      <w:r w:rsidR="00185C9A" w:rsidRPr="00281040">
        <w:rPr>
          <w:b/>
          <w:i/>
          <w:sz w:val="24"/>
          <w:szCs w:val="24"/>
          <w:u w:val="single"/>
          <w:lang w:eastAsia="sk-SK"/>
        </w:rPr>
        <w:t>reukazovanie</w:t>
      </w:r>
      <w:r w:rsidR="001F3BEA" w:rsidRPr="00281040">
        <w:rPr>
          <w:b/>
          <w:i/>
          <w:sz w:val="24"/>
          <w:szCs w:val="24"/>
          <w:u w:val="single"/>
          <w:lang w:eastAsia="sk-SK"/>
        </w:rPr>
        <w:t>:</w:t>
      </w:r>
    </w:p>
    <w:p w14:paraId="28E641E5" w14:textId="77777777" w:rsidR="00585CA7" w:rsidRPr="00224D62" w:rsidRDefault="006030E2" w:rsidP="00C57592">
      <w:pPr>
        <w:pStyle w:val="Odsekzoznamu"/>
        <w:numPr>
          <w:ilvl w:val="0"/>
          <w:numId w:val="71"/>
        </w:numPr>
        <w:spacing w:before="60" w:after="60"/>
        <w:ind w:left="568" w:hanging="284"/>
        <w:jc w:val="both"/>
        <w:rPr>
          <w:rFonts w:ascii="Times New Roman" w:hAnsi="Times New Roman"/>
          <w:sz w:val="24"/>
          <w:szCs w:val="24"/>
        </w:rPr>
      </w:pPr>
      <w:r w:rsidRPr="006030E2">
        <w:rPr>
          <w:rFonts w:ascii="Times New Roman" w:hAnsi="Times New Roman"/>
          <w:sz w:val="24"/>
          <w:szCs w:val="24"/>
          <w:lang w:eastAsia="en-AU"/>
        </w:rPr>
        <w:t>písomná zmluva</w:t>
      </w:r>
      <w:r w:rsidRPr="006030E2">
        <w:rPr>
          <w:rFonts w:ascii="Times New Roman" w:hAnsi="Times New Roman"/>
          <w:sz w:val="24"/>
          <w:szCs w:val="24"/>
          <w:vertAlign w:val="superscript"/>
        </w:rPr>
        <w:footnoteReference w:id="35"/>
      </w:r>
      <w:r w:rsidRPr="006030E2">
        <w:rPr>
          <w:rFonts w:ascii="Times New Roman" w:hAnsi="Times New Roman"/>
          <w:sz w:val="24"/>
          <w:szCs w:val="24"/>
          <w:lang w:eastAsia="en-AU"/>
        </w:rPr>
        <w:t>,</w:t>
      </w:r>
      <w:r w:rsidR="00585CA7" w:rsidRPr="00224D62">
        <w:rPr>
          <w:rFonts w:ascii="Times New Roman" w:hAnsi="Times New Roman"/>
          <w:sz w:val="24"/>
          <w:szCs w:val="24"/>
        </w:rPr>
        <w:t xml:space="preserve"> ak hodnota v</w:t>
      </w:r>
      <w:r w:rsidR="00585CA7">
        <w:rPr>
          <w:rFonts w:ascii="Times New Roman" w:hAnsi="Times New Roman"/>
          <w:sz w:val="24"/>
          <w:szCs w:val="24"/>
        </w:rPr>
        <w:t>ýdavku prekročí hodnotu 5 000</w:t>
      </w:r>
      <w:r w:rsidR="00585CA7" w:rsidRPr="00224D62">
        <w:rPr>
          <w:rFonts w:ascii="Times New Roman" w:hAnsi="Times New Roman"/>
          <w:sz w:val="24"/>
          <w:szCs w:val="24"/>
        </w:rPr>
        <w:t xml:space="preserve"> EUR (zmluva musí byť v</w:t>
      </w:r>
      <w:r w:rsidR="00585CA7">
        <w:rPr>
          <w:rFonts w:ascii="Times New Roman" w:hAnsi="Times New Roman"/>
          <w:sz w:val="24"/>
          <w:szCs w:val="24"/>
        </w:rPr>
        <w:t> </w:t>
      </w:r>
      <w:r w:rsidR="00585CA7" w:rsidRPr="00224D62">
        <w:rPr>
          <w:rFonts w:ascii="Times New Roman" w:hAnsi="Times New Roman"/>
          <w:sz w:val="24"/>
          <w:szCs w:val="24"/>
        </w:rPr>
        <w:t>súlade s platným všeobecne záväzným právnym predpisom) vrátane dodatkov k</w:t>
      </w:r>
      <w:r w:rsidR="00585CA7">
        <w:rPr>
          <w:rFonts w:ascii="Times New Roman" w:hAnsi="Times New Roman"/>
          <w:sz w:val="24"/>
          <w:szCs w:val="24"/>
        </w:rPr>
        <w:t> </w:t>
      </w:r>
      <w:r w:rsidR="00585CA7" w:rsidRPr="00224D62">
        <w:rPr>
          <w:rFonts w:ascii="Times New Roman" w:hAnsi="Times New Roman"/>
          <w:sz w:val="24"/>
          <w:szCs w:val="24"/>
        </w:rPr>
        <w:t>uzavretej písomnej zmluve;</w:t>
      </w:r>
    </w:p>
    <w:p w14:paraId="28E641E6" w14:textId="77777777" w:rsidR="00585CA7" w:rsidRPr="00585CA7" w:rsidRDefault="00585CA7" w:rsidP="00C57592">
      <w:pPr>
        <w:pStyle w:val="Odsekzoznamu"/>
        <w:numPr>
          <w:ilvl w:val="0"/>
          <w:numId w:val="71"/>
        </w:numPr>
        <w:spacing w:before="60" w:after="60"/>
        <w:ind w:left="568" w:hanging="284"/>
        <w:contextualSpacing w:val="0"/>
        <w:jc w:val="both"/>
        <w:rPr>
          <w:rFonts w:ascii="Times New Roman" w:hAnsi="Times New Roman"/>
          <w:sz w:val="24"/>
          <w:szCs w:val="24"/>
        </w:rPr>
      </w:pPr>
      <w:r>
        <w:rPr>
          <w:rFonts w:ascii="Times New Roman" w:hAnsi="Times New Roman"/>
          <w:sz w:val="24"/>
          <w:szCs w:val="24"/>
        </w:rPr>
        <w:t>objednávka (ak relevantné)</w:t>
      </w:r>
      <w:r>
        <w:rPr>
          <w:rFonts w:ascii="Times New Roman" w:hAnsi="Times New Roman"/>
          <w:sz w:val="24"/>
          <w:szCs w:val="24"/>
          <w:lang w:val="en-US"/>
        </w:rPr>
        <w:t>;</w:t>
      </w:r>
    </w:p>
    <w:p w14:paraId="28E641E7" w14:textId="77777777" w:rsidR="00585CA7" w:rsidRPr="00585CA7" w:rsidRDefault="00585CA7" w:rsidP="00C57592">
      <w:pPr>
        <w:pStyle w:val="Odsekzoznamu"/>
        <w:numPr>
          <w:ilvl w:val="0"/>
          <w:numId w:val="71"/>
        </w:numPr>
        <w:spacing w:before="60" w:after="60"/>
        <w:ind w:left="568" w:hanging="284"/>
        <w:jc w:val="both"/>
        <w:rPr>
          <w:rFonts w:ascii="Times New Roman" w:hAnsi="Times New Roman"/>
          <w:sz w:val="24"/>
          <w:szCs w:val="24"/>
        </w:rPr>
      </w:pPr>
      <w:r w:rsidRPr="009165EA">
        <w:rPr>
          <w:rFonts w:ascii="Times New Roman" w:hAnsi="Times New Roman"/>
          <w:sz w:val="24"/>
          <w:szCs w:val="24"/>
        </w:rPr>
        <w:t xml:space="preserve">výpis o zverejnení zmluvy povinnej osoby v zmysle zákona 211/2000 Z. z. </w:t>
      </w:r>
      <w:r>
        <w:rPr>
          <w:rFonts w:ascii="Times New Roman" w:hAnsi="Times New Roman"/>
          <w:sz w:val="24"/>
          <w:szCs w:val="24"/>
        </w:rPr>
        <w:t>v z. n. pr.;</w:t>
      </w:r>
    </w:p>
    <w:p w14:paraId="28E641E8" w14:textId="77777777" w:rsidR="004F602F" w:rsidRPr="004F602F" w:rsidRDefault="004F602F" w:rsidP="00C57592">
      <w:pPr>
        <w:pStyle w:val="Zoznamsodrkami"/>
        <w:numPr>
          <w:ilvl w:val="0"/>
          <w:numId w:val="71"/>
        </w:numPr>
        <w:spacing w:before="60" w:after="60" w:line="276" w:lineRule="auto"/>
        <w:ind w:left="568" w:hanging="284"/>
        <w:rPr>
          <w:sz w:val="24"/>
          <w:szCs w:val="24"/>
          <w:lang w:eastAsia="en-AU"/>
        </w:rPr>
      </w:pPr>
      <w:r w:rsidRPr="004F602F">
        <w:rPr>
          <w:sz w:val="24"/>
          <w:szCs w:val="24"/>
          <w:lang w:eastAsia="en-AU"/>
        </w:rPr>
        <w:t>faktúra alebo rovnocenný účtovný doklad;</w:t>
      </w:r>
    </w:p>
    <w:p w14:paraId="28E641E9" w14:textId="77777777" w:rsidR="004F602F" w:rsidRPr="004F602F" w:rsidRDefault="004F602F" w:rsidP="00C57592">
      <w:pPr>
        <w:pStyle w:val="Zoznamsodrkami"/>
        <w:numPr>
          <w:ilvl w:val="0"/>
          <w:numId w:val="71"/>
        </w:numPr>
        <w:spacing w:before="60" w:after="60" w:line="276" w:lineRule="auto"/>
        <w:ind w:left="568" w:hanging="284"/>
        <w:rPr>
          <w:sz w:val="24"/>
          <w:szCs w:val="24"/>
          <w:lang w:eastAsia="en-AU"/>
        </w:rPr>
      </w:pPr>
      <w:r w:rsidRPr="004F602F">
        <w:rPr>
          <w:sz w:val="24"/>
          <w:szCs w:val="24"/>
          <w:lang w:eastAsia="en-AU"/>
        </w:rPr>
        <w:t>preberací protokol/ odovzdávací protokol;</w:t>
      </w:r>
    </w:p>
    <w:p w14:paraId="28E641EA" w14:textId="77777777" w:rsidR="004F602F" w:rsidRDefault="004F602F" w:rsidP="00C57592">
      <w:pPr>
        <w:pStyle w:val="Zoznamsodrkami"/>
        <w:numPr>
          <w:ilvl w:val="0"/>
          <w:numId w:val="71"/>
        </w:numPr>
        <w:spacing w:before="60" w:after="60" w:line="276" w:lineRule="auto"/>
        <w:ind w:left="568" w:hanging="284"/>
        <w:rPr>
          <w:sz w:val="24"/>
          <w:szCs w:val="24"/>
          <w:lang w:eastAsia="en-AU"/>
        </w:rPr>
      </w:pPr>
      <w:r w:rsidRPr="004F602F">
        <w:rPr>
          <w:sz w:val="24"/>
          <w:szCs w:val="24"/>
          <w:lang w:eastAsia="en-AU"/>
        </w:rPr>
        <w:t>doklad o úhrade.</w:t>
      </w:r>
    </w:p>
    <w:p w14:paraId="7E576305" w14:textId="77777777" w:rsidR="00E90C54" w:rsidRPr="003344F3" w:rsidRDefault="00E90C54" w:rsidP="00D72FA8">
      <w:pPr>
        <w:pStyle w:val="Zoznamsodrkami"/>
        <w:numPr>
          <w:ilvl w:val="0"/>
          <w:numId w:val="71"/>
        </w:numPr>
        <w:tabs>
          <w:tab w:val="left" w:pos="284"/>
        </w:tabs>
        <w:spacing w:before="60" w:after="60" w:line="276" w:lineRule="auto"/>
        <w:ind w:left="567" w:hanging="283"/>
        <w:rPr>
          <w:sz w:val="24"/>
          <w:szCs w:val="24"/>
        </w:rPr>
      </w:pPr>
      <w:r w:rsidRPr="003344F3">
        <w:rPr>
          <w:sz w:val="24"/>
        </w:rPr>
        <w:t>a iné.</w:t>
      </w:r>
    </w:p>
    <w:p w14:paraId="28E641EB" w14:textId="77777777" w:rsidR="009E2DC7" w:rsidRPr="00A01DF2" w:rsidRDefault="00A01DF2" w:rsidP="006C57FC">
      <w:pPr>
        <w:spacing w:before="240" w:after="120" w:line="240" w:lineRule="auto"/>
        <w:jc w:val="both"/>
        <w:rPr>
          <w:rFonts w:ascii="Times New Roman" w:hAnsi="Times New Roman"/>
          <w:b/>
          <w:sz w:val="24"/>
          <w:szCs w:val="24"/>
        </w:rPr>
      </w:pPr>
      <w:r w:rsidRPr="00A01DF2">
        <w:rPr>
          <w:rFonts w:ascii="Times New Roman" w:hAnsi="Times New Roman"/>
          <w:b/>
          <w:sz w:val="24"/>
          <w:szCs w:val="24"/>
        </w:rPr>
        <w:t>Stavebný dozor</w:t>
      </w:r>
    </w:p>
    <w:p w14:paraId="28E641EC" w14:textId="77777777" w:rsidR="009E2DC7" w:rsidRPr="00956803" w:rsidRDefault="009E2DC7" w:rsidP="00775E81">
      <w:pPr>
        <w:pStyle w:val="Zkladntext"/>
        <w:spacing w:before="60" w:after="60"/>
        <w:jc w:val="both"/>
        <w:rPr>
          <w:rFonts w:ascii="Times New Roman" w:hAnsi="Times New Roman"/>
          <w:sz w:val="24"/>
          <w:szCs w:val="24"/>
        </w:rPr>
      </w:pPr>
      <w:r w:rsidRPr="00956803">
        <w:rPr>
          <w:rFonts w:ascii="Times New Roman" w:hAnsi="Times New Roman"/>
          <w:sz w:val="24"/>
          <w:szCs w:val="24"/>
        </w:rPr>
        <w:t>Výdavky na stavebný dozor sú oprávnenými výdavkami v prípade, že stavebný dozor je</w:t>
      </w:r>
      <w:r w:rsidR="00674D87">
        <w:rPr>
          <w:rFonts w:ascii="Times New Roman" w:hAnsi="Times New Roman"/>
          <w:sz w:val="24"/>
          <w:szCs w:val="24"/>
        </w:rPr>
        <w:t> </w:t>
      </w:r>
      <w:r w:rsidRPr="00956803">
        <w:rPr>
          <w:rFonts w:ascii="Times New Roman" w:hAnsi="Times New Roman"/>
          <w:sz w:val="24"/>
          <w:szCs w:val="24"/>
        </w:rPr>
        <w:t>nevyhnutý pre splnenie cieľov projektu a sú splnené nasledovné podmienky:</w:t>
      </w:r>
    </w:p>
    <w:p w14:paraId="28E641ED" w14:textId="29324804" w:rsidR="009E2DC7" w:rsidRPr="00956803" w:rsidRDefault="009E2DC7" w:rsidP="00775E81">
      <w:pPr>
        <w:pStyle w:val="Zoznamsodrkami"/>
        <w:numPr>
          <w:ilvl w:val="0"/>
          <w:numId w:val="12"/>
        </w:numPr>
        <w:spacing w:before="60" w:after="60" w:line="276" w:lineRule="auto"/>
        <w:ind w:left="568" w:hanging="284"/>
        <w:rPr>
          <w:sz w:val="24"/>
          <w:szCs w:val="24"/>
        </w:rPr>
      </w:pPr>
      <w:r w:rsidRPr="00956803">
        <w:rPr>
          <w:sz w:val="24"/>
          <w:szCs w:val="24"/>
        </w:rPr>
        <w:t xml:space="preserve">oprávnené výdavky na stavebný dozor nepresiahnu sumu </w:t>
      </w:r>
      <w:r w:rsidRPr="00674D87">
        <w:rPr>
          <w:sz w:val="24"/>
          <w:szCs w:val="24"/>
        </w:rPr>
        <w:t>0,</w:t>
      </w:r>
      <w:r w:rsidR="00A65456">
        <w:rPr>
          <w:sz w:val="24"/>
          <w:szCs w:val="24"/>
        </w:rPr>
        <w:t>70</w:t>
      </w:r>
      <w:r w:rsidR="00CC0956">
        <w:rPr>
          <w:sz w:val="24"/>
          <w:szCs w:val="24"/>
        </w:rPr>
        <w:t xml:space="preserve"> </w:t>
      </w:r>
      <w:r w:rsidR="00A65456">
        <w:rPr>
          <w:sz w:val="24"/>
          <w:szCs w:val="24"/>
        </w:rPr>
        <w:t xml:space="preserve">– 1,50 </w:t>
      </w:r>
      <w:r w:rsidRPr="00674D87">
        <w:rPr>
          <w:sz w:val="24"/>
          <w:szCs w:val="24"/>
        </w:rPr>
        <w:t>%</w:t>
      </w:r>
      <w:r w:rsidRPr="00956803">
        <w:rPr>
          <w:color w:val="FF0000"/>
          <w:sz w:val="24"/>
          <w:szCs w:val="24"/>
        </w:rPr>
        <w:t xml:space="preserve"> </w:t>
      </w:r>
      <w:r w:rsidRPr="00956803">
        <w:rPr>
          <w:sz w:val="24"/>
          <w:szCs w:val="24"/>
        </w:rPr>
        <w:t>celkových oprávnených výdavkov na stavebné práce, pričom výdavky na stavebný dozor sú</w:t>
      </w:r>
      <w:r w:rsidR="00A9253A" w:rsidRPr="00956803">
        <w:rPr>
          <w:sz w:val="24"/>
          <w:szCs w:val="24"/>
        </w:rPr>
        <w:t> </w:t>
      </w:r>
      <w:r w:rsidRPr="00956803">
        <w:rPr>
          <w:sz w:val="24"/>
          <w:szCs w:val="24"/>
        </w:rPr>
        <w:t>potrebné na uspokojivú realizáciu projektu a sú s ním priamo spojené;</w:t>
      </w:r>
    </w:p>
    <w:p w14:paraId="28E641EE" w14:textId="77777777" w:rsidR="009E2DC7" w:rsidRPr="00E00DD3" w:rsidRDefault="009E2DC7" w:rsidP="00775E81">
      <w:pPr>
        <w:pStyle w:val="Zoznamsodrkami"/>
        <w:numPr>
          <w:ilvl w:val="0"/>
          <w:numId w:val="12"/>
        </w:numPr>
        <w:spacing w:before="60" w:after="60" w:line="276" w:lineRule="auto"/>
        <w:ind w:left="568" w:hanging="284"/>
        <w:rPr>
          <w:sz w:val="24"/>
          <w:szCs w:val="24"/>
        </w:rPr>
      </w:pPr>
      <w:r w:rsidRPr="00956803">
        <w:rPr>
          <w:sz w:val="24"/>
          <w:szCs w:val="24"/>
        </w:rPr>
        <w:t xml:space="preserve">verejné obstarávanie na výber poskytovateľa služby stavebného dozoru bude vykonané v súlade so zákonom o VO, podmienkami špecifikovanými v kapitole 2.2, časť Verejné obstarávanie tejto </w:t>
      </w:r>
      <w:r w:rsidR="00054F72" w:rsidRPr="00956803">
        <w:rPr>
          <w:sz w:val="24"/>
          <w:szCs w:val="24"/>
        </w:rPr>
        <w:t>príručky</w:t>
      </w:r>
      <w:r w:rsidRPr="00956803">
        <w:rPr>
          <w:sz w:val="24"/>
          <w:szCs w:val="24"/>
        </w:rPr>
        <w:t xml:space="preserve">, a v súlade s pokynmi k príprave VO definovanými </w:t>
      </w:r>
      <w:r w:rsidRPr="00CC0956">
        <w:rPr>
          <w:sz w:val="24"/>
          <w:szCs w:val="24"/>
        </w:rPr>
        <w:t>v</w:t>
      </w:r>
      <w:r w:rsidR="00493BA7" w:rsidRPr="00CC0956">
        <w:rPr>
          <w:sz w:val="24"/>
          <w:szCs w:val="24"/>
        </w:rPr>
        <w:t> </w:t>
      </w:r>
      <w:r w:rsidR="003B5D7B" w:rsidRPr="00CC0956">
        <w:rPr>
          <w:b/>
          <w:i/>
          <w:sz w:val="24"/>
          <w:szCs w:val="24"/>
        </w:rPr>
        <w:t>Príručke pre verejné obstarávanie</w:t>
      </w:r>
      <w:r w:rsidR="00307582" w:rsidRPr="00CC0956">
        <w:rPr>
          <w:b/>
          <w:sz w:val="24"/>
          <w:szCs w:val="24"/>
        </w:rPr>
        <w:t>.</w:t>
      </w:r>
    </w:p>
    <w:p w14:paraId="28E641EF" w14:textId="77777777" w:rsidR="007E20C8" w:rsidRDefault="007E20C8" w:rsidP="006C57FC">
      <w:pPr>
        <w:pStyle w:val="Zoznamsodrkami"/>
        <w:spacing w:before="120" w:after="60" w:line="276" w:lineRule="auto"/>
        <w:rPr>
          <w:b/>
          <w:i/>
          <w:sz w:val="24"/>
          <w:szCs w:val="24"/>
          <w:u w:val="single"/>
          <w:lang w:eastAsia="sk-SK"/>
        </w:rPr>
      </w:pPr>
      <w:r w:rsidRPr="00FA6648">
        <w:rPr>
          <w:b/>
          <w:i/>
          <w:sz w:val="24"/>
          <w:szCs w:val="24"/>
          <w:u w:val="single"/>
          <w:lang w:eastAsia="sk-SK"/>
        </w:rPr>
        <w:t>Preukazovanie</w:t>
      </w:r>
      <w:r w:rsidR="001F3BEA">
        <w:rPr>
          <w:b/>
          <w:i/>
          <w:sz w:val="24"/>
          <w:szCs w:val="24"/>
          <w:u w:val="single"/>
          <w:lang w:eastAsia="sk-SK"/>
        </w:rPr>
        <w:t>:</w:t>
      </w:r>
    </w:p>
    <w:p w14:paraId="28E641F0" w14:textId="77777777" w:rsidR="00585CA7" w:rsidRPr="00224D62" w:rsidRDefault="006030E2" w:rsidP="00C57592">
      <w:pPr>
        <w:pStyle w:val="Odsekzoznamu"/>
        <w:numPr>
          <w:ilvl w:val="0"/>
          <w:numId w:val="72"/>
        </w:numPr>
        <w:spacing w:before="60" w:after="60"/>
        <w:ind w:left="568" w:hanging="284"/>
        <w:jc w:val="both"/>
        <w:rPr>
          <w:rFonts w:ascii="Times New Roman" w:hAnsi="Times New Roman"/>
          <w:sz w:val="24"/>
          <w:szCs w:val="24"/>
        </w:rPr>
      </w:pPr>
      <w:r w:rsidRPr="006030E2">
        <w:rPr>
          <w:rFonts w:ascii="Times New Roman" w:hAnsi="Times New Roman"/>
          <w:sz w:val="24"/>
          <w:szCs w:val="24"/>
          <w:lang w:eastAsia="en-AU"/>
        </w:rPr>
        <w:t>písomná zmluva</w:t>
      </w:r>
      <w:r w:rsidRPr="006030E2">
        <w:rPr>
          <w:rFonts w:ascii="Times New Roman" w:hAnsi="Times New Roman"/>
          <w:sz w:val="24"/>
          <w:szCs w:val="24"/>
          <w:vertAlign w:val="superscript"/>
        </w:rPr>
        <w:footnoteReference w:id="36"/>
      </w:r>
      <w:r w:rsidRPr="006030E2">
        <w:rPr>
          <w:rFonts w:ascii="Times New Roman" w:hAnsi="Times New Roman"/>
          <w:sz w:val="24"/>
          <w:szCs w:val="24"/>
          <w:lang w:eastAsia="en-AU"/>
        </w:rPr>
        <w:t>,</w:t>
      </w:r>
      <w:r w:rsidR="00585CA7" w:rsidRPr="00224D62">
        <w:rPr>
          <w:rFonts w:ascii="Times New Roman" w:hAnsi="Times New Roman"/>
          <w:sz w:val="24"/>
          <w:szCs w:val="24"/>
        </w:rPr>
        <w:t xml:space="preserve"> ak hodnota v</w:t>
      </w:r>
      <w:r w:rsidR="00585CA7">
        <w:rPr>
          <w:rFonts w:ascii="Times New Roman" w:hAnsi="Times New Roman"/>
          <w:sz w:val="24"/>
          <w:szCs w:val="24"/>
        </w:rPr>
        <w:t>ýdavku prekročí hodnotu 5 000</w:t>
      </w:r>
      <w:r w:rsidR="00585CA7" w:rsidRPr="00224D62">
        <w:rPr>
          <w:rFonts w:ascii="Times New Roman" w:hAnsi="Times New Roman"/>
          <w:sz w:val="24"/>
          <w:szCs w:val="24"/>
        </w:rPr>
        <w:t xml:space="preserve"> EUR (zmluva musí byť v</w:t>
      </w:r>
      <w:r w:rsidR="00585CA7">
        <w:rPr>
          <w:rFonts w:ascii="Times New Roman" w:hAnsi="Times New Roman"/>
          <w:sz w:val="24"/>
          <w:szCs w:val="24"/>
        </w:rPr>
        <w:t> </w:t>
      </w:r>
      <w:r w:rsidR="00585CA7" w:rsidRPr="00224D62">
        <w:rPr>
          <w:rFonts w:ascii="Times New Roman" w:hAnsi="Times New Roman"/>
          <w:sz w:val="24"/>
          <w:szCs w:val="24"/>
        </w:rPr>
        <w:t>súlade s platným všeobecne záväzným právnym predpisom) vrátane dodatkov k</w:t>
      </w:r>
      <w:r w:rsidR="00585CA7">
        <w:rPr>
          <w:rFonts w:ascii="Times New Roman" w:hAnsi="Times New Roman"/>
          <w:sz w:val="24"/>
          <w:szCs w:val="24"/>
        </w:rPr>
        <w:t> </w:t>
      </w:r>
      <w:r w:rsidR="00585CA7" w:rsidRPr="00224D62">
        <w:rPr>
          <w:rFonts w:ascii="Times New Roman" w:hAnsi="Times New Roman"/>
          <w:sz w:val="24"/>
          <w:szCs w:val="24"/>
        </w:rPr>
        <w:t>uzavretej písomnej zmluve;</w:t>
      </w:r>
    </w:p>
    <w:p w14:paraId="28E641F1" w14:textId="77777777" w:rsidR="00585CA7" w:rsidRPr="00585CA7" w:rsidRDefault="00585CA7" w:rsidP="00C57592">
      <w:pPr>
        <w:pStyle w:val="Odsekzoznamu"/>
        <w:numPr>
          <w:ilvl w:val="0"/>
          <w:numId w:val="72"/>
        </w:numPr>
        <w:spacing w:before="60" w:after="60"/>
        <w:ind w:left="568" w:hanging="284"/>
        <w:contextualSpacing w:val="0"/>
        <w:jc w:val="both"/>
        <w:rPr>
          <w:rFonts w:ascii="Times New Roman" w:hAnsi="Times New Roman"/>
          <w:sz w:val="24"/>
          <w:szCs w:val="24"/>
        </w:rPr>
      </w:pPr>
      <w:r>
        <w:rPr>
          <w:rFonts w:ascii="Times New Roman" w:hAnsi="Times New Roman"/>
          <w:sz w:val="24"/>
          <w:szCs w:val="24"/>
        </w:rPr>
        <w:lastRenderedPageBreak/>
        <w:t>objednávka (ak relevantné)</w:t>
      </w:r>
      <w:r>
        <w:rPr>
          <w:rFonts w:ascii="Times New Roman" w:hAnsi="Times New Roman"/>
          <w:sz w:val="24"/>
          <w:szCs w:val="24"/>
          <w:lang w:val="en-US"/>
        </w:rPr>
        <w:t>;</w:t>
      </w:r>
    </w:p>
    <w:p w14:paraId="28E641F2" w14:textId="77777777" w:rsidR="00585CA7" w:rsidRPr="00585CA7" w:rsidRDefault="00585CA7" w:rsidP="00C57592">
      <w:pPr>
        <w:pStyle w:val="Odsekzoznamu"/>
        <w:numPr>
          <w:ilvl w:val="0"/>
          <w:numId w:val="72"/>
        </w:numPr>
        <w:spacing w:before="60" w:after="60"/>
        <w:ind w:left="568" w:hanging="284"/>
        <w:jc w:val="both"/>
        <w:rPr>
          <w:rFonts w:ascii="Times New Roman" w:hAnsi="Times New Roman"/>
          <w:sz w:val="24"/>
          <w:szCs w:val="24"/>
        </w:rPr>
      </w:pPr>
      <w:r w:rsidRPr="009165EA">
        <w:rPr>
          <w:rFonts w:ascii="Times New Roman" w:hAnsi="Times New Roman"/>
          <w:sz w:val="24"/>
          <w:szCs w:val="24"/>
        </w:rPr>
        <w:t xml:space="preserve">výpis o zverejnení zmluvy povinnej osoby v zmysle zákona 211/2000 Z. z. </w:t>
      </w:r>
      <w:r>
        <w:rPr>
          <w:rFonts w:ascii="Times New Roman" w:hAnsi="Times New Roman"/>
          <w:sz w:val="24"/>
          <w:szCs w:val="24"/>
        </w:rPr>
        <w:t>v z. n. pr.;</w:t>
      </w:r>
    </w:p>
    <w:p w14:paraId="28E641F3" w14:textId="77777777" w:rsidR="007E20C8" w:rsidRPr="004F602F" w:rsidRDefault="007E20C8" w:rsidP="00C57592">
      <w:pPr>
        <w:pStyle w:val="Zoznamsodrkami"/>
        <w:numPr>
          <w:ilvl w:val="0"/>
          <w:numId w:val="72"/>
        </w:numPr>
        <w:spacing w:before="60" w:after="60" w:line="276" w:lineRule="auto"/>
        <w:ind w:left="568" w:hanging="284"/>
        <w:rPr>
          <w:sz w:val="24"/>
          <w:szCs w:val="24"/>
          <w:lang w:eastAsia="en-AU"/>
        </w:rPr>
      </w:pPr>
      <w:r w:rsidRPr="004F602F">
        <w:rPr>
          <w:sz w:val="24"/>
          <w:szCs w:val="24"/>
          <w:lang w:eastAsia="en-AU"/>
        </w:rPr>
        <w:t>faktúra alebo rovnocenný účtovný doklad;</w:t>
      </w:r>
    </w:p>
    <w:p w14:paraId="28E641F4" w14:textId="77777777" w:rsidR="007E20C8" w:rsidRPr="004F602F" w:rsidRDefault="00676187" w:rsidP="00C57592">
      <w:pPr>
        <w:pStyle w:val="Zoznamsodrkami"/>
        <w:numPr>
          <w:ilvl w:val="0"/>
          <w:numId w:val="72"/>
        </w:numPr>
        <w:spacing w:before="60" w:after="60" w:line="276" w:lineRule="auto"/>
        <w:ind w:left="568" w:hanging="284"/>
        <w:rPr>
          <w:sz w:val="24"/>
          <w:szCs w:val="24"/>
          <w:lang w:eastAsia="en-AU"/>
        </w:rPr>
      </w:pPr>
      <w:r>
        <w:rPr>
          <w:sz w:val="24"/>
          <w:szCs w:val="24"/>
          <w:lang w:eastAsia="en-AU"/>
        </w:rPr>
        <w:t>výkaz o činnosti/pracovný výkaz (doklad preukazujúci odpracované činnosti, napr.</w:t>
      </w:r>
      <w:r w:rsidR="00E67A14">
        <w:rPr>
          <w:sz w:val="24"/>
          <w:szCs w:val="24"/>
          <w:lang w:eastAsia="en-AU"/>
        </w:rPr>
        <w:t> </w:t>
      </w:r>
      <w:r>
        <w:rPr>
          <w:sz w:val="24"/>
          <w:szCs w:val="24"/>
          <w:lang w:eastAsia="en-AU"/>
        </w:rPr>
        <w:t>kópia zápisu v stavebnom denníku)</w:t>
      </w:r>
      <w:r w:rsidR="007E20C8" w:rsidRPr="004F602F">
        <w:rPr>
          <w:sz w:val="24"/>
          <w:szCs w:val="24"/>
          <w:lang w:eastAsia="en-AU"/>
        </w:rPr>
        <w:t>;</w:t>
      </w:r>
    </w:p>
    <w:p w14:paraId="28E641F5" w14:textId="77F4C077" w:rsidR="007E20C8" w:rsidRDefault="00152897" w:rsidP="00C57592">
      <w:pPr>
        <w:pStyle w:val="Zoznamsodrkami"/>
        <w:numPr>
          <w:ilvl w:val="0"/>
          <w:numId w:val="72"/>
        </w:numPr>
        <w:spacing w:before="60" w:after="60" w:line="276" w:lineRule="auto"/>
        <w:ind w:left="568" w:hanging="284"/>
        <w:rPr>
          <w:sz w:val="24"/>
          <w:szCs w:val="24"/>
          <w:lang w:eastAsia="en-AU"/>
        </w:rPr>
      </w:pPr>
      <w:r>
        <w:rPr>
          <w:sz w:val="24"/>
          <w:szCs w:val="24"/>
          <w:lang w:eastAsia="en-AU"/>
        </w:rPr>
        <w:t>doklad o úhrade;</w:t>
      </w:r>
    </w:p>
    <w:p w14:paraId="10CB1F12" w14:textId="77777777" w:rsidR="00E90C54" w:rsidRPr="00152897" w:rsidRDefault="00E90C54" w:rsidP="00152897">
      <w:pPr>
        <w:pStyle w:val="Zoznamsodrkami"/>
        <w:numPr>
          <w:ilvl w:val="0"/>
          <w:numId w:val="72"/>
        </w:numPr>
        <w:spacing w:before="60" w:after="60" w:line="276" w:lineRule="auto"/>
        <w:ind w:left="568" w:hanging="284"/>
        <w:rPr>
          <w:sz w:val="24"/>
          <w:szCs w:val="24"/>
          <w:lang w:eastAsia="en-AU"/>
        </w:rPr>
      </w:pPr>
      <w:r w:rsidRPr="00152897">
        <w:rPr>
          <w:sz w:val="24"/>
        </w:rPr>
        <w:t>a iné.</w:t>
      </w:r>
    </w:p>
    <w:p w14:paraId="28E641F6" w14:textId="77777777" w:rsidR="00DC24B1" w:rsidRPr="00185C9A" w:rsidRDefault="00DC24B1" w:rsidP="006C57FC">
      <w:pPr>
        <w:spacing w:before="240" w:after="120" w:line="240" w:lineRule="auto"/>
        <w:jc w:val="both"/>
        <w:rPr>
          <w:rFonts w:ascii="Times New Roman" w:hAnsi="Times New Roman"/>
          <w:b/>
          <w:sz w:val="24"/>
          <w:szCs w:val="24"/>
        </w:rPr>
      </w:pPr>
      <w:r w:rsidRPr="00DC24B1">
        <w:rPr>
          <w:rFonts w:ascii="Times New Roman" w:hAnsi="Times New Roman"/>
          <w:b/>
          <w:sz w:val="24"/>
          <w:szCs w:val="24"/>
        </w:rPr>
        <w:t>Autorský dozor</w:t>
      </w:r>
    </w:p>
    <w:p w14:paraId="28E641F7" w14:textId="77777777" w:rsidR="009E2DC7" w:rsidRPr="007633E9" w:rsidRDefault="009E2DC7" w:rsidP="00A87902">
      <w:pPr>
        <w:pStyle w:val="Zkladntext"/>
        <w:spacing w:before="120" w:after="60"/>
        <w:jc w:val="both"/>
        <w:rPr>
          <w:rFonts w:ascii="Times New Roman" w:hAnsi="Times New Roman"/>
          <w:sz w:val="24"/>
          <w:szCs w:val="24"/>
        </w:rPr>
      </w:pPr>
      <w:r w:rsidRPr="007633E9">
        <w:rPr>
          <w:rFonts w:ascii="Times New Roman" w:hAnsi="Times New Roman"/>
          <w:sz w:val="24"/>
          <w:szCs w:val="24"/>
        </w:rPr>
        <w:t>Výdavky na autorský dozor sú oprávnenými výdavkami za splnenia nasledovných podmienok:</w:t>
      </w:r>
    </w:p>
    <w:p w14:paraId="28E641F8" w14:textId="77777777" w:rsidR="00674D87" w:rsidRPr="007633E9" w:rsidRDefault="00674D87" w:rsidP="00C57592">
      <w:pPr>
        <w:pStyle w:val="Zoznamsodrkami"/>
        <w:numPr>
          <w:ilvl w:val="0"/>
          <w:numId w:val="13"/>
        </w:numPr>
        <w:spacing w:before="60" w:after="60" w:line="276" w:lineRule="auto"/>
        <w:ind w:left="568" w:hanging="284"/>
        <w:rPr>
          <w:sz w:val="24"/>
          <w:szCs w:val="24"/>
        </w:rPr>
      </w:pPr>
      <w:r w:rsidRPr="007633E9">
        <w:rPr>
          <w:sz w:val="24"/>
          <w:szCs w:val="24"/>
        </w:rPr>
        <w:t xml:space="preserve">autorský dozor bude obstaraný spolu s projektovou dokumentáciou v rámci projektu pre realizáciu stavby (v súlade s podmienkami uvedenými pre OV </w:t>
      </w:r>
      <w:r w:rsidRPr="007633E9">
        <w:rPr>
          <w:i/>
          <w:sz w:val="24"/>
          <w:szCs w:val="24"/>
        </w:rPr>
        <w:t>Prípravná a projektová dokumentácia</w:t>
      </w:r>
      <w:r w:rsidRPr="007633E9">
        <w:rPr>
          <w:sz w:val="24"/>
          <w:szCs w:val="24"/>
        </w:rPr>
        <w:t xml:space="preserve"> v kapitole </w:t>
      </w:r>
      <w:r w:rsidRPr="007633E9">
        <w:rPr>
          <w:color w:val="006600"/>
          <w:sz w:val="24"/>
          <w:szCs w:val="24"/>
        </w:rPr>
        <w:t>4</w:t>
      </w:r>
      <w:r w:rsidRPr="007633E9">
        <w:rPr>
          <w:sz w:val="24"/>
          <w:szCs w:val="24"/>
        </w:rPr>
        <w:t xml:space="preserve"> tejto príručky) a výdavok na autorský dozor bude v rámci projektovej dokumentácie samostatne vyčíslený;</w:t>
      </w:r>
    </w:p>
    <w:p w14:paraId="28E641F9" w14:textId="77777777" w:rsidR="009E2DC7" w:rsidRPr="007633E9" w:rsidRDefault="009E2DC7" w:rsidP="00C57592">
      <w:pPr>
        <w:pStyle w:val="Zoznamsodrkami"/>
        <w:numPr>
          <w:ilvl w:val="0"/>
          <w:numId w:val="13"/>
        </w:numPr>
        <w:spacing w:before="60" w:after="60" w:line="276" w:lineRule="auto"/>
        <w:ind w:left="568" w:hanging="284"/>
        <w:rPr>
          <w:sz w:val="24"/>
          <w:szCs w:val="24"/>
        </w:rPr>
      </w:pPr>
      <w:r w:rsidRPr="007633E9">
        <w:rPr>
          <w:sz w:val="24"/>
          <w:szCs w:val="24"/>
        </w:rPr>
        <w:t>výdavky na autorský dozor sú potrebné na</w:t>
      </w:r>
      <w:r w:rsidR="008E4D76" w:rsidRPr="007633E9">
        <w:rPr>
          <w:sz w:val="24"/>
          <w:szCs w:val="24"/>
        </w:rPr>
        <w:t> </w:t>
      </w:r>
      <w:r w:rsidRPr="007633E9">
        <w:rPr>
          <w:sz w:val="24"/>
          <w:szCs w:val="24"/>
        </w:rPr>
        <w:t>uspokojivú realizáciu projektu a sú s ním priamo spojené;</w:t>
      </w:r>
    </w:p>
    <w:p w14:paraId="28E641FA" w14:textId="77777777" w:rsidR="001F3BEA" w:rsidRPr="007633E9" w:rsidRDefault="009E2DC7" w:rsidP="00C57592">
      <w:pPr>
        <w:pStyle w:val="Zoznamsodrkami"/>
        <w:numPr>
          <w:ilvl w:val="0"/>
          <w:numId w:val="13"/>
        </w:numPr>
        <w:spacing w:before="60" w:after="60" w:line="276" w:lineRule="auto"/>
        <w:ind w:left="568" w:hanging="284"/>
        <w:rPr>
          <w:sz w:val="24"/>
          <w:szCs w:val="24"/>
        </w:rPr>
      </w:pPr>
      <w:r w:rsidRPr="007633E9">
        <w:rPr>
          <w:sz w:val="24"/>
          <w:szCs w:val="24"/>
        </w:rPr>
        <w:t xml:space="preserve">verejné obstarávanie na výber poskytovateľa služby autorského dozoru bude vykonané v súlade so zákonom o VO, podmienkami špecifikovanými v kapitole 2.2, časť Verejné obstarávanie tejto </w:t>
      </w:r>
      <w:r w:rsidR="00054F72" w:rsidRPr="007633E9">
        <w:rPr>
          <w:sz w:val="24"/>
          <w:szCs w:val="24"/>
        </w:rPr>
        <w:t>príručky</w:t>
      </w:r>
      <w:r w:rsidRPr="007633E9">
        <w:rPr>
          <w:sz w:val="24"/>
          <w:szCs w:val="24"/>
        </w:rPr>
        <w:t>, a v súlade s pokyn</w:t>
      </w:r>
      <w:r w:rsidR="00054F72" w:rsidRPr="007633E9">
        <w:rPr>
          <w:sz w:val="24"/>
          <w:szCs w:val="24"/>
        </w:rPr>
        <w:t>mi k príprave VO definovanými v </w:t>
      </w:r>
      <w:r w:rsidR="009D04C8" w:rsidRPr="007633E9">
        <w:rPr>
          <w:b/>
          <w:i/>
          <w:sz w:val="24"/>
          <w:szCs w:val="24"/>
        </w:rPr>
        <w:t>Príručke pre verejné obstarávanie</w:t>
      </w:r>
      <w:r w:rsidR="00307582" w:rsidRPr="007633E9">
        <w:rPr>
          <w:sz w:val="24"/>
          <w:szCs w:val="24"/>
        </w:rPr>
        <w:t>.</w:t>
      </w:r>
    </w:p>
    <w:p w14:paraId="28E641FB" w14:textId="77777777" w:rsidR="00185C9A" w:rsidRDefault="001F3BEA" w:rsidP="006C57FC">
      <w:pPr>
        <w:pStyle w:val="Zoznamsodrkami"/>
        <w:spacing w:before="120" w:after="60" w:line="276" w:lineRule="auto"/>
        <w:rPr>
          <w:b/>
          <w:i/>
          <w:sz w:val="24"/>
          <w:szCs w:val="24"/>
          <w:u w:val="single"/>
          <w:lang w:eastAsia="sk-SK"/>
        </w:rPr>
      </w:pPr>
      <w:r>
        <w:rPr>
          <w:b/>
          <w:i/>
          <w:sz w:val="24"/>
          <w:szCs w:val="24"/>
          <w:u w:val="single"/>
          <w:lang w:eastAsia="sk-SK"/>
        </w:rPr>
        <w:t>Preukazovani</w:t>
      </w:r>
      <w:r w:rsidR="00185C9A" w:rsidRPr="00FA6648">
        <w:rPr>
          <w:b/>
          <w:i/>
          <w:sz w:val="24"/>
          <w:szCs w:val="24"/>
          <w:u w:val="single"/>
          <w:lang w:eastAsia="sk-SK"/>
        </w:rPr>
        <w:t>e</w:t>
      </w:r>
      <w:r>
        <w:rPr>
          <w:b/>
          <w:i/>
          <w:sz w:val="24"/>
          <w:szCs w:val="24"/>
          <w:u w:val="single"/>
          <w:lang w:eastAsia="sk-SK"/>
        </w:rPr>
        <w:t>:</w:t>
      </w:r>
      <w:r w:rsidR="00C45F4B">
        <w:rPr>
          <w:b/>
          <w:i/>
          <w:sz w:val="24"/>
          <w:szCs w:val="24"/>
          <w:u w:val="single"/>
          <w:lang w:eastAsia="sk-SK"/>
        </w:rPr>
        <w:t xml:space="preserve"> </w:t>
      </w:r>
    </w:p>
    <w:p w14:paraId="28E641FC" w14:textId="77777777" w:rsidR="00585CA7" w:rsidRPr="00224D62" w:rsidRDefault="006030E2" w:rsidP="00C57592">
      <w:pPr>
        <w:pStyle w:val="Odsekzoznamu"/>
        <w:numPr>
          <w:ilvl w:val="0"/>
          <w:numId w:val="73"/>
        </w:numPr>
        <w:spacing w:before="60" w:after="60"/>
        <w:ind w:left="568" w:hanging="284"/>
        <w:jc w:val="both"/>
        <w:rPr>
          <w:rFonts w:ascii="Times New Roman" w:hAnsi="Times New Roman"/>
          <w:sz w:val="24"/>
          <w:szCs w:val="24"/>
        </w:rPr>
      </w:pPr>
      <w:r w:rsidRPr="006030E2">
        <w:rPr>
          <w:rFonts w:ascii="Times New Roman" w:hAnsi="Times New Roman"/>
          <w:sz w:val="24"/>
          <w:szCs w:val="24"/>
          <w:lang w:eastAsia="en-AU"/>
        </w:rPr>
        <w:t>písomná zmluva</w:t>
      </w:r>
      <w:r w:rsidRPr="006030E2">
        <w:rPr>
          <w:rFonts w:ascii="Times New Roman" w:hAnsi="Times New Roman"/>
          <w:sz w:val="24"/>
          <w:szCs w:val="24"/>
          <w:vertAlign w:val="superscript"/>
        </w:rPr>
        <w:footnoteReference w:id="37"/>
      </w:r>
      <w:r w:rsidRPr="006030E2">
        <w:rPr>
          <w:rFonts w:ascii="Times New Roman" w:hAnsi="Times New Roman"/>
          <w:sz w:val="24"/>
          <w:szCs w:val="24"/>
          <w:lang w:eastAsia="en-AU"/>
        </w:rPr>
        <w:t>,</w:t>
      </w:r>
      <w:r w:rsidR="00585CA7" w:rsidRPr="00224D62">
        <w:rPr>
          <w:rFonts w:ascii="Times New Roman" w:hAnsi="Times New Roman"/>
          <w:sz w:val="24"/>
          <w:szCs w:val="24"/>
        </w:rPr>
        <w:t xml:space="preserve"> ak hodnota v</w:t>
      </w:r>
      <w:r w:rsidR="00585CA7">
        <w:rPr>
          <w:rFonts w:ascii="Times New Roman" w:hAnsi="Times New Roman"/>
          <w:sz w:val="24"/>
          <w:szCs w:val="24"/>
        </w:rPr>
        <w:t>ýdavku prekročí hodnotu 5 000</w:t>
      </w:r>
      <w:r w:rsidR="00585CA7" w:rsidRPr="00224D62">
        <w:rPr>
          <w:rFonts w:ascii="Times New Roman" w:hAnsi="Times New Roman"/>
          <w:sz w:val="24"/>
          <w:szCs w:val="24"/>
        </w:rPr>
        <w:t xml:space="preserve"> EUR (zmluva musí byť v</w:t>
      </w:r>
      <w:r w:rsidR="00585CA7">
        <w:rPr>
          <w:rFonts w:ascii="Times New Roman" w:hAnsi="Times New Roman"/>
          <w:sz w:val="24"/>
          <w:szCs w:val="24"/>
        </w:rPr>
        <w:t> </w:t>
      </w:r>
      <w:r w:rsidR="00585CA7" w:rsidRPr="00224D62">
        <w:rPr>
          <w:rFonts w:ascii="Times New Roman" w:hAnsi="Times New Roman"/>
          <w:sz w:val="24"/>
          <w:szCs w:val="24"/>
        </w:rPr>
        <w:t>súlade s platným všeobecne záväzným právnym predpisom) vrátane dodatkov k</w:t>
      </w:r>
      <w:r w:rsidR="00585CA7">
        <w:rPr>
          <w:rFonts w:ascii="Times New Roman" w:hAnsi="Times New Roman"/>
          <w:sz w:val="24"/>
          <w:szCs w:val="24"/>
        </w:rPr>
        <w:t> </w:t>
      </w:r>
      <w:r w:rsidR="00585CA7" w:rsidRPr="00224D62">
        <w:rPr>
          <w:rFonts w:ascii="Times New Roman" w:hAnsi="Times New Roman"/>
          <w:sz w:val="24"/>
          <w:szCs w:val="24"/>
        </w:rPr>
        <w:t>uzavretej písomnej zmluve;</w:t>
      </w:r>
    </w:p>
    <w:p w14:paraId="28E641FD" w14:textId="77777777" w:rsidR="00585CA7" w:rsidRPr="00585CA7" w:rsidRDefault="00585CA7" w:rsidP="00C57592">
      <w:pPr>
        <w:pStyle w:val="Odsekzoznamu"/>
        <w:numPr>
          <w:ilvl w:val="0"/>
          <w:numId w:val="73"/>
        </w:numPr>
        <w:spacing w:before="60" w:after="60"/>
        <w:ind w:left="568" w:hanging="284"/>
        <w:contextualSpacing w:val="0"/>
        <w:jc w:val="both"/>
        <w:rPr>
          <w:rFonts w:ascii="Times New Roman" w:hAnsi="Times New Roman"/>
          <w:sz w:val="24"/>
          <w:szCs w:val="24"/>
        </w:rPr>
      </w:pPr>
      <w:r>
        <w:rPr>
          <w:rFonts w:ascii="Times New Roman" w:hAnsi="Times New Roman"/>
          <w:sz w:val="24"/>
          <w:szCs w:val="24"/>
        </w:rPr>
        <w:t>objednávka (ak relevantné)</w:t>
      </w:r>
      <w:r>
        <w:rPr>
          <w:rFonts w:ascii="Times New Roman" w:hAnsi="Times New Roman"/>
          <w:sz w:val="24"/>
          <w:szCs w:val="24"/>
          <w:lang w:val="en-US"/>
        </w:rPr>
        <w:t>;</w:t>
      </w:r>
    </w:p>
    <w:p w14:paraId="28E641FE" w14:textId="77777777" w:rsidR="00585CA7" w:rsidRPr="00585CA7" w:rsidRDefault="00585CA7" w:rsidP="00C57592">
      <w:pPr>
        <w:pStyle w:val="Odsekzoznamu"/>
        <w:numPr>
          <w:ilvl w:val="0"/>
          <w:numId w:val="73"/>
        </w:numPr>
        <w:spacing w:before="60" w:after="60"/>
        <w:ind w:left="568" w:hanging="284"/>
        <w:jc w:val="both"/>
        <w:rPr>
          <w:rFonts w:ascii="Times New Roman" w:hAnsi="Times New Roman"/>
          <w:sz w:val="24"/>
          <w:szCs w:val="24"/>
        </w:rPr>
      </w:pPr>
      <w:r w:rsidRPr="009165EA">
        <w:rPr>
          <w:rFonts w:ascii="Times New Roman" w:hAnsi="Times New Roman"/>
          <w:sz w:val="24"/>
          <w:szCs w:val="24"/>
        </w:rPr>
        <w:t xml:space="preserve">výpis o zverejnení zmluvy povinnej osoby v zmysle zákona 211/2000 Z. z. </w:t>
      </w:r>
      <w:r>
        <w:rPr>
          <w:rFonts w:ascii="Times New Roman" w:hAnsi="Times New Roman"/>
          <w:sz w:val="24"/>
          <w:szCs w:val="24"/>
        </w:rPr>
        <w:t>v z. n. pr.;</w:t>
      </w:r>
    </w:p>
    <w:p w14:paraId="28E641FF" w14:textId="77777777" w:rsidR="00C45F4B" w:rsidRPr="004F602F" w:rsidRDefault="00C45F4B" w:rsidP="00C57592">
      <w:pPr>
        <w:pStyle w:val="Zoznamsodrkami"/>
        <w:numPr>
          <w:ilvl w:val="0"/>
          <w:numId w:val="73"/>
        </w:numPr>
        <w:spacing w:before="60" w:after="60" w:line="276" w:lineRule="auto"/>
        <w:ind w:left="568" w:hanging="284"/>
        <w:rPr>
          <w:sz w:val="24"/>
          <w:szCs w:val="24"/>
          <w:lang w:eastAsia="en-AU"/>
        </w:rPr>
      </w:pPr>
      <w:r w:rsidRPr="004F602F">
        <w:rPr>
          <w:sz w:val="24"/>
          <w:szCs w:val="24"/>
          <w:lang w:eastAsia="en-AU"/>
        </w:rPr>
        <w:t>faktúra alebo rovnocenný účtovný doklad;</w:t>
      </w:r>
    </w:p>
    <w:p w14:paraId="28E64200" w14:textId="1C9A40D4" w:rsidR="001F3BEA" w:rsidRDefault="008F183A" w:rsidP="00C57592">
      <w:pPr>
        <w:pStyle w:val="Zoznamsodrkami"/>
        <w:numPr>
          <w:ilvl w:val="0"/>
          <w:numId w:val="73"/>
        </w:numPr>
        <w:spacing w:before="60" w:after="60" w:line="276" w:lineRule="auto"/>
        <w:ind w:left="568" w:hanging="284"/>
        <w:rPr>
          <w:sz w:val="24"/>
          <w:szCs w:val="24"/>
          <w:lang w:eastAsia="en-AU"/>
        </w:rPr>
      </w:pPr>
      <w:r>
        <w:rPr>
          <w:sz w:val="24"/>
          <w:szCs w:val="24"/>
          <w:lang w:eastAsia="en-AU"/>
        </w:rPr>
        <w:t>doklad o úhrade;</w:t>
      </w:r>
    </w:p>
    <w:p w14:paraId="44A9F138" w14:textId="77777777" w:rsidR="00E90C54" w:rsidRPr="00E31D2D" w:rsidRDefault="00E90C54" w:rsidP="008F183A">
      <w:pPr>
        <w:pStyle w:val="Zoznamsodrkami"/>
        <w:numPr>
          <w:ilvl w:val="0"/>
          <w:numId w:val="73"/>
        </w:numPr>
        <w:spacing w:before="60" w:after="60" w:line="276" w:lineRule="auto"/>
        <w:ind w:left="568" w:hanging="284"/>
        <w:rPr>
          <w:sz w:val="24"/>
          <w:szCs w:val="24"/>
          <w:lang w:eastAsia="en-AU"/>
        </w:rPr>
      </w:pPr>
      <w:r w:rsidRPr="008F183A">
        <w:rPr>
          <w:sz w:val="24"/>
        </w:rPr>
        <w:t>a iné.</w:t>
      </w:r>
    </w:p>
    <w:p w14:paraId="602D2C22" w14:textId="11B5F60C" w:rsidR="00E31D2D" w:rsidRPr="00185C9A" w:rsidRDefault="00E31D2D" w:rsidP="00E31D2D">
      <w:pPr>
        <w:spacing w:before="240" w:after="120" w:line="240" w:lineRule="auto"/>
        <w:jc w:val="both"/>
        <w:rPr>
          <w:rFonts w:ascii="Times New Roman" w:hAnsi="Times New Roman"/>
          <w:b/>
          <w:sz w:val="24"/>
          <w:szCs w:val="24"/>
        </w:rPr>
      </w:pPr>
      <w:r>
        <w:rPr>
          <w:rFonts w:ascii="Times New Roman" w:hAnsi="Times New Roman"/>
          <w:b/>
          <w:sz w:val="24"/>
          <w:szCs w:val="24"/>
        </w:rPr>
        <w:t>Energetický certifikát</w:t>
      </w:r>
    </w:p>
    <w:p w14:paraId="639D14D1" w14:textId="270BD1B3" w:rsidR="00E31D2D" w:rsidRPr="000030BD" w:rsidRDefault="00E31D2D" w:rsidP="000030BD">
      <w:pPr>
        <w:pStyle w:val="Zkladntext"/>
        <w:spacing w:before="60" w:after="60"/>
        <w:jc w:val="both"/>
        <w:rPr>
          <w:rFonts w:ascii="Times New Roman" w:hAnsi="Times New Roman"/>
          <w:sz w:val="24"/>
          <w:szCs w:val="24"/>
        </w:rPr>
      </w:pPr>
      <w:r w:rsidRPr="000030BD">
        <w:rPr>
          <w:rFonts w:ascii="Times New Roman" w:hAnsi="Times New Roman"/>
          <w:sz w:val="24"/>
          <w:szCs w:val="24"/>
        </w:rPr>
        <w:t>Výdavky na energetický certifikát sú oprávnenými výdavkami v prípade, že je nevyhnutný pre splnenie cieľov projektu a sú splnené nasledovné podmienky:</w:t>
      </w:r>
    </w:p>
    <w:p w14:paraId="4C58D563" w14:textId="518070C2" w:rsidR="00E31D2D" w:rsidRPr="00136523" w:rsidRDefault="00E31D2D" w:rsidP="00AB0CF7">
      <w:pPr>
        <w:pStyle w:val="Zoznamsodrkami"/>
        <w:numPr>
          <w:ilvl w:val="0"/>
          <w:numId w:val="102"/>
        </w:numPr>
        <w:spacing w:before="60" w:after="60" w:line="276" w:lineRule="auto"/>
        <w:ind w:left="568" w:hanging="283"/>
        <w:rPr>
          <w:sz w:val="24"/>
          <w:szCs w:val="24"/>
        </w:rPr>
      </w:pPr>
      <w:r w:rsidRPr="00136523">
        <w:rPr>
          <w:sz w:val="24"/>
          <w:szCs w:val="24"/>
        </w:rPr>
        <w:t xml:space="preserve">oprávnené výdavky na energetický certifikát nepresiahnu spolu s výdavkami na PD sumu 1,90 – 2,90% celkových oprávnených výdavkov na stavebné práce,                pričom výdavky na </w:t>
      </w:r>
      <w:r w:rsidRPr="00965D36">
        <w:rPr>
          <w:sz w:val="24"/>
          <w:szCs w:val="24"/>
        </w:rPr>
        <w:t xml:space="preserve">energetický certifikát sú oprávnené v projektoch novostavieb a u objektov s významnou obnovou; </w:t>
      </w:r>
    </w:p>
    <w:p w14:paraId="7FF59A5F" w14:textId="64A8589A" w:rsidR="00E31D2D" w:rsidRPr="007633E9" w:rsidRDefault="00E31D2D" w:rsidP="00E31D2D">
      <w:pPr>
        <w:pStyle w:val="Zoznamsodrkami"/>
        <w:numPr>
          <w:ilvl w:val="0"/>
          <w:numId w:val="102"/>
        </w:numPr>
        <w:spacing w:before="60" w:after="60" w:line="276" w:lineRule="auto"/>
        <w:ind w:left="568" w:hanging="284"/>
        <w:rPr>
          <w:sz w:val="24"/>
          <w:szCs w:val="24"/>
        </w:rPr>
      </w:pPr>
      <w:r w:rsidRPr="007633E9">
        <w:rPr>
          <w:sz w:val="24"/>
          <w:szCs w:val="24"/>
        </w:rPr>
        <w:lastRenderedPageBreak/>
        <w:t>verejné obstarávanie na výber poskytovateľa služby bude vykonané v súlade so zákonom o VO, podmienkami špecifikovanými v kapitole 2.2, časť Verejné obstarávanie tejto príručky, a v súlade s pokynmi k príprave VO definovanými v </w:t>
      </w:r>
      <w:r w:rsidRPr="007633E9">
        <w:rPr>
          <w:b/>
          <w:i/>
          <w:sz w:val="24"/>
          <w:szCs w:val="24"/>
        </w:rPr>
        <w:t>Príručke pre verejné obstarávanie</w:t>
      </w:r>
      <w:r w:rsidRPr="007633E9">
        <w:rPr>
          <w:sz w:val="24"/>
          <w:szCs w:val="24"/>
        </w:rPr>
        <w:t>.</w:t>
      </w:r>
    </w:p>
    <w:p w14:paraId="0C301A7D" w14:textId="77777777" w:rsidR="00E31D2D" w:rsidRDefault="00E31D2D" w:rsidP="00E31D2D">
      <w:pPr>
        <w:pStyle w:val="Zoznamsodrkami"/>
        <w:spacing w:before="120" w:after="60" w:line="276" w:lineRule="auto"/>
        <w:rPr>
          <w:b/>
          <w:i/>
          <w:sz w:val="24"/>
          <w:szCs w:val="24"/>
          <w:u w:val="single"/>
          <w:lang w:eastAsia="sk-SK"/>
        </w:rPr>
      </w:pPr>
      <w:r>
        <w:rPr>
          <w:b/>
          <w:i/>
          <w:sz w:val="24"/>
          <w:szCs w:val="24"/>
          <w:u w:val="single"/>
          <w:lang w:eastAsia="sk-SK"/>
        </w:rPr>
        <w:t>Preukazovani</w:t>
      </w:r>
      <w:r w:rsidRPr="00FA6648">
        <w:rPr>
          <w:b/>
          <w:i/>
          <w:sz w:val="24"/>
          <w:szCs w:val="24"/>
          <w:u w:val="single"/>
          <w:lang w:eastAsia="sk-SK"/>
        </w:rPr>
        <w:t>e</w:t>
      </w:r>
      <w:r>
        <w:rPr>
          <w:b/>
          <w:i/>
          <w:sz w:val="24"/>
          <w:szCs w:val="24"/>
          <w:u w:val="single"/>
          <w:lang w:eastAsia="sk-SK"/>
        </w:rPr>
        <w:t xml:space="preserve">: </w:t>
      </w:r>
    </w:p>
    <w:p w14:paraId="2C74D726" w14:textId="77777777" w:rsidR="00E31D2D" w:rsidRPr="00224D62" w:rsidRDefault="00E31D2D" w:rsidP="00AB18D4">
      <w:pPr>
        <w:pStyle w:val="Odsekzoznamu"/>
        <w:numPr>
          <w:ilvl w:val="0"/>
          <w:numId w:val="103"/>
        </w:numPr>
        <w:spacing w:before="60" w:after="60"/>
        <w:ind w:left="567" w:hanging="283"/>
        <w:jc w:val="both"/>
        <w:rPr>
          <w:rFonts w:ascii="Times New Roman" w:hAnsi="Times New Roman"/>
          <w:sz w:val="24"/>
          <w:szCs w:val="24"/>
        </w:rPr>
      </w:pPr>
      <w:r w:rsidRPr="006030E2">
        <w:rPr>
          <w:rFonts w:ascii="Times New Roman" w:hAnsi="Times New Roman"/>
          <w:sz w:val="24"/>
          <w:szCs w:val="24"/>
          <w:lang w:eastAsia="en-AU"/>
        </w:rPr>
        <w:t>písomná zmluva</w:t>
      </w:r>
      <w:r w:rsidRPr="006030E2">
        <w:rPr>
          <w:rFonts w:ascii="Times New Roman" w:hAnsi="Times New Roman"/>
          <w:sz w:val="24"/>
          <w:szCs w:val="24"/>
          <w:vertAlign w:val="superscript"/>
        </w:rPr>
        <w:footnoteReference w:id="38"/>
      </w:r>
      <w:r w:rsidRPr="006030E2">
        <w:rPr>
          <w:rFonts w:ascii="Times New Roman" w:hAnsi="Times New Roman"/>
          <w:sz w:val="24"/>
          <w:szCs w:val="24"/>
          <w:lang w:eastAsia="en-AU"/>
        </w:rPr>
        <w:t>,</w:t>
      </w:r>
      <w:r w:rsidRPr="00224D62">
        <w:rPr>
          <w:rFonts w:ascii="Times New Roman" w:hAnsi="Times New Roman"/>
          <w:sz w:val="24"/>
          <w:szCs w:val="24"/>
        </w:rPr>
        <w:t xml:space="preserve"> ak hodnota v</w:t>
      </w:r>
      <w:r>
        <w:rPr>
          <w:rFonts w:ascii="Times New Roman" w:hAnsi="Times New Roman"/>
          <w:sz w:val="24"/>
          <w:szCs w:val="24"/>
        </w:rPr>
        <w:t>ýdavku prekročí hodnotu 5 000</w:t>
      </w:r>
      <w:r w:rsidRPr="00224D62">
        <w:rPr>
          <w:rFonts w:ascii="Times New Roman" w:hAnsi="Times New Roman"/>
          <w:sz w:val="24"/>
          <w:szCs w:val="24"/>
        </w:rPr>
        <w:t xml:space="preserve"> EUR (zmluva musí byť v</w:t>
      </w:r>
      <w:r>
        <w:rPr>
          <w:rFonts w:ascii="Times New Roman" w:hAnsi="Times New Roman"/>
          <w:sz w:val="24"/>
          <w:szCs w:val="24"/>
        </w:rPr>
        <w:t> </w:t>
      </w:r>
      <w:r w:rsidRPr="00224D62">
        <w:rPr>
          <w:rFonts w:ascii="Times New Roman" w:hAnsi="Times New Roman"/>
          <w:sz w:val="24"/>
          <w:szCs w:val="24"/>
        </w:rPr>
        <w:t>súlade s platným všeobecne záväzným právnym predpisom) vrátane dodatkov k</w:t>
      </w:r>
      <w:r>
        <w:rPr>
          <w:rFonts w:ascii="Times New Roman" w:hAnsi="Times New Roman"/>
          <w:sz w:val="24"/>
          <w:szCs w:val="24"/>
        </w:rPr>
        <w:t> </w:t>
      </w:r>
      <w:r w:rsidRPr="00224D62">
        <w:rPr>
          <w:rFonts w:ascii="Times New Roman" w:hAnsi="Times New Roman"/>
          <w:sz w:val="24"/>
          <w:szCs w:val="24"/>
        </w:rPr>
        <w:t>uzavretej písomnej zmluve;</w:t>
      </w:r>
    </w:p>
    <w:p w14:paraId="196E86F4" w14:textId="77777777" w:rsidR="00E31D2D" w:rsidRPr="00585CA7" w:rsidRDefault="00E31D2D" w:rsidP="00E31D2D">
      <w:pPr>
        <w:pStyle w:val="Odsekzoznamu"/>
        <w:numPr>
          <w:ilvl w:val="0"/>
          <w:numId w:val="103"/>
        </w:numPr>
        <w:spacing w:before="60" w:after="60"/>
        <w:ind w:left="568" w:hanging="284"/>
        <w:contextualSpacing w:val="0"/>
        <w:jc w:val="both"/>
        <w:rPr>
          <w:rFonts w:ascii="Times New Roman" w:hAnsi="Times New Roman"/>
          <w:sz w:val="24"/>
          <w:szCs w:val="24"/>
        </w:rPr>
      </w:pPr>
      <w:r>
        <w:rPr>
          <w:rFonts w:ascii="Times New Roman" w:hAnsi="Times New Roman"/>
          <w:sz w:val="24"/>
          <w:szCs w:val="24"/>
        </w:rPr>
        <w:t>objednávka (ak relevantné)</w:t>
      </w:r>
      <w:r>
        <w:rPr>
          <w:rFonts w:ascii="Times New Roman" w:hAnsi="Times New Roman"/>
          <w:sz w:val="24"/>
          <w:szCs w:val="24"/>
          <w:lang w:val="en-US"/>
        </w:rPr>
        <w:t>;</w:t>
      </w:r>
    </w:p>
    <w:p w14:paraId="403BF052" w14:textId="7BD50E1C" w:rsidR="00E31D2D" w:rsidRPr="00585CA7" w:rsidRDefault="00E31D2D" w:rsidP="00E31D2D">
      <w:pPr>
        <w:pStyle w:val="Odsekzoznamu"/>
        <w:numPr>
          <w:ilvl w:val="0"/>
          <w:numId w:val="103"/>
        </w:numPr>
        <w:spacing w:before="60" w:after="60"/>
        <w:ind w:left="568" w:hanging="284"/>
        <w:jc w:val="both"/>
        <w:rPr>
          <w:rFonts w:ascii="Times New Roman" w:hAnsi="Times New Roman"/>
          <w:sz w:val="24"/>
          <w:szCs w:val="24"/>
        </w:rPr>
      </w:pPr>
      <w:r w:rsidRPr="009165EA">
        <w:rPr>
          <w:rFonts w:ascii="Times New Roman" w:hAnsi="Times New Roman"/>
          <w:sz w:val="24"/>
          <w:szCs w:val="24"/>
        </w:rPr>
        <w:t xml:space="preserve">výpis o zverejnení zmluvy povinnej osoby v zmysle zákona 211/2000 Z. z. </w:t>
      </w:r>
      <w:r>
        <w:rPr>
          <w:rFonts w:ascii="Times New Roman" w:hAnsi="Times New Roman"/>
          <w:sz w:val="24"/>
          <w:szCs w:val="24"/>
        </w:rPr>
        <w:t>v z. n. pr.</w:t>
      </w:r>
      <w:r w:rsidR="00153D2F" w:rsidRPr="00153D2F">
        <w:rPr>
          <w:rFonts w:ascii="Times New Roman" w:hAnsi="Times New Roman"/>
          <w:sz w:val="24"/>
          <w:szCs w:val="24"/>
        </w:rPr>
        <w:t xml:space="preserve"> </w:t>
      </w:r>
      <w:r w:rsidR="00153D2F">
        <w:rPr>
          <w:rFonts w:ascii="Times New Roman" w:hAnsi="Times New Roman"/>
          <w:sz w:val="24"/>
          <w:szCs w:val="24"/>
        </w:rPr>
        <w:t>(ak relevantné)</w:t>
      </w:r>
      <w:r w:rsidR="00153D2F">
        <w:rPr>
          <w:rFonts w:ascii="Times New Roman" w:hAnsi="Times New Roman"/>
          <w:sz w:val="24"/>
          <w:szCs w:val="24"/>
          <w:lang w:val="en-US"/>
        </w:rPr>
        <w:t>;</w:t>
      </w:r>
    </w:p>
    <w:p w14:paraId="567F3DAC" w14:textId="77777777" w:rsidR="00E31D2D" w:rsidRPr="004F602F" w:rsidRDefault="00E31D2D" w:rsidP="00E31D2D">
      <w:pPr>
        <w:pStyle w:val="Zoznamsodrkami"/>
        <w:numPr>
          <w:ilvl w:val="0"/>
          <w:numId w:val="103"/>
        </w:numPr>
        <w:spacing w:before="60" w:after="60" w:line="276" w:lineRule="auto"/>
        <w:ind w:left="568" w:hanging="284"/>
        <w:rPr>
          <w:sz w:val="24"/>
          <w:szCs w:val="24"/>
          <w:lang w:eastAsia="en-AU"/>
        </w:rPr>
      </w:pPr>
      <w:r w:rsidRPr="004F602F">
        <w:rPr>
          <w:sz w:val="24"/>
          <w:szCs w:val="24"/>
          <w:lang w:eastAsia="en-AU"/>
        </w:rPr>
        <w:t>faktúra alebo rovnocenný účtovný doklad;</w:t>
      </w:r>
    </w:p>
    <w:p w14:paraId="6A6DDF0D" w14:textId="77777777" w:rsidR="00E31D2D" w:rsidRDefault="00E31D2D" w:rsidP="00E31D2D">
      <w:pPr>
        <w:pStyle w:val="Zoznamsodrkami"/>
        <w:numPr>
          <w:ilvl w:val="0"/>
          <w:numId w:val="103"/>
        </w:numPr>
        <w:spacing w:before="60" w:after="60" w:line="276" w:lineRule="auto"/>
        <w:ind w:left="568" w:hanging="284"/>
        <w:rPr>
          <w:sz w:val="24"/>
          <w:szCs w:val="24"/>
          <w:lang w:eastAsia="en-AU"/>
        </w:rPr>
      </w:pPr>
      <w:r>
        <w:rPr>
          <w:sz w:val="24"/>
          <w:szCs w:val="24"/>
          <w:lang w:eastAsia="en-AU"/>
        </w:rPr>
        <w:t>doklad o úhrade;</w:t>
      </w:r>
    </w:p>
    <w:p w14:paraId="60C4531C" w14:textId="378B4946" w:rsidR="00E00DD3" w:rsidRPr="000030BD" w:rsidRDefault="00E31D2D" w:rsidP="000030BD">
      <w:pPr>
        <w:pStyle w:val="Zoznamsodrkami"/>
        <w:numPr>
          <w:ilvl w:val="0"/>
          <w:numId w:val="103"/>
        </w:numPr>
        <w:spacing w:before="60" w:after="60" w:line="276" w:lineRule="auto"/>
        <w:ind w:left="568" w:hanging="284"/>
        <w:rPr>
          <w:sz w:val="24"/>
        </w:rPr>
      </w:pPr>
      <w:r w:rsidRPr="000030BD">
        <w:rPr>
          <w:sz w:val="24"/>
        </w:rPr>
        <w:t>a iné.</w:t>
      </w:r>
    </w:p>
    <w:p w14:paraId="28E64201" w14:textId="77777777" w:rsidR="00E2217C" w:rsidRPr="001F3BEA" w:rsidRDefault="00A17291" w:rsidP="00C55776">
      <w:pPr>
        <w:pBdr>
          <w:top w:val="single" w:sz="4" w:space="1" w:color="auto"/>
          <w:left w:val="single" w:sz="4" w:space="4" w:color="auto"/>
          <w:bottom w:val="single" w:sz="4" w:space="1" w:color="auto"/>
          <w:right w:val="single" w:sz="4" w:space="4" w:color="auto"/>
        </w:pBdr>
        <w:shd w:val="clear" w:color="auto" w:fill="BFBFBF" w:themeFill="background1" w:themeFillShade="BF"/>
        <w:spacing w:before="360" w:after="360" w:line="240" w:lineRule="auto"/>
        <w:jc w:val="both"/>
        <w:rPr>
          <w:rFonts w:ascii="Times New Roman" w:hAnsi="Times New Roman"/>
          <w:b/>
        </w:rPr>
      </w:pPr>
      <w:r w:rsidRPr="00A17291">
        <w:rPr>
          <w:rFonts w:ascii="Times New Roman" w:hAnsi="Times New Roman"/>
          <w:b/>
          <w:sz w:val="24"/>
          <w:szCs w:val="24"/>
        </w:rPr>
        <w:t>022 – Samostatné hnuteľné veci a súbor hnuteľných vecí</w:t>
      </w:r>
      <w:r w:rsidR="00D57055">
        <w:rPr>
          <w:rFonts w:ascii="Times New Roman" w:hAnsi="Times New Roman"/>
          <w:b/>
          <w:sz w:val="24"/>
          <w:szCs w:val="24"/>
        </w:rPr>
        <w:t xml:space="preserve"> </w:t>
      </w:r>
      <w:r w:rsidR="00686E34">
        <w:rPr>
          <w:rFonts w:ascii="Times New Roman" w:hAnsi="Times New Roman"/>
          <w:b/>
          <w:sz w:val="24"/>
          <w:szCs w:val="24"/>
        </w:rPr>
        <w:t xml:space="preserve"> </w:t>
      </w:r>
    </w:p>
    <w:p w14:paraId="28E64202" w14:textId="415187A9" w:rsidR="004B57B6" w:rsidRDefault="00F734E0" w:rsidP="00290A4A">
      <w:pPr>
        <w:spacing w:before="60" w:after="60"/>
        <w:jc w:val="both"/>
        <w:rPr>
          <w:rFonts w:ascii="Times New Roman" w:hAnsi="Times New Roman"/>
          <w:sz w:val="24"/>
          <w:szCs w:val="24"/>
        </w:rPr>
      </w:pPr>
      <w:r w:rsidRPr="003203BC">
        <w:rPr>
          <w:rFonts w:ascii="Times New Roman" w:hAnsi="Times New Roman"/>
          <w:sz w:val="24"/>
          <w:szCs w:val="24"/>
        </w:rPr>
        <w:t>Výdavky na nákup výrobného zariadenia, zariadenia a predmetov slúžiacich na poskytovanie služieb, účelové predmety a iné zariadenia, ktoré s budovou alebo so stavbou netvoria jeden funkčný celok, aj keď sú s ňou pevne spojené</w:t>
      </w:r>
      <w:r>
        <w:rPr>
          <w:rFonts w:ascii="Times New Roman" w:hAnsi="Times New Roman"/>
          <w:sz w:val="24"/>
          <w:szCs w:val="24"/>
        </w:rPr>
        <w:t>, sú nevyhnutné pre implementáciu projektu a </w:t>
      </w:r>
      <w:r w:rsidRPr="003203BC">
        <w:rPr>
          <w:rFonts w:ascii="Times New Roman" w:hAnsi="Times New Roman"/>
          <w:sz w:val="24"/>
          <w:szCs w:val="24"/>
        </w:rPr>
        <w:t xml:space="preserve">ktorého obstarávacia cena je </w:t>
      </w:r>
      <w:r w:rsidRPr="003203BC">
        <w:rPr>
          <w:rFonts w:ascii="Times New Roman" w:hAnsi="Times New Roman"/>
          <w:b/>
          <w:sz w:val="24"/>
          <w:szCs w:val="24"/>
        </w:rPr>
        <w:t xml:space="preserve">vyššia ako 1 700 </w:t>
      </w:r>
      <w:r>
        <w:rPr>
          <w:rFonts w:ascii="Times New Roman" w:hAnsi="Times New Roman"/>
          <w:b/>
          <w:sz w:val="24"/>
          <w:szCs w:val="24"/>
        </w:rPr>
        <w:t>EUR</w:t>
      </w:r>
      <w:r w:rsidRPr="003203BC">
        <w:rPr>
          <w:rFonts w:ascii="Times New Roman" w:hAnsi="Times New Roman"/>
          <w:sz w:val="24"/>
          <w:szCs w:val="24"/>
        </w:rPr>
        <w:t xml:space="preserve"> a doba použiteľnosti (prevádzkovo-technické funkcie) je </w:t>
      </w:r>
      <w:r w:rsidRPr="003203BC">
        <w:rPr>
          <w:rFonts w:ascii="Times New Roman" w:hAnsi="Times New Roman"/>
          <w:b/>
          <w:sz w:val="24"/>
          <w:szCs w:val="24"/>
        </w:rPr>
        <w:t>dlhšia ako 1 rok</w:t>
      </w:r>
      <w:r w:rsidR="00EA15E4">
        <w:rPr>
          <w:rFonts w:ascii="Times New Roman" w:hAnsi="Times New Roman"/>
          <w:b/>
          <w:sz w:val="24"/>
          <w:szCs w:val="24"/>
        </w:rPr>
        <w:t>.</w:t>
      </w:r>
      <w:r w:rsidRPr="003203BC">
        <w:rPr>
          <w:rFonts w:ascii="Times New Roman" w:hAnsi="Times New Roman"/>
          <w:sz w:val="24"/>
          <w:szCs w:val="24"/>
        </w:rPr>
        <w:t xml:space="preserve"> </w:t>
      </w:r>
    </w:p>
    <w:p w14:paraId="09496336" w14:textId="77777777" w:rsidR="00BA03A1" w:rsidRDefault="00BA03A1" w:rsidP="00290A4A">
      <w:pPr>
        <w:spacing w:before="60" w:after="60"/>
        <w:jc w:val="both"/>
        <w:rPr>
          <w:rFonts w:ascii="Times New Roman" w:hAnsi="Times New Roman"/>
          <w:sz w:val="24"/>
          <w:szCs w:val="24"/>
        </w:rPr>
      </w:pPr>
    </w:p>
    <w:p w14:paraId="28E64203" w14:textId="77777777" w:rsidR="00322F15" w:rsidRPr="008E4D76" w:rsidRDefault="00322F15" w:rsidP="00AB0CF7">
      <w:pPr>
        <w:spacing w:after="120" w:line="252" w:lineRule="auto"/>
        <w:jc w:val="both"/>
        <w:rPr>
          <w:rFonts w:ascii="Times New Roman" w:hAnsi="Times New Roman"/>
          <w:b/>
          <w:i/>
          <w:sz w:val="24"/>
          <w:szCs w:val="24"/>
          <w:u w:val="single"/>
        </w:rPr>
      </w:pPr>
      <w:r w:rsidRPr="008E4D76">
        <w:rPr>
          <w:rFonts w:ascii="Times New Roman" w:hAnsi="Times New Roman"/>
          <w:b/>
          <w:i/>
          <w:sz w:val="24"/>
          <w:szCs w:val="24"/>
          <w:u w:val="single"/>
        </w:rPr>
        <w:t>Oprávnený výdavok je, ak:</w:t>
      </w:r>
    </w:p>
    <w:p w14:paraId="28E64204" w14:textId="77777777" w:rsidR="00322F15" w:rsidRPr="003203BC" w:rsidRDefault="00322F15" w:rsidP="00AB0CF7">
      <w:pPr>
        <w:pStyle w:val="Odsekzoznamu"/>
        <w:numPr>
          <w:ilvl w:val="0"/>
          <w:numId w:val="86"/>
        </w:numPr>
        <w:spacing w:after="120"/>
        <w:ind w:left="567" w:hanging="283"/>
        <w:contextualSpacing w:val="0"/>
        <w:jc w:val="both"/>
        <w:rPr>
          <w:rFonts w:ascii="Times New Roman" w:hAnsi="Times New Roman"/>
          <w:sz w:val="24"/>
          <w:szCs w:val="24"/>
        </w:rPr>
      </w:pPr>
      <w:r w:rsidRPr="003203BC">
        <w:rPr>
          <w:rFonts w:ascii="Times New Roman" w:hAnsi="Times New Roman"/>
          <w:sz w:val="24"/>
          <w:szCs w:val="24"/>
        </w:rPr>
        <w:t>pri jeho obstaraní boli dodržané pravidlá VO;</w:t>
      </w:r>
    </w:p>
    <w:p w14:paraId="28E64205" w14:textId="77777777" w:rsidR="00322F15" w:rsidRPr="003203BC" w:rsidRDefault="00322F15" w:rsidP="00BE5B47">
      <w:pPr>
        <w:pStyle w:val="Odsekzoznamu"/>
        <w:numPr>
          <w:ilvl w:val="0"/>
          <w:numId w:val="86"/>
        </w:numPr>
        <w:spacing w:before="60" w:after="60"/>
        <w:ind w:left="567" w:hanging="283"/>
        <w:contextualSpacing w:val="0"/>
        <w:jc w:val="both"/>
        <w:rPr>
          <w:rFonts w:ascii="Times New Roman" w:hAnsi="Times New Roman"/>
          <w:sz w:val="24"/>
          <w:szCs w:val="24"/>
        </w:rPr>
      </w:pPr>
      <w:r w:rsidRPr="003203BC">
        <w:rPr>
          <w:rFonts w:ascii="Times New Roman" w:hAnsi="Times New Roman"/>
          <w:sz w:val="24"/>
          <w:szCs w:val="24"/>
        </w:rPr>
        <w:t>bol majetok zakúpený len pre účely projektu a jeho životnosť skončila do ukončenia realizácie aktivít projektu</w:t>
      </w:r>
      <w:r w:rsidR="00DC2ADF" w:rsidRPr="003203BC">
        <w:rPr>
          <w:rFonts w:ascii="Times New Roman" w:hAnsi="Times New Roman"/>
          <w:sz w:val="24"/>
          <w:szCs w:val="24"/>
        </w:rPr>
        <w:t>,</w:t>
      </w:r>
      <w:r w:rsidRPr="003203BC">
        <w:rPr>
          <w:rFonts w:ascii="Times New Roman" w:hAnsi="Times New Roman"/>
          <w:sz w:val="24"/>
          <w:szCs w:val="24"/>
        </w:rPr>
        <w:t xml:space="preserve"> oprávnenosť výdavku je 100 % obstarávacej ceny</w:t>
      </w:r>
      <w:r w:rsidR="00DB67D3" w:rsidRPr="003203BC">
        <w:rPr>
          <w:rFonts w:ascii="Times New Roman" w:hAnsi="Times New Roman"/>
          <w:sz w:val="24"/>
          <w:szCs w:val="24"/>
        </w:rPr>
        <w:t>,</w:t>
      </w:r>
    </w:p>
    <w:p w14:paraId="28E64206" w14:textId="77777777" w:rsidR="00322F15" w:rsidRPr="005F18BB" w:rsidRDefault="00322F15" w:rsidP="00BE5B47">
      <w:pPr>
        <w:pStyle w:val="Odsekzoznamu"/>
        <w:numPr>
          <w:ilvl w:val="0"/>
          <w:numId w:val="86"/>
        </w:numPr>
        <w:spacing w:before="60" w:after="60"/>
        <w:ind w:left="567" w:hanging="283"/>
        <w:contextualSpacing w:val="0"/>
        <w:jc w:val="both"/>
        <w:rPr>
          <w:rFonts w:ascii="Times New Roman" w:hAnsi="Times New Roman"/>
          <w:sz w:val="24"/>
          <w:szCs w:val="24"/>
        </w:rPr>
      </w:pPr>
      <w:r w:rsidRPr="003203BC">
        <w:rPr>
          <w:rFonts w:ascii="Times New Roman" w:hAnsi="Times New Roman"/>
          <w:sz w:val="24"/>
          <w:szCs w:val="24"/>
        </w:rPr>
        <w:t xml:space="preserve">bol majetok zakúpený, alebo využívaný pre účely projektu čiastočne, alebo ak doba jeho </w:t>
      </w:r>
      <w:r w:rsidRPr="005F18BB">
        <w:rPr>
          <w:rFonts w:ascii="Times New Roman" w:hAnsi="Times New Roman"/>
          <w:sz w:val="24"/>
          <w:szCs w:val="24"/>
        </w:rPr>
        <w:t>životnosti trvá aj po ukončení projektu, oprávnenosť výdavku je:</w:t>
      </w:r>
    </w:p>
    <w:p w14:paraId="28E64207" w14:textId="77777777" w:rsidR="00322F15" w:rsidRPr="005F18BB" w:rsidRDefault="00322F15" w:rsidP="00C57592">
      <w:pPr>
        <w:pStyle w:val="Odsekzoznamu"/>
        <w:numPr>
          <w:ilvl w:val="0"/>
          <w:numId w:val="28"/>
        </w:numPr>
        <w:spacing w:before="60" w:after="60"/>
        <w:ind w:left="851" w:hanging="284"/>
        <w:jc w:val="both"/>
        <w:rPr>
          <w:rFonts w:ascii="Times New Roman" w:hAnsi="Times New Roman"/>
          <w:sz w:val="24"/>
          <w:szCs w:val="24"/>
        </w:rPr>
      </w:pPr>
      <w:r w:rsidRPr="005F18BB">
        <w:rPr>
          <w:rFonts w:ascii="Times New Roman" w:hAnsi="Times New Roman"/>
          <w:sz w:val="24"/>
          <w:szCs w:val="24"/>
        </w:rPr>
        <w:t>do výšky pomeru celkových výdavkov projektu k celkovému obratu prijímateľa za</w:t>
      </w:r>
      <w:r w:rsidR="00360C7B" w:rsidRPr="005F18BB">
        <w:rPr>
          <w:rFonts w:ascii="Times New Roman" w:hAnsi="Times New Roman"/>
          <w:sz w:val="24"/>
          <w:szCs w:val="24"/>
        </w:rPr>
        <w:t> </w:t>
      </w:r>
      <w:r w:rsidRPr="005F18BB">
        <w:rPr>
          <w:rFonts w:ascii="Times New Roman" w:hAnsi="Times New Roman"/>
          <w:sz w:val="24"/>
          <w:szCs w:val="24"/>
        </w:rPr>
        <w:t>predchádzajúci kalendárny rok alebo priemerného obratu za posledné 3</w:t>
      </w:r>
      <w:r w:rsidR="00493BA7" w:rsidRPr="005F18BB">
        <w:rPr>
          <w:rFonts w:ascii="Times New Roman" w:hAnsi="Times New Roman"/>
          <w:sz w:val="24"/>
          <w:szCs w:val="24"/>
        </w:rPr>
        <w:t> </w:t>
      </w:r>
      <w:r w:rsidRPr="005F18BB">
        <w:rPr>
          <w:rFonts w:ascii="Times New Roman" w:hAnsi="Times New Roman"/>
          <w:sz w:val="24"/>
          <w:szCs w:val="24"/>
        </w:rPr>
        <w:t xml:space="preserve">kalendárne roky, alebo </w:t>
      </w:r>
    </w:p>
    <w:p w14:paraId="28E64208" w14:textId="77777777" w:rsidR="00290A4A" w:rsidRDefault="00322F15" w:rsidP="00290A4A">
      <w:pPr>
        <w:pStyle w:val="Odsekzoznamu"/>
        <w:numPr>
          <w:ilvl w:val="0"/>
          <w:numId w:val="28"/>
        </w:numPr>
        <w:spacing w:before="60" w:after="60"/>
        <w:ind w:left="851" w:hanging="284"/>
        <w:jc w:val="both"/>
        <w:rPr>
          <w:rFonts w:ascii="Times New Roman" w:hAnsi="Times New Roman"/>
          <w:sz w:val="24"/>
          <w:szCs w:val="24"/>
        </w:rPr>
      </w:pPr>
      <w:r w:rsidRPr="0010260D">
        <w:rPr>
          <w:rFonts w:ascii="Times New Roman" w:hAnsi="Times New Roman"/>
          <w:sz w:val="24"/>
          <w:szCs w:val="24"/>
        </w:rPr>
        <w:t>do výšky pomeru na základe výpočtu osobohodín, ktoré odpracuje zamestnanec/zamestnanci v rámci projektu, alebo do výšky pomeru, ktorý stanovila výzva/vyzvanie.</w:t>
      </w:r>
    </w:p>
    <w:p w14:paraId="345946D6" w14:textId="77777777" w:rsidR="00965D36" w:rsidRPr="0010260D" w:rsidRDefault="00965D36" w:rsidP="00AB0CF7">
      <w:pPr>
        <w:pStyle w:val="Odsekzoznamu"/>
        <w:spacing w:before="60" w:after="60"/>
        <w:ind w:left="851"/>
        <w:jc w:val="both"/>
        <w:rPr>
          <w:rFonts w:ascii="Times New Roman" w:hAnsi="Times New Roman"/>
          <w:sz w:val="24"/>
          <w:szCs w:val="24"/>
        </w:rPr>
      </w:pPr>
    </w:p>
    <w:p w14:paraId="28E64209" w14:textId="77777777" w:rsidR="00FA352E" w:rsidRPr="0054151F" w:rsidRDefault="00FA352E" w:rsidP="00020D75">
      <w:pPr>
        <w:pStyle w:val="Default"/>
        <w:pBdr>
          <w:top w:val="single" w:sz="4" w:space="1" w:color="auto"/>
          <w:left w:val="single" w:sz="4" w:space="3" w:color="auto"/>
          <w:bottom w:val="single" w:sz="4" w:space="1" w:color="auto"/>
          <w:right w:val="single" w:sz="4" w:space="4" w:color="auto"/>
        </w:pBdr>
        <w:shd w:val="clear" w:color="auto" w:fill="FBD4B4" w:themeFill="accent6" w:themeFillTint="66"/>
        <w:spacing w:before="60" w:after="60" w:line="276" w:lineRule="auto"/>
        <w:jc w:val="both"/>
        <w:rPr>
          <w:bCs/>
        </w:rPr>
      </w:pPr>
      <w:r>
        <w:rPr>
          <w:b/>
          <w:bCs/>
          <w:i/>
        </w:rPr>
        <w:t>D</w:t>
      </w:r>
      <w:r w:rsidRPr="0054151F">
        <w:rPr>
          <w:b/>
          <w:bCs/>
          <w:i/>
        </w:rPr>
        <w:t>ôležité upozornenie:</w:t>
      </w:r>
      <w:r w:rsidRPr="0054151F">
        <w:rPr>
          <w:bCs/>
        </w:rPr>
        <w:t xml:space="preserve"> </w:t>
      </w:r>
      <w:r w:rsidR="00CE6989" w:rsidRPr="008023AD">
        <w:t>Oprávnený je iba nový nepoužívaný majetok a prijímateľ s ním v minulosti žiadnym spôsobom nedisponoval</w:t>
      </w:r>
      <w:r w:rsidR="00CE6989">
        <w:t>.</w:t>
      </w:r>
    </w:p>
    <w:p w14:paraId="5F6FB8F3" w14:textId="77777777" w:rsidR="00BA03A1" w:rsidRDefault="00BA03A1" w:rsidP="00290A4A">
      <w:pPr>
        <w:pStyle w:val="Zoznamsodrkami"/>
        <w:spacing w:before="240" w:after="60" w:line="276" w:lineRule="auto"/>
        <w:jc w:val="left"/>
        <w:rPr>
          <w:b/>
          <w:i/>
          <w:sz w:val="24"/>
          <w:szCs w:val="24"/>
          <w:u w:val="single"/>
          <w:lang w:eastAsia="sk-SK"/>
        </w:rPr>
      </w:pPr>
    </w:p>
    <w:p w14:paraId="28E6420A" w14:textId="77777777" w:rsidR="00B9440C" w:rsidRPr="006B3E38" w:rsidRDefault="00B9440C" w:rsidP="00290A4A">
      <w:pPr>
        <w:pStyle w:val="Zoznamsodrkami"/>
        <w:spacing w:before="240" w:after="60" w:line="276" w:lineRule="auto"/>
        <w:jc w:val="left"/>
        <w:rPr>
          <w:b/>
          <w:i/>
          <w:sz w:val="24"/>
          <w:szCs w:val="24"/>
          <w:u w:val="single"/>
          <w:lang w:eastAsia="sk-SK"/>
        </w:rPr>
      </w:pPr>
      <w:r w:rsidRPr="006B3E38">
        <w:rPr>
          <w:b/>
          <w:i/>
          <w:sz w:val="24"/>
          <w:szCs w:val="24"/>
          <w:u w:val="single"/>
          <w:lang w:eastAsia="sk-SK"/>
        </w:rPr>
        <w:t>Neoprávnené výdavky:</w:t>
      </w:r>
    </w:p>
    <w:p w14:paraId="28E6420B" w14:textId="74C1B28F" w:rsidR="00B9440C" w:rsidRPr="000A7F86" w:rsidRDefault="00B9440C" w:rsidP="00C57592">
      <w:pPr>
        <w:pStyle w:val="Odsekzoznamu"/>
        <w:numPr>
          <w:ilvl w:val="0"/>
          <w:numId w:val="29"/>
        </w:numPr>
        <w:tabs>
          <w:tab w:val="left" w:pos="567"/>
        </w:tabs>
        <w:spacing w:before="60" w:after="60"/>
        <w:ind w:left="568" w:hanging="284"/>
        <w:contextualSpacing w:val="0"/>
        <w:jc w:val="both"/>
        <w:rPr>
          <w:rFonts w:ascii="Times New Roman" w:hAnsi="Times New Roman"/>
          <w:sz w:val="24"/>
          <w:szCs w:val="24"/>
        </w:rPr>
      </w:pPr>
      <w:r w:rsidRPr="006B3E38">
        <w:rPr>
          <w:rFonts w:ascii="Times New Roman" w:hAnsi="Times New Roman"/>
          <w:sz w:val="24"/>
          <w:szCs w:val="24"/>
        </w:rPr>
        <w:t xml:space="preserve">nákup samostatných hnuteľných vecí a súboru vecí, </w:t>
      </w:r>
      <w:r w:rsidRPr="000A7F86">
        <w:rPr>
          <w:rFonts w:ascii="Times New Roman" w:hAnsi="Times New Roman"/>
          <w:sz w:val="24"/>
          <w:szCs w:val="24"/>
        </w:rPr>
        <w:t>ak bol nákup vykonaný len</w:t>
      </w:r>
      <w:r w:rsidR="00493BA7" w:rsidRPr="000A7F86">
        <w:rPr>
          <w:rFonts w:ascii="Times New Roman" w:hAnsi="Times New Roman"/>
          <w:sz w:val="24"/>
          <w:szCs w:val="24"/>
        </w:rPr>
        <w:t> </w:t>
      </w:r>
      <w:r w:rsidRPr="000A7F86">
        <w:rPr>
          <w:rFonts w:ascii="Times New Roman" w:hAnsi="Times New Roman"/>
          <w:sz w:val="24"/>
          <w:szCs w:val="24"/>
        </w:rPr>
        <w:t>pre</w:t>
      </w:r>
      <w:r w:rsidR="00493BA7" w:rsidRPr="000A7F86">
        <w:rPr>
          <w:rFonts w:ascii="Times New Roman" w:hAnsi="Times New Roman"/>
          <w:sz w:val="24"/>
          <w:szCs w:val="24"/>
        </w:rPr>
        <w:t> </w:t>
      </w:r>
      <w:r w:rsidRPr="000A7F86">
        <w:rPr>
          <w:rFonts w:ascii="Times New Roman" w:hAnsi="Times New Roman"/>
          <w:sz w:val="24"/>
          <w:szCs w:val="24"/>
        </w:rPr>
        <w:t>potreby  jednej aktivity, ak výzva/vyzvanie neurčí inak</w:t>
      </w:r>
      <w:r w:rsidR="008E4D76" w:rsidRPr="000A7F86">
        <w:rPr>
          <w:rFonts w:ascii="Times New Roman" w:hAnsi="Times New Roman"/>
          <w:sz w:val="24"/>
          <w:szCs w:val="24"/>
        </w:rPr>
        <w:t>;</w:t>
      </w:r>
    </w:p>
    <w:p w14:paraId="28E6420C" w14:textId="31B8E2AC" w:rsidR="00B9440C" w:rsidRPr="006B3E38" w:rsidRDefault="00B9440C" w:rsidP="00C57592">
      <w:pPr>
        <w:pStyle w:val="Odsekzoznamu"/>
        <w:numPr>
          <w:ilvl w:val="0"/>
          <w:numId w:val="29"/>
        </w:numPr>
        <w:tabs>
          <w:tab w:val="left" w:pos="567"/>
        </w:tabs>
        <w:spacing w:before="60" w:after="60"/>
        <w:ind w:left="568" w:hanging="284"/>
        <w:contextualSpacing w:val="0"/>
        <w:jc w:val="both"/>
        <w:rPr>
          <w:rFonts w:ascii="Times New Roman" w:hAnsi="Times New Roman"/>
          <w:sz w:val="24"/>
          <w:szCs w:val="24"/>
        </w:rPr>
      </w:pPr>
      <w:r w:rsidRPr="006B3E38">
        <w:rPr>
          <w:rFonts w:ascii="Times New Roman" w:hAnsi="Times New Roman"/>
          <w:sz w:val="24"/>
          <w:szCs w:val="24"/>
        </w:rPr>
        <w:t>nákup samostatných hnuteľných vecí a súboru vecí na konci realizácie projektu (napr. z dôvodu predĺženého procesu verejného obstarávania</w:t>
      </w:r>
      <w:r w:rsidR="001D26E6">
        <w:rPr>
          <w:rFonts w:ascii="Times New Roman" w:hAnsi="Times New Roman"/>
          <w:sz w:val="24"/>
          <w:szCs w:val="24"/>
        </w:rPr>
        <w:t xml:space="preserve"> a pod.</w:t>
      </w:r>
      <w:r w:rsidRPr="006B3E38">
        <w:rPr>
          <w:rFonts w:ascii="Times New Roman" w:hAnsi="Times New Roman"/>
          <w:sz w:val="24"/>
          <w:szCs w:val="24"/>
        </w:rPr>
        <w:t>)</w:t>
      </w:r>
      <w:r w:rsidR="008E4D76" w:rsidRPr="006B3E38">
        <w:rPr>
          <w:rFonts w:ascii="Times New Roman" w:hAnsi="Times New Roman"/>
          <w:sz w:val="24"/>
          <w:szCs w:val="24"/>
        </w:rPr>
        <w:t>;</w:t>
      </w:r>
      <w:r w:rsidRPr="006B3E38">
        <w:rPr>
          <w:rFonts w:ascii="Times New Roman" w:hAnsi="Times New Roman"/>
          <w:sz w:val="24"/>
          <w:szCs w:val="24"/>
        </w:rPr>
        <w:t xml:space="preserve">   </w:t>
      </w:r>
    </w:p>
    <w:p w14:paraId="28E6420D" w14:textId="77777777" w:rsidR="00360C7B" w:rsidRPr="006B3E38" w:rsidRDefault="00B9440C" w:rsidP="00C57592">
      <w:pPr>
        <w:pStyle w:val="Odsekzoznamu"/>
        <w:numPr>
          <w:ilvl w:val="0"/>
          <w:numId w:val="29"/>
        </w:numPr>
        <w:tabs>
          <w:tab w:val="left" w:pos="567"/>
        </w:tabs>
        <w:spacing w:before="60" w:after="60"/>
        <w:ind w:left="568" w:hanging="284"/>
        <w:contextualSpacing w:val="0"/>
        <w:jc w:val="both"/>
        <w:rPr>
          <w:rFonts w:ascii="Times New Roman" w:hAnsi="Times New Roman"/>
          <w:sz w:val="24"/>
          <w:szCs w:val="24"/>
        </w:rPr>
      </w:pPr>
      <w:r w:rsidRPr="006B3E38">
        <w:rPr>
          <w:rFonts w:ascii="Times New Roman" w:hAnsi="Times New Roman"/>
          <w:sz w:val="24"/>
          <w:szCs w:val="24"/>
        </w:rPr>
        <w:t>výdavky obstarané v rámci podporných aktivít projektu</w:t>
      </w:r>
      <w:r w:rsidR="008E4D76" w:rsidRPr="006B3E38">
        <w:rPr>
          <w:rFonts w:ascii="Times New Roman" w:hAnsi="Times New Roman"/>
          <w:sz w:val="24"/>
          <w:szCs w:val="24"/>
        </w:rPr>
        <w:t>;</w:t>
      </w:r>
      <w:r w:rsidR="006B1205" w:rsidRPr="006B3E38">
        <w:rPr>
          <w:rFonts w:ascii="Times New Roman" w:hAnsi="Times New Roman"/>
          <w:sz w:val="24"/>
          <w:szCs w:val="24"/>
        </w:rPr>
        <w:t xml:space="preserve"> </w:t>
      </w:r>
    </w:p>
    <w:p w14:paraId="28E6420E" w14:textId="77777777" w:rsidR="00B9440C" w:rsidRDefault="00B9440C" w:rsidP="00C57592">
      <w:pPr>
        <w:pStyle w:val="Odsekzoznamu"/>
        <w:numPr>
          <w:ilvl w:val="0"/>
          <w:numId w:val="29"/>
        </w:numPr>
        <w:tabs>
          <w:tab w:val="left" w:pos="567"/>
        </w:tabs>
        <w:spacing w:before="60" w:after="60"/>
        <w:ind w:left="568" w:hanging="284"/>
        <w:contextualSpacing w:val="0"/>
        <w:jc w:val="both"/>
        <w:rPr>
          <w:rFonts w:ascii="Times New Roman" w:hAnsi="Times New Roman"/>
          <w:sz w:val="24"/>
          <w:szCs w:val="24"/>
        </w:rPr>
      </w:pPr>
      <w:r w:rsidRPr="006B3E38">
        <w:rPr>
          <w:rFonts w:ascii="Times New Roman" w:hAnsi="Times New Roman"/>
          <w:sz w:val="24"/>
          <w:szCs w:val="24"/>
        </w:rPr>
        <w:t>ak cena</w:t>
      </w:r>
      <w:r w:rsidR="00205586" w:rsidRPr="006B3E38">
        <w:rPr>
          <w:rFonts w:ascii="Times New Roman" w:hAnsi="Times New Roman"/>
          <w:sz w:val="24"/>
          <w:szCs w:val="24"/>
        </w:rPr>
        <w:t>,</w:t>
      </w:r>
      <w:r w:rsidRPr="006B3E38">
        <w:rPr>
          <w:rFonts w:ascii="Times New Roman" w:hAnsi="Times New Roman"/>
          <w:sz w:val="24"/>
          <w:szCs w:val="24"/>
        </w:rPr>
        <w:t xml:space="preserve"> za ktorú bol majetok obstaraný</w:t>
      </w:r>
      <w:r w:rsidR="001D26E6">
        <w:rPr>
          <w:rFonts w:ascii="Times New Roman" w:hAnsi="Times New Roman"/>
          <w:sz w:val="24"/>
          <w:szCs w:val="24"/>
        </w:rPr>
        <w:t>,</w:t>
      </w:r>
      <w:r w:rsidRPr="006B3E38">
        <w:rPr>
          <w:rFonts w:ascii="Times New Roman" w:hAnsi="Times New Roman"/>
          <w:sz w:val="24"/>
          <w:szCs w:val="24"/>
        </w:rPr>
        <w:t xml:space="preserve"> je neprimeranou cenou v zmysle zákona č.</w:t>
      </w:r>
      <w:r w:rsidR="00360C7B" w:rsidRPr="006B3E38">
        <w:rPr>
          <w:rFonts w:ascii="Times New Roman" w:hAnsi="Times New Roman"/>
          <w:sz w:val="24"/>
          <w:szCs w:val="24"/>
        </w:rPr>
        <w:t> </w:t>
      </w:r>
      <w:r w:rsidRPr="006B3E38">
        <w:rPr>
          <w:rFonts w:ascii="Times New Roman" w:hAnsi="Times New Roman"/>
          <w:sz w:val="24"/>
          <w:szCs w:val="24"/>
        </w:rPr>
        <w:t>18/1996 Z. z. v z. n. pr.</w:t>
      </w:r>
    </w:p>
    <w:p w14:paraId="28E6420F" w14:textId="77777777" w:rsidR="009F120E" w:rsidRPr="008E4D76" w:rsidRDefault="009F120E" w:rsidP="00D3770C">
      <w:pPr>
        <w:pStyle w:val="Zoznamsodrkami"/>
        <w:spacing w:before="240" w:after="60" w:line="252" w:lineRule="auto"/>
        <w:jc w:val="left"/>
        <w:rPr>
          <w:b/>
          <w:i/>
          <w:sz w:val="24"/>
          <w:szCs w:val="24"/>
          <w:u w:val="single"/>
          <w:lang w:eastAsia="sk-SK"/>
        </w:rPr>
      </w:pPr>
      <w:r w:rsidRPr="008E4D76">
        <w:rPr>
          <w:b/>
          <w:i/>
          <w:sz w:val="24"/>
          <w:szCs w:val="24"/>
          <w:u w:val="single"/>
          <w:lang w:eastAsia="sk-SK"/>
        </w:rPr>
        <w:t>Preukazovanie:</w:t>
      </w:r>
    </w:p>
    <w:p w14:paraId="28E64210" w14:textId="77777777" w:rsidR="00086BE0" w:rsidRDefault="006030E2" w:rsidP="00C57592">
      <w:pPr>
        <w:pStyle w:val="Odsekzoznamu"/>
        <w:numPr>
          <w:ilvl w:val="0"/>
          <w:numId w:val="30"/>
        </w:numPr>
        <w:spacing w:before="60" w:after="60"/>
        <w:ind w:left="568" w:hanging="284"/>
        <w:contextualSpacing w:val="0"/>
        <w:jc w:val="both"/>
        <w:rPr>
          <w:rFonts w:ascii="Times New Roman" w:hAnsi="Times New Roman"/>
          <w:sz w:val="24"/>
          <w:szCs w:val="24"/>
        </w:rPr>
      </w:pPr>
      <w:r w:rsidRPr="006030E2">
        <w:rPr>
          <w:rFonts w:ascii="Times New Roman" w:hAnsi="Times New Roman"/>
          <w:sz w:val="24"/>
          <w:szCs w:val="24"/>
          <w:lang w:eastAsia="en-AU"/>
        </w:rPr>
        <w:t>písomná zmluva</w:t>
      </w:r>
      <w:r w:rsidRPr="006030E2">
        <w:rPr>
          <w:rFonts w:ascii="Times New Roman" w:hAnsi="Times New Roman"/>
          <w:sz w:val="24"/>
          <w:szCs w:val="24"/>
          <w:vertAlign w:val="superscript"/>
        </w:rPr>
        <w:footnoteReference w:id="39"/>
      </w:r>
      <w:r w:rsidRPr="006030E2">
        <w:rPr>
          <w:rFonts w:ascii="Times New Roman" w:hAnsi="Times New Roman"/>
          <w:sz w:val="24"/>
          <w:szCs w:val="24"/>
          <w:lang w:eastAsia="en-AU"/>
        </w:rPr>
        <w:t>,</w:t>
      </w:r>
      <w:r w:rsidR="00086BE0" w:rsidRPr="00086BE0">
        <w:rPr>
          <w:rFonts w:ascii="Times New Roman" w:hAnsi="Times New Roman"/>
          <w:sz w:val="24"/>
          <w:szCs w:val="24"/>
        </w:rPr>
        <w:t xml:space="preserve"> ak hodnota výdavku prekročí </w:t>
      </w:r>
      <w:r w:rsidR="00A044E6">
        <w:rPr>
          <w:rFonts w:ascii="Times New Roman" w:hAnsi="Times New Roman"/>
          <w:sz w:val="24"/>
          <w:szCs w:val="24"/>
        </w:rPr>
        <w:t xml:space="preserve">5 000 </w:t>
      </w:r>
      <w:r w:rsidR="00086BE0" w:rsidRPr="00714840">
        <w:rPr>
          <w:rFonts w:ascii="Times New Roman" w:hAnsi="Times New Roman"/>
          <w:sz w:val="24"/>
          <w:szCs w:val="24"/>
        </w:rPr>
        <w:t xml:space="preserve">EUR </w:t>
      </w:r>
      <w:r w:rsidR="00086BE0">
        <w:rPr>
          <w:rFonts w:ascii="Times New Roman" w:hAnsi="Times New Roman"/>
          <w:sz w:val="24"/>
          <w:szCs w:val="24"/>
        </w:rPr>
        <w:t>(zmluva musí byť v súlade s platným všeobecne záväzným právnym predpisom) vrátane dodatkov k uzavretej písomnej zmluve;</w:t>
      </w:r>
    </w:p>
    <w:p w14:paraId="28E64211" w14:textId="77777777" w:rsidR="002B087F" w:rsidRPr="002B087F" w:rsidRDefault="002B087F" w:rsidP="00C57592">
      <w:pPr>
        <w:pStyle w:val="Odsekzoznamu"/>
        <w:numPr>
          <w:ilvl w:val="0"/>
          <w:numId w:val="30"/>
        </w:numPr>
        <w:spacing w:before="60" w:after="60"/>
        <w:ind w:left="568" w:hanging="284"/>
        <w:contextualSpacing w:val="0"/>
        <w:jc w:val="both"/>
        <w:rPr>
          <w:rFonts w:ascii="Times New Roman" w:hAnsi="Times New Roman"/>
          <w:sz w:val="24"/>
          <w:szCs w:val="24"/>
        </w:rPr>
      </w:pPr>
      <w:r w:rsidRPr="009F120E">
        <w:rPr>
          <w:rFonts w:ascii="Times New Roman" w:hAnsi="Times New Roman"/>
          <w:sz w:val="24"/>
          <w:szCs w:val="24"/>
        </w:rPr>
        <w:t xml:space="preserve">výpis o zverejnení zmluvy povinnej osoby v zmysle zákona 211/2000 Z. z. v znení </w:t>
      </w:r>
      <w:r>
        <w:rPr>
          <w:rFonts w:ascii="Times New Roman" w:hAnsi="Times New Roman"/>
          <w:sz w:val="24"/>
          <w:szCs w:val="24"/>
        </w:rPr>
        <w:t xml:space="preserve"> </w:t>
      </w:r>
      <w:r w:rsidRPr="009F120E">
        <w:rPr>
          <w:rFonts w:ascii="Times New Roman" w:hAnsi="Times New Roman"/>
          <w:sz w:val="24"/>
          <w:szCs w:val="24"/>
        </w:rPr>
        <w:t>neskorších predpisov</w:t>
      </w:r>
      <w:r>
        <w:rPr>
          <w:rFonts w:ascii="Times New Roman" w:hAnsi="Times New Roman"/>
          <w:sz w:val="24"/>
          <w:szCs w:val="24"/>
        </w:rPr>
        <w:t>;</w:t>
      </w:r>
    </w:p>
    <w:p w14:paraId="28E64212" w14:textId="77777777" w:rsidR="00086BE0" w:rsidRDefault="00086BE0" w:rsidP="00C57592">
      <w:pPr>
        <w:pStyle w:val="Odsekzoznamu"/>
        <w:numPr>
          <w:ilvl w:val="0"/>
          <w:numId w:val="30"/>
        </w:numPr>
        <w:spacing w:before="60" w:after="60"/>
        <w:ind w:left="568" w:hanging="284"/>
        <w:contextualSpacing w:val="0"/>
        <w:jc w:val="both"/>
        <w:rPr>
          <w:rFonts w:ascii="Times New Roman" w:hAnsi="Times New Roman"/>
          <w:sz w:val="24"/>
          <w:szCs w:val="24"/>
        </w:rPr>
      </w:pPr>
      <w:r>
        <w:rPr>
          <w:rFonts w:ascii="Times New Roman" w:hAnsi="Times New Roman"/>
          <w:sz w:val="24"/>
          <w:szCs w:val="24"/>
        </w:rPr>
        <w:t>objednávka (ak relevantné);</w:t>
      </w:r>
    </w:p>
    <w:p w14:paraId="28E64213" w14:textId="77777777" w:rsidR="009F120E" w:rsidRDefault="009F120E" w:rsidP="00C57592">
      <w:pPr>
        <w:pStyle w:val="Odsekzoznamu"/>
        <w:numPr>
          <w:ilvl w:val="0"/>
          <w:numId w:val="30"/>
        </w:numPr>
        <w:spacing w:before="60" w:after="60"/>
        <w:ind w:left="568" w:hanging="284"/>
        <w:contextualSpacing w:val="0"/>
        <w:jc w:val="both"/>
        <w:rPr>
          <w:rFonts w:ascii="Times New Roman" w:hAnsi="Times New Roman"/>
          <w:sz w:val="24"/>
          <w:szCs w:val="24"/>
        </w:rPr>
      </w:pPr>
      <w:r w:rsidRPr="00086BE0">
        <w:rPr>
          <w:rFonts w:ascii="Times New Roman" w:hAnsi="Times New Roman"/>
          <w:sz w:val="24"/>
          <w:szCs w:val="24"/>
        </w:rPr>
        <w:t xml:space="preserve">faktúra vrátane dodacieho listu, ak faktúra neslúži aj ako dodací list, resp. ak z dokladu nie </w:t>
      </w:r>
      <w:r w:rsidR="008B4A0D" w:rsidRPr="00086BE0">
        <w:rPr>
          <w:rFonts w:ascii="Times New Roman" w:hAnsi="Times New Roman"/>
          <w:sz w:val="24"/>
          <w:szCs w:val="24"/>
        </w:rPr>
        <w:t xml:space="preserve"> </w:t>
      </w:r>
      <w:r w:rsidRPr="00086BE0">
        <w:rPr>
          <w:rFonts w:ascii="Times New Roman" w:hAnsi="Times New Roman"/>
          <w:sz w:val="24"/>
          <w:szCs w:val="24"/>
        </w:rPr>
        <w:t>je zrejmé, čo je predmetom dodania</w:t>
      </w:r>
      <w:r w:rsidR="008E4D76" w:rsidRPr="00086BE0">
        <w:rPr>
          <w:rFonts w:ascii="Times New Roman" w:hAnsi="Times New Roman"/>
          <w:sz w:val="24"/>
          <w:szCs w:val="24"/>
        </w:rPr>
        <w:t>;</w:t>
      </w:r>
    </w:p>
    <w:p w14:paraId="28E64214" w14:textId="77777777" w:rsidR="002061F3" w:rsidRPr="00086BE0" w:rsidRDefault="002061F3" w:rsidP="00C57592">
      <w:pPr>
        <w:pStyle w:val="Odsekzoznamu"/>
        <w:numPr>
          <w:ilvl w:val="0"/>
          <w:numId w:val="30"/>
        </w:numPr>
        <w:spacing w:before="60" w:after="60"/>
        <w:ind w:left="568" w:hanging="284"/>
        <w:contextualSpacing w:val="0"/>
        <w:jc w:val="both"/>
        <w:rPr>
          <w:rFonts w:ascii="Times New Roman" w:hAnsi="Times New Roman"/>
          <w:sz w:val="24"/>
          <w:szCs w:val="24"/>
        </w:rPr>
      </w:pPr>
      <w:r>
        <w:rPr>
          <w:rFonts w:ascii="Times New Roman" w:hAnsi="Times New Roman"/>
          <w:sz w:val="24"/>
          <w:szCs w:val="24"/>
        </w:rPr>
        <w:t>protokol o zaškolení dodanej technológie (ak relevantné);</w:t>
      </w:r>
    </w:p>
    <w:p w14:paraId="28E64215" w14:textId="77777777" w:rsidR="009F120E" w:rsidRPr="009F120E" w:rsidRDefault="009F120E" w:rsidP="00C57592">
      <w:pPr>
        <w:pStyle w:val="Odsekzoznamu"/>
        <w:numPr>
          <w:ilvl w:val="0"/>
          <w:numId w:val="30"/>
        </w:numPr>
        <w:spacing w:before="60" w:after="60"/>
        <w:ind w:left="568" w:hanging="284"/>
        <w:contextualSpacing w:val="0"/>
        <w:jc w:val="both"/>
        <w:rPr>
          <w:rFonts w:ascii="Times New Roman" w:hAnsi="Times New Roman"/>
          <w:sz w:val="24"/>
          <w:szCs w:val="24"/>
        </w:rPr>
      </w:pPr>
      <w:r w:rsidRPr="009F120E">
        <w:rPr>
          <w:rFonts w:ascii="Times New Roman" w:hAnsi="Times New Roman"/>
          <w:sz w:val="24"/>
          <w:szCs w:val="24"/>
        </w:rPr>
        <w:t>karta dlhodobého majetku</w:t>
      </w:r>
      <w:r w:rsidR="008E4D76">
        <w:rPr>
          <w:rFonts w:ascii="Times New Roman" w:hAnsi="Times New Roman"/>
          <w:sz w:val="24"/>
          <w:szCs w:val="24"/>
        </w:rPr>
        <w:t>;</w:t>
      </w:r>
    </w:p>
    <w:p w14:paraId="28E64216" w14:textId="77777777" w:rsidR="009F120E" w:rsidRPr="009F120E" w:rsidRDefault="009F120E" w:rsidP="00C57592">
      <w:pPr>
        <w:pStyle w:val="Odsekzoznamu"/>
        <w:numPr>
          <w:ilvl w:val="0"/>
          <w:numId w:val="30"/>
        </w:numPr>
        <w:spacing w:before="60" w:after="60"/>
        <w:ind w:left="568" w:hanging="284"/>
        <w:contextualSpacing w:val="0"/>
        <w:jc w:val="both"/>
        <w:rPr>
          <w:rFonts w:ascii="Times New Roman" w:hAnsi="Times New Roman"/>
          <w:sz w:val="24"/>
          <w:szCs w:val="24"/>
        </w:rPr>
      </w:pPr>
      <w:r w:rsidRPr="009F120E">
        <w:rPr>
          <w:rFonts w:ascii="Times New Roman" w:hAnsi="Times New Roman"/>
          <w:sz w:val="24"/>
          <w:szCs w:val="24"/>
        </w:rPr>
        <w:t>spôsob výpočtu oprávnenej výšky výdavku (ak relevantné)</w:t>
      </w:r>
      <w:r w:rsidR="008E4D76">
        <w:rPr>
          <w:rFonts w:ascii="Times New Roman" w:hAnsi="Times New Roman"/>
          <w:sz w:val="24"/>
          <w:szCs w:val="24"/>
        </w:rPr>
        <w:t>;</w:t>
      </w:r>
    </w:p>
    <w:p w14:paraId="28E64217" w14:textId="77777777" w:rsidR="009F120E" w:rsidRDefault="009F120E" w:rsidP="00C57592">
      <w:pPr>
        <w:pStyle w:val="Odsekzoznamu"/>
        <w:numPr>
          <w:ilvl w:val="0"/>
          <w:numId w:val="30"/>
        </w:numPr>
        <w:spacing w:before="60" w:after="60"/>
        <w:ind w:left="568" w:hanging="284"/>
        <w:contextualSpacing w:val="0"/>
        <w:jc w:val="both"/>
        <w:rPr>
          <w:rFonts w:ascii="Times New Roman" w:hAnsi="Times New Roman"/>
          <w:sz w:val="24"/>
          <w:szCs w:val="24"/>
        </w:rPr>
      </w:pPr>
      <w:r>
        <w:rPr>
          <w:rFonts w:ascii="Times New Roman" w:hAnsi="Times New Roman"/>
          <w:sz w:val="24"/>
          <w:szCs w:val="24"/>
        </w:rPr>
        <w:t>výpis z bankového účtu</w:t>
      </w:r>
      <w:r w:rsidR="008E4D76">
        <w:rPr>
          <w:rFonts w:ascii="Times New Roman" w:hAnsi="Times New Roman"/>
          <w:sz w:val="24"/>
          <w:szCs w:val="24"/>
        </w:rPr>
        <w:t>;</w:t>
      </w:r>
      <w:r>
        <w:rPr>
          <w:rFonts w:ascii="Times New Roman" w:hAnsi="Times New Roman"/>
          <w:sz w:val="24"/>
          <w:szCs w:val="24"/>
        </w:rPr>
        <w:t xml:space="preserve"> </w:t>
      </w:r>
    </w:p>
    <w:p w14:paraId="28E64218" w14:textId="77777777" w:rsidR="009F120E" w:rsidRDefault="009F120E" w:rsidP="00C57592">
      <w:pPr>
        <w:pStyle w:val="Odsekzoznamu"/>
        <w:numPr>
          <w:ilvl w:val="0"/>
          <w:numId w:val="30"/>
        </w:numPr>
        <w:spacing w:before="60" w:after="60"/>
        <w:ind w:left="568" w:hanging="284"/>
        <w:contextualSpacing w:val="0"/>
        <w:jc w:val="both"/>
        <w:rPr>
          <w:rFonts w:ascii="Times New Roman" w:hAnsi="Times New Roman"/>
          <w:sz w:val="24"/>
          <w:szCs w:val="24"/>
        </w:rPr>
      </w:pPr>
      <w:r>
        <w:rPr>
          <w:rFonts w:ascii="Times New Roman" w:hAnsi="Times New Roman"/>
          <w:sz w:val="24"/>
          <w:szCs w:val="24"/>
        </w:rPr>
        <w:t xml:space="preserve">a </w:t>
      </w:r>
      <w:r w:rsidRPr="009F120E">
        <w:rPr>
          <w:rFonts w:ascii="Times New Roman" w:hAnsi="Times New Roman"/>
          <w:sz w:val="24"/>
          <w:szCs w:val="24"/>
        </w:rPr>
        <w:t>iné.</w:t>
      </w:r>
    </w:p>
    <w:p w14:paraId="1B69D9DC" w14:textId="77777777" w:rsidR="003F7D71" w:rsidRDefault="003F7D71" w:rsidP="003F7D71">
      <w:pPr>
        <w:pStyle w:val="Odsekzoznamu"/>
        <w:spacing w:before="60" w:after="60"/>
        <w:ind w:left="568"/>
        <w:contextualSpacing w:val="0"/>
        <w:jc w:val="both"/>
        <w:rPr>
          <w:rFonts w:ascii="Times New Roman" w:hAnsi="Times New Roman"/>
          <w:sz w:val="24"/>
          <w:szCs w:val="24"/>
        </w:rPr>
      </w:pPr>
    </w:p>
    <w:p w14:paraId="28E64219" w14:textId="77777777" w:rsidR="00A37094" w:rsidRPr="00A17291" w:rsidRDefault="00A37094" w:rsidP="00D72FA8">
      <w:pPr>
        <w:pBdr>
          <w:top w:val="single" w:sz="4" w:space="1" w:color="auto"/>
          <w:left w:val="single" w:sz="4" w:space="4" w:color="auto"/>
          <w:bottom w:val="single" w:sz="4" w:space="1" w:color="auto"/>
          <w:right w:val="single" w:sz="4" w:space="4" w:color="auto"/>
        </w:pBdr>
        <w:shd w:val="clear" w:color="auto" w:fill="BFBFBF" w:themeFill="background1" w:themeFillShade="BF"/>
        <w:spacing w:before="360" w:after="0" w:line="240" w:lineRule="auto"/>
        <w:jc w:val="both"/>
        <w:rPr>
          <w:rFonts w:ascii="Times New Roman" w:hAnsi="Times New Roman"/>
          <w:b/>
          <w:sz w:val="24"/>
          <w:szCs w:val="24"/>
        </w:rPr>
      </w:pPr>
      <w:r w:rsidRPr="00B946C4">
        <w:rPr>
          <w:rFonts w:ascii="Times New Roman" w:hAnsi="Times New Roman"/>
          <w:b/>
          <w:sz w:val="24"/>
          <w:szCs w:val="24"/>
        </w:rPr>
        <w:t>023 – Dopravné prostriedky</w:t>
      </w:r>
      <w:r w:rsidR="00C55776">
        <w:rPr>
          <w:rFonts w:ascii="Times New Roman" w:hAnsi="Times New Roman"/>
          <w:b/>
          <w:sz w:val="24"/>
          <w:szCs w:val="24"/>
        </w:rPr>
        <w:t xml:space="preserve"> </w:t>
      </w:r>
    </w:p>
    <w:p w14:paraId="28E6421B" w14:textId="6FCE365C" w:rsidR="00ED275D" w:rsidRPr="007102CD" w:rsidRDefault="003C0E98" w:rsidP="00D72FA8">
      <w:pPr>
        <w:spacing w:before="240" w:after="60"/>
        <w:jc w:val="both"/>
        <w:rPr>
          <w:rFonts w:ascii="Times New Roman" w:hAnsi="Times New Roman"/>
          <w:sz w:val="24"/>
          <w:szCs w:val="24"/>
        </w:rPr>
      </w:pPr>
      <w:r w:rsidRPr="001D28D7">
        <w:rPr>
          <w:rFonts w:ascii="Times New Roman" w:hAnsi="Times New Roman"/>
          <w:sz w:val="24"/>
          <w:szCs w:val="24"/>
        </w:rPr>
        <w:t xml:space="preserve">Výdavky na </w:t>
      </w:r>
      <w:r w:rsidR="00EE03E5" w:rsidRPr="001D28D7">
        <w:rPr>
          <w:rFonts w:ascii="Times New Roman" w:hAnsi="Times New Roman"/>
          <w:sz w:val="24"/>
          <w:szCs w:val="24"/>
        </w:rPr>
        <w:t>n</w:t>
      </w:r>
      <w:r w:rsidR="001D28D7" w:rsidRPr="001D28D7">
        <w:rPr>
          <w:rFonts w:ascii="Times New Roman" w:hAnsi="Times New Roman"/>
          <w:sz w:val="24"/>
          <w:szCs w:val="24"/>
        </w:rPr>
        <w:t xml:space="preserve">ákup </w:t>
      </w:r>
      <w:r w:rsidRPr="001D28D7">
        <w:rPr>
          <w:rFonts w:ascii="Times New Roman" w:hAnsi="Times New Roman"/>
          <w:sz w:val="24"/>
          <w:szCs w:val="24"/>
        </w:rPr>
        <w:t>automobilov bezprostredne súvisiacich s cieľmi projektu.</w:t>
      </w:r>
      <w:r w:rsidR="004B57B6">
        <w:rPr>
          <w:rFonts w:ascii="Times New Roman" w:hAnsi="Times New Roman"/>
          <w:sz w:val="24"/>
          <w:szCs w:val="24"/>
        </w:rPr>
        <w:t xml:space="preserve"> </w:t>
      </w:r>
      <w:r w:rsidR="004B57B6" w:rsidRPr="00D72FA8">
        <w:rPr>
          <w:rFonts w:ascii="Times New Roman" w:hAnsi="Times New Roman"/>
          <w:b/>
          <w:i/>
          <w:sz w:val="24"/>
          <w:szCs w:val="24"/>
          <w:u w:val="single"/>
        </w:rPr>
        <w:t>Oprávnenými výdavkami</w:t>
      </w:r>
      <w:r w:rsidR="004B57B6" w:rsidRPr="00D72FA8">
        <w:rPr>
          <w:rFonts w:ascii="Times New Roman" w:hAnsi="Times New Roman"/>
          <w:sz w:val="24"/>
          <w:szCs w:val="24"/>
        </w:rPr>
        <w:t xml:space="preserve"> sú </w:t>
      </w:r>
      <w:r w:rsidR="004B57B6" w:rsidRPr="00D72FA8">
        <w:rPr>
          <w:rFonts w:ascii="Times New Roman" w:hAnsi="Times New Roman"/>
          <w:b/>
          <w:sz w:val="24"/>
          <w:szCs w:val="24"/>
          <w:u w:val="single"/>
        </w:rPr>
        <w:t>výlučne</w:t>
      </w:r>
      <w:r w:rsidR="004B57B6" w:rsidRPr="00D72FA8">
        <w:rPr>
          <w:rFonts w:ascii="Times New Roman" w:hAnsi="Times New Roman"/>
          <w:sz w:val="24"/>
          <w:szCs w:val="24"/>
        </w:rPr>
        <w:t xml:space="preserve"> výdavky v prípade projektov</w:t>
      </w:r>
      <w:r w:rsidR="00CF02BF" w:rsidRPr="00D72FA8">
        <w:rPr>
          <w:rFonts w:ascii="Times New Roman" w:hAnsi="Times New Roman"/>
          <w:sz w:val="24"/>
          <w:szCs w:val="24"/>
        </w:rPr>
        <w:t xml:space="preserve"> implementovaných</w:t>
      </w:r>
      <w:r w:rsidR="004B57B6" w:rsidRPr="00D72FA8">
        <w:rPr>
          <w:rFonts w:ascii="Times New Roman" w:hAnsi="Times New Roman"/>
          <w:sz w:val="24"/>
          <w:szCs w:val="24"/>
        </w:rPr>
        <w:t xml:space="preserve"> </w:t>
      </w:r>
      <w:r w:rsidR="004B57B6" w:rsidRPr="00D72FA8">
        <w:rPr>
          <w:rFonts w:ascii="Times New Roman" w:hAnsi="Times New Roman"/>
          <w:b/>
          <w:sz w:val="24"/>
          <w:szCs w:val="24"/>
          <w:u w:val="single"/>
        </w:rPr>
        <w:t>v rámci PO 5.</w:t>
      </w:r>
      <w:r w:rsidR="004B57B6">
        <w:rPr>
          <w:rFonts w:ascii="Times New Roman" w:hAnsi="Times New Roman"/>
          <w:b/>
          <w:sz w:val="24"/>
          <w:szCs w:val="24"/>
          <w:u w:val="single"/>
        </w:rPr>
        <w:t xml:space="preserve"> </w:t>
      </w:r>
    </w:p>
    <w:p w14:paraId="28E6421C" w14:textId="77777777" w:rsidR="003C0E98" w:rsidRPr="007102CD" w:rsidRDefault="003C0E98" w:rsidP="00C55776">
      <w:pPr>
        <w:pStyle w:val="Zoznamsodrkami"/>
        <w:spacing w:before="120" w:after="60" w:line="276" w:lineRule="auto"/>
        <w:jc w:val="left"/>
        <w:rPr>
          <w:b/>
          <w:i/>
          <w:sz w:val="24"/>
          <w:szCs w:val="24"/>
          <w:u w:val="single"/>
        </w:rPr>
      </w:pPr>
      <w:r w:rsidRPr="007102CD">
        <w:rPr>
          <w:b/>
          <w:i/>
          <w:sz w:val="24"/>
          <w:szCs w:val="24"/>
          <w:u w:val="single"/>
          <w:lang w:eastAsia="sk-SK"/>
        </w:rPr>
        <w:t>Oprávnený</w:t>
      </w:r>
      <w:r w:rsidRPr="007102CD">
        <w:rPr>
          <w:b/>
          <w:i/>
          <w:sz w:val="24"/>
          <w:szCs w:val="24"/>
          <w:u w:val="single"/>
        </w:rPr>
        <w:t xml:space="preserve"> výdavok je, ak:</w:t>
      </w:r>
    </w:p>
    <w:p w14:paraId="28E6421D" w14:textId="77777777" w:rsidR="003C0E98" w:rsidRPr="007102CD" w:rsidRDefault="003C0E98" w:rsidP="00C57592">
      <w:pPr>
        <w:pStyle w:val="Odsekzoznamu"/>
        <w:numPr>
          <w:ilvl w:val="0"/>
          <w:numId w:val="58"/>
        </w:numPr>
        <w:spacing w:before="60" w:after="60"/>
        <w:ind w:left="567" w:hanging="283"/>
        <w:contextualSpacing w:val="0"/>
        <w:jc w:val="both"/>
        <w:rPr>
          <w:rFonts w:ascii="Times New Roman" w:hAnsi="Times New Roman"/>
          <w:sz w:val="24"/>
          <w:szCs w:val="24"/>
        </w:rPr>
      </w:pPr>
      <w:r w:rsidRPr="007102CD">
        <w:rPr>
          <w:rFonts w:ascii="Times New Roman" w:hAnsi="Times New Roman"/>
          <w:sz w:val="24"/>
          <w:szCs w:val="24"/>
        </w:rPr>
        <w:t>pri jeho obstaraní boli dodržané pravidlá VO;</w:t>
      </w:r>
    </w:p>
    <w:p w14:paraId="6922311A" w14:textId="076168C1" w:rsidR="009701D1" w:rsidRPr="008E2083" w:rsidRDefault="008E2083" w:rsidP="008E2083">
      <w:pPr>
        <w:pStyle w:val="Odsekzoznamu"/>
        <w:numPr>
          <w:ilvl w:val="0"/>
          <w:numId w:val="58"/>
        </w:numPr>
        <w:spacing w:before="60" w:after="60"/>
        <w:ind w:left="567" w:hanging="283"/>
        <w:contextualSpacing w:val="0"/>
        <w:jc w:val="both"/>
        <w:rPr>
          <w:rFonts w:ascii="Times New Roman" w:hAnsi="Times New Roman"/>
          <w:sz w:val="24"/>
          <w:szCs w:val="24"/>
        </w:rPr>
      </w:pPr>
      <w:r w:rsidRPr="008E2083">
        <w:rPr>
          <w:rFonts w:ascii="Times New Roman" w:hAnsi="Times New Roman"/>
          <w:sz w:val="24"/>
          <w:szCs w:val="24"/>
        </w:rPr>
        <w:t>je v súlade s</w:t>
      </w:r>
      <w:r>
        <w:rPr>
          <w:rFonts w:ascii="Times New Roman" w:hAnsi="Times New Roman"/>
          <w:sz w:val="24"/>
          <w:szCs w:val="24"/>
        </w:rPr>
        <w:t xml:space="preserve"> platným </w:t>
      </w:r>
      <w:r w:rsidRPr="008E2083">
        <w:rPr>
          <w:rFonts w:ascii="Times New Roman" w:hAnsi="Times New Roman"/>
          <w:sz w:val="24"/>
          <w:szCs w:val="24"/>
        </w:rPr>
        <w:t>Nariadením vlády SR č.419/2014</w:t>
      </w:r>
      <w:r>
        <w:rPr>
          <w:rFonts w:ascii="Times New Roman" w:hAnsi="Times New Roman"/>
          <w:sz w:val="24"/>
          <w:szCs w:val="24"/>
        </w:rPr>
        <w:t xml:space="preserve"> </w:t>
      </w:r>
      <w:r w:rsidRPr="008E2083">
        <w:rPr>
          <w:rFonts w:ascii="Times New Roman" w:hAnsi="Times New Roman"/>
          <w:sz w:val="24"/>
          <w:szCs w:val="24"/>
        </w:rPr>
        <w:t>o limitoch výdavkov na obstaranie osobných automobilov štátnymi</w:t>
      </w:r>
      <w:r>
        <w:rPr>
          <w:rFonts w:ascii="Times New Roman" w:hAnsi="Times New Roman"/>
          <w:sz w:val="24"/>
          <w:szCs w:val="24"/>
        </w:rPr>
        <w:t xml:space="preserve"> </w:t>
      </w:r>
      <w:r w:rsidRPr="008E2083">
        <w:rPr>
          <w:rFonts w:ascii="Times New Roman" w:hAnsi="Times New Roman"/>
          <w:sz w:val="24"/>
          <w:szCs w:val="24"/>
        </w:rPr>
        <w:t>rozpočtovými organizáciami a štátnymi príspevkovými organizáciami</w:t>
      </w:r>
      <w:r>
        <w:rPr>
          <w:rFonts w:ascii="Times New Roman" w:hAnsi="Times New Roman"/>
          <w:sz w:val="24"/>
          <w:szCs w:val="24"/>
        </w:rPr>
        <w:t>;</w:t>
      </w:r>
    </w:p>
    <w:p w14:paraId="28E6421E" w14:textId="77777777" w:rsidR="003C0E98" w:rsidRPr="007102CD" w:rsidRDefault="003C0E98" w:rsidP="00AB0CF7">
      <w:pPr>
        <w:pStyle w:val="Odsekzoznamu"/>
        <w:numPr>
          <w:ilvl w:val="0"/>
          <w:numId w:val="58"/>
        </w:numPr>
        <w:spacing w:before="60" w:after="60"/>
        <w:ind w:left="567" w:hanging="283"/>
        <w:contextualSpacing w:val="0"/>
        <w:jc w:val="both"/>
        <w:rPr>
          <w:rFonts w:ascii="Times New Roman" w:hAnsi="Times New Roman"/>
          <w:sz w:val="24"/>
          <w:szCs w:val="24"/>
        </w:rPr>
      </w:pPr>
      <w:r w:rsidRPr="007102CD">
        <w:rPr>
          <w:rFonts w:ascii="Times New Roman" w:hAnsi="Times New Roman"/>
          <w:sz w:val="24"/>
          <w:szCs w:val="24"/>
        </w:rPr>
        <w:t xml:space="preserve">obstaranie použitého majetku umožnila výzva/vyzvanie; </w:t>
      </w:r>
    </w:p>
    <w:p w14:paraId="28E6421F" w14:textId="77777777" w:rsidR="003C0E98" w:rsidRPr="007102CD" w:rsidRDefault="003C0E98" w:rsidP="00AB0CF7">
      <w:pPr>
        <w:pStyle w:val="Odsekzoznamu"/>
        <w:numPr>
          <w:ilvl w:val="0"/>
          <w:numId w:val="58"/>
        </w:numPr>
        <w:spacing w:before="60" w:after="60"/>
        <w:contextualSpacing w:val="0"/>
        <w:jc w:val="both"/>
        <w:rPr>
          <w:rFonts w:ascii="Times New Roman" w:hAnsi="Times New Roman"/>
          <w:sz w:val="24"/>
          <w:szCs w:val="24"/>
        </w:rPr>
      </w:pPr>
      <w:r w:rsidRPr="007102CD">
        <w:rPr>
          <w:rFonts w:ascii="Times New Roman" w:hAnsi="Times New Roman"/>
          <w:sz w:val="24"/>
          <w:szCs w:val="24"/>
        </w:rPr>
        <w:lastRenderedPageBreak/>
        <w:t>bol majetok zakúpený len pre účely projektu a jeho životnosť skončila do ukončenia realizácie aktivít projektu oprávnenosť výdavku je 100 % obstarávacej ceny;</w:t>
      </w:r>
    </w:p>
    <w:p w14:paraId="28E64220" w14:textId="77777777" w:rsidR="003C0E98" w:rsidRPr="007102CD" w:rsidRDefault="003C0E98" w:rsidP="00AB0CF7">
      <w:pPr>
        <w:pStyle w:val="Odsekzoznamu"/>
        <w:numPr>
          <w:ilvl w:val="0"/>
          <w:numId w:val="58"/>
        </w:numPr>
        <w:spacing w:before="60" w:after="60"/>
        <w:contextualSpacing w:val="0"/>
        <w:jc w:val="both"/>
        <w:rPr>
          <w:rFonts w:ascii="Times New Roman" w:hAnsi="Times New Roman"/>
          <w:sz w:val="24"/>
          <w:szCs w:val="24"/>
        </w:rPr>
      </w:pPr>
      <w:r w:rsidRPr="007102CD">
        <w:rPr>
          <w:rFonts w:ascii="Times New Roman" w:hAnsi="Times New Roman"/>
          <w:sz w:val="24"/>
          <w:szCs w:val="24"/>
        </w:rPr>
        <w:t>bol majetok zakúpený, alebo využívaný pre účely projektu čiastočne, alebo ak doba jeho</w:t>
      </w:r>
      <w:r w:rsidR="00EE03E5" w:rsidRPr="007102CD">
        <w:rPr>
          <w:rFonts w:ascii="Times New Roman" w:hAnsi="Times New Roman"/>
          <w:sz w:val="24"/>
          <w:szCs w:val="24"/>
        </w:rPr>
        <w:t> </w:t>
      </w:r>
      <w:r w:rsidRPr="007102CD">
        <w:rPr>
          <w:rFonts w:ascii="Times New Roman" w:hAnsi="Times New Roman"/>
          <w:sz w:val="24"/>
          <w:szCs w:val="24"/>
        </w:rPr>
        <w:t>životnosti trvá aj po ukončení projektu, oprávnenosť výdavku je:</w:t>
      </w:r>
    </w:p>
    <w:p w14:paraId="28E64221" w14:textId="77777777" w:rsidR="003C0E98" w:rsidRPr="007102CD" w:rsidRDefault="003C0E98" w:rsidP="00C57592">
      <w:pPr>
        <w:pStyle w:val="Odsekzoznamu"/>
        <w:numPr>
          <w:ilvl w:val="0"/>
          <w:numId w:val="28"/>
        </w:numPr>
        <w:spacing w:before="60" w:after="60"/>
        <w:ind w:left="851" w:hanging="284"/>
        <w:contextualSpacing w:val="0"/>
        <w:jc w:val="both"/>
        <w:rPr>
          <w:rFonts w:ascii="Times New Roman" w:hAnsi="Times New Roman"/>
          <w:sz w:val="24"/>
          <w:szCs w:val="24"/>
        </w:rPr>
      </w:pPr>
      <w:r w:rsidRPr="007102CD">
        <w:rPr>
          <w:rFonts w:ascii="Times New Roman" w:hAnsi="Times New Roman"/>
          <w:sz w:val="24"/>
          <w:szCs w:val="24"/>
        </w:rPr>
        <w:t>do výšky pomeru celkových výdavkov projektu k celkovému obratu prijímateľa za</w:t>
      </w:r>
      <w:r w:rsidR="00EE03E5" w:rsidRPr="007102CD">
        <w:rPr>
          <w:rFonts w:ascii="Times New Roman" w:hAnsi="Times New Roman"/>
          <w:sz w:val="24"/>
          <w:szCs w:val="24"/>
        </w:rPr>
        <w:t> </w:t>
      </w:r>
      <w:r w:rsidRPr="007102CD">
        <w:rPr>
          <w:rFonts w:ascii="Times New Roman" w:hAnsi="Times New Roman"/>
          <w:sz w:val="24"/>
          <w:szCs w:val="24"/>
        </w:rPr>
        <w:t>predchádzajúci kalendárny rok alebo priemerného obratu za posledné 3</w:t>
      </w:r>
      <w:r w:rsidR="00493BA7" w:rsidRPr="007102CD">
        <w:rPr>
          <w:rFonts w:ascii="Times New Roman" w:hAnsi="Times New Roman"/>
          <w:sz w:val="24"/>
          <w:szCs w:val="24"/>
        </w:rPr>
        <w:t> </w:t>
      </w:r>
      <w:r w:rsidRPr="007102CD">
        <w:rPr>
          <w:rFonts w:ascii="Times New Roman" w:hAnsi="Times New Roman"/>
          <w:sz w:val="24"/>
          <w:szCs w:val="24"/>
        </w:rPr>
        <w:t xml:space="preserve">kalendárne roky, alebo </w:t>
      </w:r>
    </w:p>
    <w:p w14:paraId="28E64222" w14:textId="77777777" w:rsidR="003C0E98" w:rsidRPr="007102CD" w:rsidRDefault="003C0E98" w:rsidP="00C57592">
      <w:pPr>
        <w:pStyle w:val="Odsekzoznamu"/>
        <w:numPr>
          <w:ilvl w:val="0"/>
          <w:numId w:val="28"/>
        </w:numPr>
        <w:spacing w:before="60" w:after="60"/>
        <w:ind w:left="851" w:hanging="284"/>
        <w:contextualSpacing w:val="0"/>
        <w:jc w:val="both"/>
        <w:rPr>
          <w:rFonts w:ascii="Times New Roman" w:hAnsi="Times New Roman"/>
          <w:sz w:val="24"/>
          <w:szCs w:val="24"/>
        </w:rPr>
      </w:pPr>
      <w:r w:rsidRPr="007102CD">
        <w:rPr>
          <w:rFonts w:ascii="Times New Roman" w:hAnsi="Times New Roman"/>
          <w:sz w:val="24"/>
          <w:szCs w:val="24"/>
        </w:rPr>
        <w:t xml:space="preserve">do výšky pomeru na základe výpočtu osobohodín, ktoré odpracuje zamestnanec/zamestnanci v rámci projektu, alebo </w:t>
      </w:r>
    </w:p>
    <w:p w14:paraId="28E64223" w14:textId="77777777" w:rsidR="003C0E98" w:rsidRDefault="003C0E98" w:rsidP="00C57592">
      <w:pPr>
        <w:pStyle w:val="Odsekzoznamu"/>
        <w:numPr>
          <w:ilvl w:val="0"/>
          <w:numId w:val="28"/>
        </w:numPr>
        <w:spacing w:before="60" w:after="60"/>
        <w:ind w:left="851" w:hanging="284"/>
        <w:contextualSpacing w:val="0"/>
        <w:jc w:val="both"/>
        <w:rPr>
          <w:rFonts w:ascii="Times New Roman" w:hAnsi="Times New Roman"/>
          <w:sz w:val="24"/>
          <w:szCs w:val="24"/>
        </w:rPr>
      </w:pPr>
      <w:r w:rsidRPr="007102CD">
        <w:rPr>
          <w:rFonts w:ascii="Times New Roman" w:hAnsi="Times New Roman"/>
          <w:sz w:val="24"/>
          <w:szCs w:val="24"/>
        </w:rPr>
        <w:t>do výšky pomeru, ktorý stanovila výzva/vyzvanie.</w:t>
      </w:r>
    </w:p>
    <w:p w14:paraId="28E64224" w14:textId="77777777" w:rsidR="00EE03E5" w:rsidRPr="007102CD" w:rsidRDefault="00EE03E5" w:rsidP="00C55776">
      <w:pPr>
        <w:pStyle w:val="Zoznamsodrkami"/>
        <w:spacing w:before="120" w:after="60" w:line="276" w:lineRule="auto"/>
        <w:jc w:val="left"/>
        <w:rPr>
          <w:b/>
          <w:i/>
          <w:sz w:val="24"/>
          <w:szCs w:val="24"/>
          <w:u w:val="single"/>
        </w:rPr>
      </w:pPr>
      <w:r w:rsidRPr="007102CD">
        <w:rPr>
          <w:b/>
          <w:i/>
          <w:sz w:val="24"/>
          <w:szCs w:val="24"/>
          <w:u w:val="single"/>
          <w:lang w:eastAsia="sk-SK"/>
        </w:rPr>
        <w:t>Neoprávnené</w:t>
      </w:r>
      <w:r w:rsidRPr="007102CD">
        <w:rPr>
          <w:b/>
          <w:i/>
          <w:sz w:val="24"/>
          <w:szCs w:val="24"/>
          <w:u w:val="single"/>
        </w:rPr>
        <w:t xml:space="preserve"> výdavky:</w:t>
      </w:r>
    </w:p>
    <w:p w14:paraId="28E64225" w14:textId="55084AB3" w:rsidR="00EE03E5" w:rsidRPr="007102CD" w:rsidRDefault="00EE03E5" w:rsidP="00C57592">
      <w:pPr>
        <w:pStyle w:val="Odsekzoznamu"/>
        <w:numPr>
          <w:ilvl w:val="0"/>
          <w:numId w:val="39"/>
        </w:numPr>
        <w:tabs>
          <w:tab w:val="left" w:pos="567"/>
        </w:tabs>
        <w:spacing w:before="60" w:after="60"/>
        <w:ind w:left="568" w:hanging="284"/>
        <w:contextualSpacing w:val="0"/>
        <w:jc w:val="both"/>
        <w:rPr>
          <w:rFonts w:ascii="Times New Roman" w:hAnsi="Times New Roman"/>
          <w:sz w:val="24"/>
          <w:szCs w:val="24"/>
        </w:rPr>
      </w:pPr>
      <w:r w:rsidRPr="007102CD">
        <w:rPr>
          <w:rFonts w:ascii="Times New Roman" w:hAnsi="Times New Roman"/>
          <w:sz w:val="24"/>
          <w:szCs w:val="24"/>
        </w:rPr>
        <w:t>nákup dopravných prostriedkov, ak bol nákup vykonaný len pre potreby jednej aktivity, ak výzva/vyzvanie  neurčí inak</w:t>
      </w:r>
      <w:r w:rsidR="002F4653" w:rsidRPr="007102CD">
        <w:rPr>
          <w:rFonts w:ascii="Times New Roman" w:hAnsi="Times New Roman"/>
          <w:sz w:val="24"/>
          <w:szCs w:val="24"/>
        </w:rPr>
        <w:t>;</w:t>
      </w:r>
    </w:p>
    <w:p w14:paraId="28E64226" w14:textId="77777777" w:rsidR="00EE03E5" w:rsidRPr="00EE03E5" w:rsidRDefault="00EE03E5" w:rsidP="00C57592">
      <w:pPr>
        <w:pStyle w:val="Odsekzoznamu"/>
        <w:numPr>
          <w:ilvl w:val="0"/>
          <w:numId w:val="39"/>
        </w:numPr>
        <w:tabs>
          <w:tab w:val="left" w:pos="567"/>
        </w:tabs>
        <w:spacing w:before="60" w:after="60"/>
        <w:ind w:left="568" w:hanging="284"/>
        <w:contextualSpacing w:val="0"/>
        <w:jc w:val="both"/>
        <w:rPr>
          <w:rFonts w:ascii="Times New Roman" w:hAnsi="Times New Roman"/>
          <w:sz w:val="24"/>
          <w:szCs w:val="24"/>
        </w:rPr>
      </w:pPr>
      <w:r w:rsidRPr="00EE03E5">
        <w:rPr>
          <w:rFonts w:ascii="Times New Roman" w:hAnsi="Times New Roman"/>
          <w:sz w:val="24"/>
          <w:szCs w:val="24"/>
        </w:rPr>
        <w:t>nákup dopravných prostriedkov na konci realizácie projektu (napr. z dôvodu predĺženého procesu verejného obstarávania</w:t>
      </w:r>
      <w:r w:rsidR="00465ACC">
        <w:rPr>
          <w:rFonts w:ascii="Times New Roman" w:hAnsi="Times New Roman"/>
          <w:sz w:val="24"/>
          <w:szCs w:val="24"/>
        </w:rPr>
        <w:t xml:space="preserve"> a pod.</w:t>
      </w:r>
      <w:r w:rsidRPr="00EE03E5">
        <w:rPr>
          <w:rFonts w:ascii="Times New Roman" w:hAnsi="Times New Roman"/>
          <w:sz w:val="24"/>
          <w:szCs w:val="24"/>
        </w:rPr>
        <w:t>)</w:t>
      </w:r>
      <w:r w:rsidR="002F4653">
        <w:rPr>
          <w:rFonts w:ascii="Times New Roman" w:hAnsi="Times New Roman"/>
          <w:sz w:val="24"/>
          <w:szCs w:val="24"/>
        </w:rPr>
        <w:t>;</w:t>
      </w:r>
      <w:r w:rsidRPr="00EE03E5">
        <w:rPr>
          <w:rFonts w:ascii="Times New Roman" w:hAnsi="Times New Roman"/>
          <w:sz w:val="24"/>
          <w:szCs w:val="24"/>
        </w:rPr>
        <w:t xml:space="preserve">   </w:t>
      </w:r>
    </w:p>
    <w:p w14:paraId="28E64227" w14:textId="77777777" w:rsidR="00DB67D3" w:rsidRDefault="00EE03E5" w:rsidP="00C57592">
      <w:pPr>
        <w:pStyle w:val="Odsekzoznamu"/>
        <w:numPr>
          <w:ilvl w:val="0"/>
          <w:numId w:val="39"/>
        </w:numPr>
        <w:tabs>
          <w:tab w:val="left" w:pos="567"/>
        </w:tabs>
        <w:spacing w:before="60" w:after="60"/>
        <w:ind w:left="568" w:hanging="284"/>
        <w:contextualSpacing w:val="0"/>
        <w:jc w:val="both"/>
        <w:rPr>
          <w:rFonts w:ascii="Times New Roman" w:hAnsi="Times New Roman"/>
          <w:sz w:val="24"/>
          <w:szCs w:val="24"/>
        </w:rPr>
      </w:pPr>
      <w:r w:rsidRPr="00DB67D3">
        <w:rPr>
          <w:rFonts w:ascii="Times New Roman" w:hAnsi="Times New Roman"/>
          <w:sz w:val="24"/>
          <w:szCs w:val="24"/>
        </w:rPr>
        <w:t>výdavky obstarané v rámci podporných aktivít projektu</w:t>
      </w:r>
      <w:r w:rsidR="002F4653">
        <w:rPr>
          <w:rFonts w:ascii="Times New Roman" w:hAnsi="Times New Roman"/>
          <w:sz w:val="24"/>
          <w:szCs w:val="24"/>
        </w:rPr>
        <w:t>;</w:t>
      </w:r>
    </w:p>
    <w:p w14:paraId="28E64228" w14:textId="77777777" w:rsidR="00EE03E5" w:rsidRPr="00DB67D3" w:rsidRDefault="00EE03E5" w:rsidP="00C57592">
      <w:pPr>
        <w:pStyle w:val="Odsekzoznamu"/>
        <w:numPr>
          <w:ilvl w:val="0"/>
          <w:numId w:val="39"/>
        </w:numPr>
        <w:tabs>
          <w:tab w:val="left" w:pos="567"/>
        </w:tabs>
        <w:spacing w:before="60" w:after="60"/>
        <w:ind w:left="568" w:hanging="284"/>
        <w:contextualSpacing w:val="0"/>
        <w:jc w:val="both"/>
        <w:rPr>
          <w:rFonts w:ascii="Times New Roman" w:hAnsi="Times New Roman"/>
          <w:sz w:val="24"/>
          <w:szCs w:val="24"/>
        </w:rPr>
      </w:pPr>
      <w:r w:rsidRPr="00DB67D3">
        <w:rPr>
          <w:rFonts w:ascii="Times New Roman" w:hAnsi="Times New Roman"/>
          <w:sz w:val="24"/>
          <w:szCs w:val="24"/>
        </w:rPr>
        <w:t>ak cena</w:t>
      </w:r>
      <w:r w:rsidR="007D0A8E">
        <w:rPr>
          <w:rFonts w:ascii="Times New Roman" w:hAnsi="Times New Roman"/>
          <w:sz w:val="24"/>
          <w:szCs w:val="24"/>
        </w:rPr>
        <w:t>,</w:t>
      </w:r>
      <w:r w:rsidRPr="00DB67D3">
        <w:rPr>
          <w:rFonts w:ascii="Times New Roman" w:hAnsi="Times New Roman"/>
          <w:sz w:val="24"/>
          <w:szCs w:val="24"/>
        </w:rPr>
        <w:t xml:space="preserve"> za ktorú bol majetok obstaraný</w:t>
      </w:r>
      <w:r w:rsidR="00465ACC">
        <w:rPr>
          <w:rFonts w:ascii="Times New Roman" w:hAnsi="Times New Roman"/>
          <w:sz w:val="24"/>
          <w:szCs w:val="24"/>
        </w:rPr>
        <w:t>,</w:t>
      </w:r>
      <w:r w:rsidRPr="00DB67D3">
        <w:rPr>
          <w:rFonts w:ascii="Times New Roman" w:hAnsi="Times New Roman"/>
          <w:sz w:val="24"/>
          <w:szCs w:val="24"/>
        </w:rPr>
        <w:t xml:space="preserve"> je neprimeranou cenou v zmysle zákona č.</w:t>
      </w:r>
      <w:r w:rsidR="00137AF1" w:rsidRPr="00DB67D3">
        <w:rPr>
          <w:rFonts w:ascii="Times New Roman" w:hAnsi="Times New Roman"/>
          <w:sz w:val="24"/>
          <w:szCs w:val="24"/>
        </w:rPr>
        <w:t> </w:t>
      </w:r>
      <w:r w:rsidRPr="00DB67D3">
        <w:rPr>
          <w:rFonts w:ascii="Times New Roman" w:hAnsi="Times New Roman"/>
          <w:sz w:val="24"/>
          <w:szCs w:val="24"/>
        </w:rPr>
        <w:t>18/1996 Z. z. v z. n. pr.</w:t>
      </w:r>
    </w:p>
    <w:p w14:paraId="28E64229" w14:textId="77777777" w:rsidR="003C0E98" w:rsidRPr="002F4653" w:rsidRDefault="003C0E98" w:rsidP="00C55776">
      <w:pPr>
        <w:pStyle w:val="Zoznamsodrkami"/>
        <w:spacing w:before="120" w:after="60" w:line="276" w:lineRule="auto"/>
        <w:jc w:val="left"/>
        <w:rPr>
          <w:b/>
          <w:i/>
          <w:sz w:val="24"/>
          <w:szCs w:val="24"/>
          <w:u w:val="single"/>
          <w:lang w:eastAsia="sk-SK"/>
        </w:rPr>
      </w:pPr>
      <w:r w:rsidRPr="002F4653">
        <w:rPr>
          <w:b/>
          <w:i/>
          <w:sz w:val="24"/>
          <w:szCs w:val="24"/>
          <w:u w:val="single"/>
          <w:lang w:eastAsia="sk-SK"/>
        </w:rPr>
        <w:t>Preukazovanie:</w:t>
      </w:r>
    </w:p>
    <w:p w14:paraId="28E6422A" w14:textId="77777777" w:rsidR="00224D62" w:rsidRPr="00224D62" w:rsidRDefault="006030E2" w:rsidP="00B95865">
      <w:pPr>
        <w:pStyle w:val="Odsekzoznamu"/>
        <w:numPr>
          <w:ilvl w:val="0"/>
          <w:numId w:val="40"/>
        </w:numPr>
        <w:spacing w:before="60" w:after="60"/>
        <w:ind w:left="568" w:hanging="284"/>
        <w:jc w:val="both"/>
        <w:rPr>
          <w:rFonts w:ascii="Times New Roman" w:hAnsi="Times New Roman"/>
          <w:sz w:val="24"/>
          <w:szCs w:val="24"/>
        </w:rPr>
      </w:pPr>
      <w:r w:rsidRPr="006030E2">
        <w:rPr>
          <w:rFonts w:ascii="Times New Roman" w:hAnsi="Times New Roman"/>
          <w:sz w:val="24"/>
          <w:szCs w:val="24"/>
          <w:lang w:eastAsia="en-AU"/>
        </w:rPr>
        <w:t>písomná zmluva</w:t>
      </w:r>
      <w:r w:rsidRPr="006030E2">
        <w:rPr>
          <w:rFonts w:ascii="Times New Roman" w:hAnsi="Times New Roman"/>
          <w:sz w:val="24"/>
          <w:szCs w:val="24"/>
          <w:vertAlign w:val="superscript"/>
        </w:rPr>
        <w:footnoteReference w:id="40"/>
      </w:r>
      <w:r w:rsidRPr="006030E2">
        <w:rPr>
          <w:rFonts w:ascii="Times New Roman" w:hAnsi="Times New Roman"/>
          <w:sz w:val="24"/>
          <w:szCs w:val="24"/>
          <w:lang w:eastAsia="en-AU"/>
        </w:rPr>
        <w:t>,</w:t>
      </w:r>
      <w:r w:rsidR="00224D62" w:rsidRPr="00224D62">
        <w:rPr>
          <w:rFonts w:ascii="Times New Roman" w:hAnsi="Times New Roman"/>
          <w:sz w:val="24"/>
          <w:szCs w:val="24"/>
        </w:rPr>
        <w:t xml:space="preserve"> ak hodnota v</w:t>
      </w:r>
      <w:r w:rsidR="00212689">
        <w:rPr>
          <w:rFonts w:ascii="Times New Roman" w:hAnsi="Times New Roman"/>
          <w:sz w:val="24"/>
          <w:szCs w:val="24"/>
        </w:rPr>
        <w:t>ýdavku prekročí hodnotu 5 000</w:t>
      </w:r>
      <w:r w:rsidR="00224D62" w:rsidRPr="00224D62">
        <w:rPr>
          <w:rFonts w:ascii="Times New Roman" w:hAnsi="Times New Roman"/>
          <w:sz w:val="24"/>
          <w:szCs w:val="24"/>
        </w:rPr>
        <w:t xml:space="preserve"> EUR (zmluva musí byť v</w:t>
      </w:r>
      <w:r w:rsidR="00212689">
        <w:rPr>
          <w:rFonts w:ascii="Times New Roman" w:hAnsi="Times New Roman"/>
          <w:sz w:val="24"/>
          <w:szCs w:val="24"/>
        </w:rPr>
        <w:t> </w:t>
      </w:r>
      <w:r w:rsidR="00224D62" w:rsidRPr="00224D62">
        <w:rPr>
          <w:rFonts w:ascii="Times New Roman" w:hAnsi="Times New Roman"/>
          <w:sz w:val="24"/>
          <w:szCs w:val="24"/>
        </w:rPr>
        <w:t>súlade s platným všeobecne záväzným právnym predpisom) vrátane dodatkov k</w:t>
      </w:r>
      <w:r w:rsidR="00224D62">
        <w:rPr>
          <w:rFonts w:ascii="Times New Roman" w:hAnsi="Times New Roman"/>
          <w:sz w:val="24"/>
          <w:szCs w:val="24"/>
        </w:rPr>
        <w:t> </w:t>
      </w:r>
      <w:r w:rsidR="00224D62" w:rsidRPr="00224D62">
        <w:rPr>
          <w:rFonts w:ascii="Times New Roman" w:hAnsi="Times New Roman"/>
          <w:sz w:val="24"/>
          <w:szCs w:val="24"/>
        </w:rPr>
        <w:t>uzavretej písomnej zmluve;</w:t>
      </w:r>
    </w:p>
    <w:p w14:paraId="28E6422B" w14:textId="77777777" w:rsidR="002B087F" w:rsidRDefault="00224D62" w:rsidP="00B95865">
      <w:pPr>
        <w:pStyle w:val="Odsekzoznamu"/>
        <w:numPr>
          <w:ilvl w:val="0"/>
          <w:numId w:val="40"/>
        </w:numPr>
        <w:spacing w:before="60" w:after="60"/>
        <w:ind w:left="568" w:hanging="284"/>
        <w:contextualSpacing w:val="0"/>
        <w:jc w:val="both"/>
        <w:rPr>
          <w:rFonts w:ascii="Times New Roman" w:hAnsi="Times New Roman"/>
          <w:sz w:val="24"/>
          <w:szCs w:val="24"/>
        </w:rPr>
      </w:pPr>
      <w:r>
        <w:rPr>
          <w:rFonts w:ascii="Times New Roman" w:hAnsi="Times New Roman"/>
          <w:sz w:val="24"/>
          <w:szCs w:val="24"/>
        </w:rPr>
        <w:t>objednávka (ak relevantné)</w:t>
      </w:r>
      <w:r>
        <w:rPr>
          <w:rFonts w:ascii="Times New Roman" w:hAnsi="Times New Roman"/>
          <w:sz w:val="24"/>
          <w:szCs w:val="24"/>
          <w:lang w:val="en-US"/>
        </w:rPr>
        <w:t>;</w:t>
      </w:r>
    </w:p>
    <w:p w14:paraId="28E6422C" w14:textId="77777777" w:rsidR="00EE03E5" w:rsidRPr="00EE03E5" w:rsidRDefault="00EE03E5" w:rsidP="00B95865">
      <w:pPr>
        <w:pStyle w:val="Odsekzoznamu"/>
        <w:numPr>
          <w:ilvl w:val="0"/>
          <w:numId w:val="40"/>
        </w:numPr>
        <w:spacing w:before="60" w:after="60"/>
        <w:ind w:left="568" w:hanging="284"/>
        <w:contextualSpacing w:val="0"/>
        <w:jc w:val="both"/>
        <w:rPr>
          <w:rFonts w:ascii="Times New Roman" w:hAnsi="Times New Roman"/>
          <w:sz w:val="24"/>
          <w:szCs w:val="24"/>
        </w:rPr>
      </w:pPr>
      <w:r w:rsidRPr="00EE03E5">
        <w:rPr>
          <w:rFonts w:ascii="Times New Roman" w:hAnsi="Times New Roman"/>
          <w:sz w:val="24"/>
          <w:szCs w:val="24"/>
        </w:rPr>
        <w:t>faktúra, resp. aj dodací list, ak faktúra neslúži aj ako dodací list, resp. ak z dokladu nie</w:t>
      </w:r>
      <w:r>
        <w:rPr>
          <w:rFonts w:ascii="Times New Roman" w:hAnsi="Times New Roman"/>
          <w:sz w:val="24"/>
          <w:szCs w:val="24"/>
        </w:rPr>
        <w:t> </w:t>
      </w:r>
      <w:r w:rsidRPr="00EE03E5">
        <w:rPr>
          <w:rFonts w:ascii="Times New Roman" w:hAnsi="Times New Roman"/>
          <w:sz w:val="24"/>
          <w:szCs w:val="24"/>
        </w:rPr>
        <w:t>je</w:t>
      </w:r>
      <w:r>
        <w:rPr>
          <w:rFonts w:ascii="Times New Roman" w:hAnsi="Times New Roman"/>
          <w:sz w:val="24"/>
          <w:szCs w:val="24"/>
        </w:rPr>
        <w:t> </w:t>
      </w:r>
      <w:r w:rsidRPr="00EE03E5">
        <w:rPr>
          <w:rFonts w:ascii="Times New Roman" w:hAnsi="Times New Roman"/>
          <w:sz w:val="24"/>
          <w:szCs w:val="24"/>
        </w:rPr>
        <w:t>zrejmé, čo je predmetom dodania</w:t>
      </w:r>
      <w:r w:rsidR="002F4653">
        <w:rPr>
          <w:rFonts w:ascii="Times New Roman" w:hAnsi="Times New Roman"/>
          <w:sz w:val="24"/>
          <w:szCs w:val="24"/>
        </w:rPr>
        <w:t>;</w:t>
      </w:r>
    </w:p>
    <w:p w14:paraId="28E6422D" w14:textId="77777777" w:rsidR="00EE03E5" w:rsidRPr="00EE03E5" w:rsidRDefault="00EE03E5" w:rsidP="00B95865">
      <w:pPr>
        <w:pStyle w:val="Odsekzoznamu"/>
        <w:numPr>
          <w:ilvl w:val="0"/>
          <w:numId w:val="40"/>
        </w:numPr>
        <w:spacing w:before="60" w:after="60"/>
        <w:ind w:left="568" w:hanging="284"/>
        <w:contextualSpacing w:val="0"/>
        <w:jc w:val="both"/>
        <w:rPr>
          <w:rFonts w:ascii="Times New Roman" w:hAnsi="Times New Roman"/>
          <w:sz w:val="24"/>
          <w:szCs w:val="24"/>
        </w:rPr>
      </w:pPr>
      <w:r w:rsidRPr="00EE03E5">
        <w:rPr>
          <w:rFonts w:ascii="Times New Roman" w:hAnsi="Times New Roman"/>
          <w:sz w:val="24"/>
          <w:szCs w:val="24"/>
        </w:rPr>
        <w:t>karta dlhodobého majetku</w:t>
      </w:r>
      <w:r w:rsidR="002F4653">
        <w:rPr>
          <w:rFonts w:ascii="Times New Roman" w:hAnsi="Times New Roman"/>
          <w:sz w:val="24"/>
          <w:szCs w:val="24"/>
        </w:rPr>
        <w:t>;</w:t>
      </w:r>
      <w:r w:rsidRPr="00EE03E5">
        <w:rPr>
          <w:rFonts w:ascii="Times New Roman" w:hAnsi="Times New Roman"/>
          <w:sz w:val="24"/>
          <w:szCs w:val="24"/>
        </w:rPr>
        <w:t xml:space="preserve"> </w:t>
      </w:r>
    </w:p>
    <w:p w14:paraId="28E6422E" w14:textId="77777777" w:rsidR="00EE03E5" w:rsidRPr="00EE03E5" w:rsidRDefault="00EE03E5" w:rsidP="00B95865">
      <w:pPr>
        <w:pStyle w:val="Odsekzoznamu"/>
        <w:numPr>
          <w:ilvl w:val="0"/>
          <w:numId w:val="40"/>
        </w:numPr>
        <w:spacing w:before="60" w:after="60"/>
        <w:ind w:left="568" w:hanging="284"/>
        <w:contextualSpacing w:val="0"/>
        <w:jc w:val="both"/>
        <w:rPr>
          <w:rFonts w:ascii="Times New Roman" w:hAnsi="Times New Roman"/>
          <w:sz w:val="24"/>
          <w:szCs w:val="24"/>
        </w:rPr>
      </w:pPr>
      <w:r w:rsidRPr="00EE03E5">
        <w:rPr>
          <w:rFonts w:ascii="Times New Roman" w:hAnsi="Times New Roman"/>
          <w:sz w:val="24"/>
          <w:szCs w:val="24"/>
        </w:rPr>
        <w:t>výpis z bankového účtu</w:t>
      </w:r>
      <w:r w:rsidR="002F4653">
        <w:rPr>
          <w:rFonts w:ascii="Times New Roman" w:hAnsi="Times New Roman"/>
          <w:sz w:val="24"/>
          <w:szCs w:val="24"/>
        </w:rPr>
        <w:t>;</w:t>
      </w:r>
    </w:p>
    <w:p w14:paraId="28E6422F" w14:textId="77777777" w:rsidR="00EE03E5" w:rsidRPr="00EE03E5" w:rsidRDefault="00EE03E5" w:rsidP="00B95865">
      <w:pPr>
        <w:pStyle w:val="Odsekzoznamu"/>
        <w:numPr>
          <w:ilvl w:val="0"/>
          <w:numId w:val="40"/>
        </w:numPr>
        <w:spacing w:before="60" w:after="60"/>
        <w:ind w:left="568" w:hanging="284"/>
        <w:contextualSpacing w:val="0"/>
        <w:jc w:val="both"/>
        <w:rPr>
          <w:rFonts w:ascii="Times New Roman" w:hAnsi="Times New Roman"/>
          <w:sz w:val="24"/>
          <w:szCs w:val="24"/>
        </w:rPr>
      </w:pPr>
      <w:r w:rsidRPr="00EE03E5">
        <w:rPr>
          <w:rFonts w:ascii="Times New Roman" w:hAnsi="Times New Roman"/>
          <w:sz w:val="24"/>
          <w:szCs w:val="24"/>
        </w:rPr>
        <w:t>spôsob výpočtu oprávnenej výšky výdavku (ak je relevantné)</w:t>
      </w:r>
      <w:r w:rsidR="002F4653">
        <w:rPr>
          <w:rFonts w:ascii="Times New Roman" w:hAnsi="Times New Roman"/>
          <w:sz w:val="24"/>
          <w:szCs w:val="24"/>
        </w:rPr>
        <w:t>;</w:t>
      </w:r>
    </w:p>
    <w:p w14:paraId="28E64230" w14:textId="77777777" w:rsidR="00EE03E5" w:rsidRDefault="00EE03E5" w:rsidP="00B95865">
      <w:pPr>
        <w:pStyle w:val="Odsekzoznamu"/>
        <w:numPr>
          <w:ilvl w:val="0"/>
          <w:numId w:val="40"/>
        </w:numPr>
        <w:spacing w:before="60" w:after="60"/>
        <w:ind w:left="568" w:hanging="284"/>
        <w:contextualSpacing w:val="0"/>
        <w:jc w:val="both"/>
        <w:rPr>
          <w:rFonts w:ascii="Times New Roman" w:hAnsi="Times New Roman"/>
          <w:sz w:val="24"/>
          <w:szCs w:val="24"/>
        </w:rPr>
      </w:pPr>
      <w:r w:rsidRPr="00EE03E5">
        <w:rPr>
          <w:rFonts w:ascii="Times New Roman" w:hAnsi="Times New Roman"/>
          <w:sz w:val="24"/>
          <w:szCs w:val="24"/>
        </w:rPr>
        <w:t xml:space="preserve">výpis o zverejnení zmluvy povinnej osoby v zmysle zákona 211/2000 Z. z. </w:t>
      </w:r>
      <w:r w:rsidR="00DE673C" w:rsidRPr="00621BC4">
        <w:rPr>
          <w:rFonts w:ascii="Times New Roman" w:hAnsi="Times New Roman"/>
          <w:sz w:val="24"/>
          <w:szCs w:val="24"/>
        </w:rPr>
        <w:t>v z. n. pr.</w:t>
      </w:r>
      <w:r w:rsidR="002F4653">
        <w:rPr>
          <w:rFonts w:ascii="Times New Roman" w:hAnsi="Times New Roman"/>
          <w:sz w:val="24"/>
          <w:szCs w:val="24"/>
        </w:rPr>
        <w:t>;</w:t>
      </w:r>
    </w:p>
    <w:p w14:paraId="28E64231" w14:textId="77777777" w:rsidR="00B70337" w:rsidRDefault="00D16FE2" w:rsidP="00B95865">
      <w:pPr>
        <w:pStyle w:val="Odsekzoznamu"/>
        <w:numPr>
          <w:ilvl w:val="0"/>
          <w:numId w:val="40"/>
        </w:numPr>
        <w:spacing w:before="60" w:after="60"/>
        <w:ind w:left="568" w:hanging="284"/>
        <w:contextualSpacing w:val="0"/>
        <w:jc w:val="both"/>
        <w:rPr>
          <w:rFonts w:ascii="Times New Roman" w:hAnsi="Times New Roman"/>
          <w:sz w:val="24"/>
          <w:szCs w:val="24"/>
        </w:rPr>
      </w:pPr>
      <w:r>
        <w:rPr>
          <w:rFonts w:ascii="Times New Roman" w:hAnsi="Times New Roman"/>
          <w:sz w:val="24"/>
          <w:szCs w:val="24"/>
        </w:rPr>
        <w:t>a</w:t>
      </w:r>
      <w:r w:rsidR="006B5782">
        <w:rPr>
          <w:rFonts w:ascii="Times New Roman" w:hAnsi="Times New Roman"/>
          <w:sz w:val="24"/>
          <w:szCs w:val="24"/>
        </w:rPr>
        <w:t> </w:t>
      </w:r>
      <w:r>
        <w:rPr>
          <w:rFonts w:ascii="Times New Roman" w:hAnsi="Times New Roman"/>
          <w:sz w:val="24"/>
          <w:szCs w:val="24"/>
        </w:rPr>
        <w:t>iné</w:t>
      </w:r>
      <w:r w:rsidR="006B5782">
        <w:rPr>
          <w:rFonts w:ascii="Times New Roman" w:hAnsi="Times New Roman"/>
          <w:sz w:val="24"/>
          <w:szCs w:val="24"/>
        </w:rPr>
        <w:t>.</w:t>
      </w:r>
      <w:r>
        <w:rPr>
          <w:rFonts w:ascii="Times New Roman" w:hAnsi="Times New Roman"/>
          <w:sz w:val="24"/>
          <w:szCs w:val="24"/>
        </w:rPr>
        <w:t xml:space="preserve"> </w:t>
      </w:r>
    </w:p>
    <w:p w14:paraId="28E64232" w14:textId="77777777" w:rsidR="00A37094" w:rsidRPr="001F5A72" w:rsidRDefault="00A37094" w:rsidP="00C55776">
      <w:pPr>
        <w:pBdr>
          <w:top w:val="single" w:sz="4" w:space="1" w:color="auto"/>
          <w:left w:val="single" w:sz="4" w:space="4" w:color="auto"/>
          <w:bottom w:val="single" w:sz="4" w:space="1" w:color="auto"/>
          <w:right w:val="single" w:sz="4" w:space="4" w:color="auto"/>
        </w:pBdr>
        <w:shd w:val="clear" w:color="auto" w:fill="BFBFBF" w:themeFill="background1" w:themeFillShade="BF"/>
        <w:spacing w:before="360" w:after="360" w:line="240" w:lineRule="auto"/>
        <w:jc w:val="both"/>
        <w:rPr>
          <w:rFonts w:ascii="Times New Roman" w:hAnsi="Times New Roman"/>
        </w:rPr>
      </w:pPr>
      <w:r w:rsidRPr="00A37094">
        <w:rPr>
          <w:rFonts w:ascii="Times New Roman" w:hAnsi="Times New Roman"/>
          <w:b/>
          <w:sz w:val="24"/>
          <w:szCs w:val="24"/>
        </w:rPr>
        <w:t xml:space="preserve">029 – </w:t>
      </w:r>
      <w:r w:rsidRPr="00C55776">
        <w:rPr>
          <w:rFonts w:ascii="Times New Roman" w:hAnsi="Times New Roman"/>
          <w:b/>
          <w:sz w:val="24"/>
          <w:szCs w:val="24"/>
          <w:shd w:val="clear" w:color="auto" w:fill="BFBFBF" w:themeFill="background1" w:themeFillShade="BF"/>
        </w:rPr>
        <w:t>Ostatný</w:t>
      </w:r>
      <w:r w:rsidRPr="00A37094">
        <w:rPr>
          <w:rFonts w:ascii="Times New Roman" w:hAnsi="Times New Roman"/>
          <w:b/>
          <w:sz w:val="24"/>
          <w:szCs w:val="24"/>
        </w:rPr>
        <w:t xml:space="preserve"> dlhodobý hmotný majetok</w:t>
      </w:r>
      <w:r w:rsidR="00BF55CB">
        <w:rPr>
          <w:rFonts w:ascii="Times New Roman" w:hAnsi="Times New Roman"/>
          <w:b/>
          <w:sz w:val="24"/>
          <w:szCs w:val="24"/>
        </w:rPr>
        <w:t xml:space="preserve"> </w:t>
      </w:r>
    </w:p>
    <w:p w14:paraId="28E64233" w14:textId="1150FCAC" w:rsidR="00A37094" w:rsidRDefault="00A37094" w:rsidP="003F5AC1">
      <w:pPr>
        <w:spacing w:before="60" w:after="60"/>
        <w:jc w:val="both"/>
        <w:rPr>
          <w:rFonts w:ascii="Times New Roman" w:hAnsi="Times New Roman"/>
          <w:b/>
          <w:sz w:val="24"/>
          <w:szCs w:val="24"/>
        </w:rPr>
      </w:pPr>
      <w:r w:rsidRPr="00843AC9">
        <w:rPr>
          <w:rFonts w:ascii="Times New Roman" w:hAnsi="Times New Roman"/>
          <w:sz w:val="24"/>
          <w:szCs w:val="24"/>
        </w:rPr>
        <w:t xml:space="preserve">Výdavky na dlhodobý hmotný majetok, ktorý svojím charakterom nepatrí do skupín </w:t>
      </w:r>
      <w:r w:rsidRPr="00AB0CF7">
        <w:rPr>
          <w:rFonts w:ascii="Times New Roman" w:hAnsi="Times New Roman"/>
          <w:sz w:val="24"/>
          <w:szCs w:val="24"/>
        </w:rPr>
        <w:t>021</w:t>
      </w:r>
      <w:r w:rsidRPr="00B83E70">
        <w:rPr>
          <w:rFonts w:ascii="Times New Roman" w:hAnsi="Times New Roman"/>
          <w:sz w:val="24"/>
          <w:szCs w:val="24"/>
        </w:rPr>
        <w:t>,</w:t>
      </w:r>
      <w:r w:rsidRPr="00843AC9">
        <w:rPr>
          <w:rFonts w:ascii="Times New Roman" w:hAnsi="Times New Roman"/>
          <w:sz w:val="24"/>
          <w:szCs w:val="24"/>
        </w:rPr>
        <w:t xml:space="preserve"> 022, 023</w:t>
      </w:r>
      <w:r w:rsidR="00137AF1" w:rsidRPr="00843AC9">
        <w:rPr>
          <w:rFonts w:ascii="Times New Roman" w:hAnsi="Times New Roman"/>
          <w:sz w:val="24"/>
          <w:szCs w:val="24"/>
        </w:rPr>
        <w:t>,</w:t>
      </w:r>
      <w:r w:rsidRPr="00843AC9">
        <w:rPr>
          <w:rFonts w:ascii="Times New Roman" w:hAnsi="Times New Roman"/>
          <w:sz w:val="24"/>
          <w:szCs w:val="24"/>
        </w:rPr>
        <w:t xml:space="preserve"> a ktorého obstarávacia cena/ocenenie je </w:t>
      </w:r>
      <w:r w:rsidRPr="00843AC9">
        <w:rPr>
          <w:rFonts w:ascii="Times New Roman" w:hAnsi="Times New Roman"/>
          <w:b/>
          <w:sz w:val="24"/>
          <w:szCs w:val="24"/>
        </w:rPr>
        <w:t xml:space="preserve">vyššia/vyššie ako 1700 </w:t>
      </w:r>
      <w:r w:rsidR="00F70766">
        <w:rPr>
          <w:rFonts w:ascii="Times New Roman" w:hAnsi="Times New Roman"/>
          <w:b/>
          <w:sz w:val="24"/>
          <w:szCs w:val="24"/>
        </w:rPr>
        <w:t>EUR</w:t>
      </w:r>
      <w:r w:rsidRPr="00843AC9">
        <w:rPr>
          <w:rFonts w:ascii="Times New Roman" w:hAnsi="Times New Roman"/>
          <w:sz w:val="24"/>
          <w:szCs w:val="24"/>
        </w:rPr>
        <w:t xml:space="preserve"> a doba použiteľnosti (prevádzkovo-technické funkcie) je </w:t>
      </w:r>
      <w:r w:rsidRPr="00843AC9">
        <w:rPr>
          <w:rFonts w:ascii="Times New Roman" w:hAnsi="Times New Roman"/>
          <w:b/>
          <w:sz w:val="24"/>
          <w:szCs w:val="24"/>
        </w:rPr>
        <w:t>dlhšia ako 1 rok.</w:t>
      </w:r>
    </w:p>
    <w:p w14:paraId="03515FB5" w14:textId="4585E9AA" w:rsidR="003804DE" w:rsidRDefault="003804DE" w:rsidP="003804DE">
      <w:pPr>
        <w:pStyle w:val="Zoznamsodrkami"/>
        <w:spacing w:before="120" w:after="60"/>
        <w:rPr>
          <w:ins w:id="9" w:author="metodika2 " w:date="2016-08-10T17:08:00Z"/>
          <w:sz w:val="24"/>
          <w:szCs w:val="24"/>
          <w:lang w:eastAsia="sk-SK"/>
        </w:rPr>
      </w:pPr>
      <w:ins w:id="10" w:author="metodika2 " w:date="2016-08-05T13:54:00Z">
        <w:r w:rsidRPr="003804DE">
          <w:rPr>
            <w:sz w:val="24"/>
            <w:szCs w:val="24"/>
            <w:lang w:eastAsia="sk-SK"/>
          </w:rPr>
          <w:lastRenderedPageBreak/>
          <w:t xml:space="preserve">Skupina „029 Ostatný dlhodobý hmotný majetok“ je relevantná v zmysle Opatrenia MF SR </w:t>
        </w:r>
      </w:ins>
      <w:ins w:id="11" w:author="metodika2 " w:date="2016-08-10T17:07:00Z">
        <w:r w:rsidR="00EB2188" w:rsidRPr="00EB2188">
          <w:rPr>
            <w:sz w:val="24"/>
            <w:szCs w:val="24"/>
            <w:lang w:eastAsia="sk-SK"/>
          </w:rPr>
          <w:t>z 8. augusta 2007 č.MF/16786/2007-31, ktorým sa ustanovujú podrobnosti o postupoch účtovania a rámcovej účtovej  osnove pre rozpočtové organizácie, príspevkové organizácie, štátne fondy,  obce a vyššie územné celky (Úplné znenie Opatrenia k postupom účtovania ROPO, ŠF, obcí a VÚC</w:t>
        </w:r>
        <w:r w:rsidR="00EB2188">
          <w:rPr>
            <w:sz w:val="24"/>
            <w:szCs w:val="24"/>
            <w:lang w:eastAsia="sk-SK"/>
          </w:rPr>
          <w:t xml:space="preserve"> pre rok 2016, § 32, bod 11)</w:t>
        </w:r>
      </w:ins>
      <w:ins w:id="12" w:author="metodika2 " w:date="2016-08-05T13:54:00Z">
        <w:r w:rsidR="00EB2188">
          <w:rPr>
            <w:sz w:val="24"/>
            <w:szCs w:val="24"/>
            <w:lang w:eastAsia="sk-SK"/>
          </w:rPr>
          <w:t xml:space="preserve"> </w:t>
        </w:r>
      </w:ins>
    </w:p>
    <w:p w14:paraId="5A7622AB" w14:textId="2FA9421A" w:rsidR="00EB2188" w:rsidRPr="00EB2188" w:rsidRDefault="00EB2188" w:rsidP="003804DE">
      <w:pPr>
        <w:pStyle w:val="Zoznamsodrkami"/>
        <w:spacing w:before="120" w:after="60"/>
        <w:rPr>
          <w:ins w:id="13" w:author="metodika2 " w:date="2016-08-05T13:54:00Z"/>
          <w:sz w:val="24"/>
          <w:szCs w:val="24"/>
          <w:lang w:eastAsia="sk-SK"/>
        </w:rPr>
      </w:pPr>
      <w:ins w:id="14" w:author="metodika2 " w:date="2016-08-10T17:08:00Z">
        <w:r w:rsidRPr="00EB2188">
          <w:rPr>
            <w:bCs/>
            <w:sz w:val="24"/>
            <w:szCs w:val="24"/>
          </w:rPr>
          <w:fldChar w:fldCharType="begin"/>
        </w:r>
        <w:r w:rsidRPr="00EB2188">
          <w:rPr>
            <w:bCs/>
            <w:sz w:val="24"/>
            <w:szCs w:val="24"/>
          </w:rPr>
          <w:instrText xml:space="preserve"> HYPERLINK "http://www.mfsr.sk/Components/CategoryDocuments/s_LoadDocument.aspx?categoryId=9479&amp;documentId=14113" </w:instrText>
        </w:r>
        <w:r w:rsidRPr="00EB2188">
          <w:rPr>
            <w:bCs/>
            <w:sz w:val="24"/>
            <w:szCs w:val="24"/>
          </w:rPr>
          <w:fldChar w:fldCharType="separate"/>
        </w:r>
        <w:r w:rsidRPr="00EB2188">
          <w:rPr>
            <w:rStyle w:val="Hypertextovprepojenie"/>
            <w:bCs/>
            <w:sz w:val="24"/>
            <w:szCs w:val="24"/>
          </w:rPr>
          <w:t>http://www.mfsr.sk/Components/CategoryDocuments/s_LoadDocument.aspx?categoryId=9479&amp;documentId=14113</w:t>
        </w:r>
        <w:r w:rsidRPr="00EB2188">
          <w:rPr>
            <w:sz w:val="24"/>
            <w:szCs w:val="24"/>
          </w:rPr>
          <w:fldChar w:fldCharType="end"/>
        </w:r>
      </w:ins>
    </w:p>
    <w:p w14:paraId="41ECFB98" w14:textId="63D14AFD" w:rsidR="00136523" w:rsidRPr="003804DE" w:rsidRDefault="003804DE" w:rsidP="003804DE">
      <w:pPr>
        <w:pStyle w:val="Zoznamsodrkami"/>
        <w:spacing w:before="120" w:after="60" w:line="276" w:lineRule="auto"/>
        <w:jc w:val="left"/>
        <w:rPr>
          <w:sz w:val="24"/>
          <w:szCs w:val="24"/>
          <w:lang w:eastAsia="sk-SK"/>
        </w:rPr>
      </w:pPr>
      <w:ins w:id="15" w:author="metodika2 " w:date="2016-08-05T13:54:00Z">
        <w:r w:rsidRPr="003804DE">
          <w:rPr>
            <w:sz w:val="24"/>
            <w:szCs w:val="24"/>
            <w:lang w:eastAsia="sk-SK"/>
          </w:rPr>
          <w:t>Žiadateľ postupuje podľa náležitostí uvedených ku skupine „021 – Stavby“.</w:t>
        </w:r>
      </w:ins>
    </w:p>
    <w:p w14:paraId="28E64234" w14:textId="46608561" w:rsidR="00C41553" w:rsidRPr="00843AC9" w:rsidDel="003804DE" w:rsidRDefault="00C41553" w:rsidP="00C55776">
      <w:pPr>
        <w:pStyle w:val="Zoznamsodrkami"/>
        <w:spacing w:before="120" w:after="60" w:line="276" w:lineRule="auto"/>
        <w:jc w:val="left"/>
        <w:rPr>
          <w:del w:id="16" w:author="metodika2 " w:date="2016-08-05T13:54:00Z"/>
          <w:b/>
          <w:i/>
          <w:sz w:val="24"/>
          <w:szCs w:val="24"/>
          <w:u w:val="single"/>
        </w:rPr>
      </w:pPr>
      <w:del w:id="17" w:author="metodika2 " w:date="2016-08-05T13:54:00Z">
        <w:r w:rsidRPr="00843AC9" w:rsidDel="003804DE">
          <w:rPr>
            <w:b/>
            <w:i/>
            <w:sz w:val="24"/>
            <w:szCs w:val="24"/>
            <w:u w:val="single"/>
            <w:lang w:eastAsia="sk-SK"/>
          </w:rPr>
          <w:delText>Oprávnený</w:delText>
        </w:r>
        <w:r w:rsidRPr="00843AC9" w:rsidDel="003804DE">
          <w:rPr>
            <w:b/>
            <w:i/>
            <w:sz w:val="24"/>
            <w:szCs w:val="24"/>
            <w:u w:val="single"/>
          </w:rPr>
          <w:delText xml:space="preserve"> výdavok je, ak:</w:delText>
        </w:r>
      </w:del>
    </w:p>
    <w:p w14:paraId="28E64235" w14:textId="6C10E282" w:rsidR="00C41553" w:rsidRPr="00843AC9" w:rsidDel="003804DE" w:rsidRDefault="00C41553" w:rsidP="00C57592">
      <w:pPr>
        <w:pStyle w:val="Odsekzoznamu"/>
        <w:numPr>
          <w:ilvl w:val="0"/>
          <w:numId w:val="32"/>
        </w:numPr>
        <w:spacing w:before="60" w:after="60"/>
        <w:ind w:left="567" w:hanging="284"/>
        <w:contextualSpacing w:val="0"/>
        <w:jc w:val="both"/>
        <w:rPr>
          <w:del w:id="18" w:author="metodika2 " w:date="2016-08-05T13:54:00Z"/>
          <w:rFonts w:ascii="Times New Roman" w:hAnsi="Times New Roman"/>
          <w:sz w:val="24"/>
          <w:szCs w:val="24"/>
        </w:rPr>
      </w:pPr>
      <w:del w:id="19" w:author="metodika2 " w:date="2016-08-05T13:54:00Z">
        <w:r w:rsidRPr="00843AC9" w:rsidDel="003804DE">
          <w:rPr>
            <w:rFonts w:ascii="Times New Roman" w:hAnsi="Times New Roman"/>
            <w:sz w:val="24"/>
            <w:szCs w:val="24"/>
          </w:rPr>
          <w:delText>pri jeho obstaraní boli dodržané pravidlá VO</w:delText>
        </w:r>
        <w:r w:rsidR="002F4653" w:rsidRPr="00843AC9" w:rsidDel="003804DE">
          <w:rPr>
            <w:rFonts w:ascii="Times New Roman" w:hAnsi="Times New Roman"/>
            <w:sz w:val="24"/>
            <w:szCs w:val="24"/>
          </w:rPr>
          <w:delText>;</w:delText>
        </w:r>
      </w:del>
    </w:p>
    <w:p w14:paraId="28E64236" w14:textId="341901FF" w:rsidR="00C41553" w:rsidRPr="00843AC9" w:rsidDel="003804DE" w:rsidRDefault="00C41553" w:rsidP="00C57592">
      <w:pPr>
        <w:pStyle w:val="Odsekzoznamu"/>
        <w:numPr>
          <w:ilvl w:val="0"/>
          <w:numId w:val="32"/>
        </w:numPr>
        <w:spacing w:before="60" w:after="60"/>
        <w:ind w:left="567" w:hanging="284"/>
        <w:contextualSpacing w:val="0"/>
        <w:jc w:val="both"/>
        <w:rPr>
          <w:del w:id="20" w:author="metodika2 " w:date="2016-08-05T13:54:00Z"/>
          <w:rFonts w:ascii="Times New Roman" w:hAnsi="Times New Roman"/>
          <w:sz w:val="24"/>
          <w:szCs w:val="24"/>
        </w:rPr>
      </w:pPr>
      <w:del w:id="21" w:author="metodika2 " w:date="2016-08-05T13:54:00Z">
        <w:r w:rsidRPr="00843AC9" w:rsidDel="003804DE">
          <w:rPr>
            <w:rFonts w:ascii="Times New Roman" w:hAnsi="Times New Roman"/>
            <w:sz w:val="24"/>
            <w:szCs w:val="24"/>
          </w:rPr>
          <w:delText>bol majetok zakúpený len pre účely projektu a jeho životnosť skončila do ukončenia realizácie aktivít projektu, oprávnenosť výdavku je 100 % obstarávacej ceny</w:delText>
        </w:r>
        <w:r w:rsidR="002F4653" w:rsidRPr="00843AC9" w:rsidDel="003804DE">
          <w:rPr>
            <w:rFonts w:ascii="Times New Roman" w:hAnsi="Times New Roman"/>
            <w:sz w:val="24"/>
            <w:szCs w:val="24"/>
          </w:rPr>
          <w:delText>;</w:delText>
        </w:r>
      </w:del>
    </w:p>
    <w:p w14:paraId="28E64237" w14:textId="2C0922E7" w:rsidR="00C41553" w:rsidRPr="000A7F86" w:rsidDel="003804DE" w:rsidRDefault="00C41553" w:rsidP="00C57592">
      <w:pPr>
        <w:pStyle w:val="Odsekzoznamu"/>
        <w:numPr>
          <w:ilvl w:val="0"/>
          <w:numId w:val="32"/>
        </w:numPr>
        <w:spacing w:before="60" w:after="60"/>
        <w:ind w:left="567" w:hanging="284"/>
        <w:contextualSpacing w:val="0"/>
        <w:jc w:val="both"/>
        <w:rPr>
          <w:del w:id="22" w:author="metodika2 " w:date="2016-08-05T13:54:00Z"/>
          <w:rFonts w:ascii="Times New Roman" w:hAnsi="Times New Roman"/>
          <w:sz w:val="24"/>
          <w:szCs w:val="24"/>
        </w:rPr>
      </w:pPr>
      <w:del w:id="23" w:author="metodika2 " w:date="2016-08-05T13:54:00Z">
        <w:r w:rsidRPr="00843AC9" w:rsidDel="003804DE">
          <w:rPr>
            <w:rFonts w:ascii="Times New Roman" w:hAnsi="Times New Roman"/>
            <w:sz w:val="24"/>
            <w:szCs w:val="24"/>
          </w:rPr>
          <w:delText xml:space="preserve">bol majetok zakúpený, alebo využívaný pre účely projektu čiastočne, alebo ak doba jeho </w:delText>
        </w:r>
        <w:r w:rsidRPr="000A7F86" w:rsidDel="003804DE">
          <w:rPr>
            <w:rFonts w:ascii="Times New Roman" w:hAnsi="Times New Roman"/>
            <w:sz w:val="24"/>
            <w:szCs w:val="24"/>
          </w:rPr>
          <w:delText>životnosti trvá aj po ukončení projektu, oprávnenosť výdavku je:</w:delText>
        </w:r>
      </w:del>
    </w:p>
    <w:p w14:paraId="28E64238" w14:textId="468C0913" w:rsidR="00C41553" w:rsidRPr="000A7F86" w:rsidDel="003804DE" w:rsidRDefault="00C41553" w:rsidP="00C57592">
      <w:pPr>
        <w:pStyle w:val="Odsekzoznamu"/>
        <w:numPr>
          <w:ilvl w:val="0"/>
          <w:numId w:val="28"/>
        </w:numPr>
        <w:spacing w:before="60" w:after="60"/>
        <w:ind w:left="851" w:hanging="284"/>
        <w:jc w:val="both"/>
        <w:rPr>
          <w:del w:id="24" w:author="metodika2 " w:date="2016-08-05T13:54:00Z"/>
          <w:rFonts w:ascii="Times New Roman" w:hAnsi="Times New Roman"/>
          <w:sz w:val="24"/>
          <w:szCs w:val="24"/>
        </w:rPr>
      </w:pPr>
      <w:del w:id="25" w:author="metodika2 " w:date="2016-08-05T13:54:00Z">
        <w:r w:rsidRPr="000A7F86" w:rsidDel="003804DE">
          <w:rPr>
            <w:rFonts w:ascii="Times New Roman" w:hAnsi="Times New Roman"/>
            <w:sz w:val="24"/>
            <w:szCs w:val="24"/>
          </w:rPr>
          <w:delText>do výšky pomeru celkových výdavkov projektu k celkovému obratu prijímateľa za</w:delText>
        </w:r>
        <w:r w:rsidR="009B3BEF" w:rsidRPr="000A7F86" w:rsidDel="003804DE">
          <w:rPr>
            <w:rFonts w:ascii="Times New Roman" w:hAnsi="Times New Roman"/>
            <w:sz w:val="24"/>
            <w:szCs w:val="24"/>
          </w:rPr>
          <w:delText> </w:delText>
        </w:r>
        <w:r w:rsidRPr="000A7F86" w:rsidDel="003804DE">
          <w:rPr>
            <w:rFonts w:ascii="Times New Roman" w:hAnsi="Times New Roman"/>
            <w:sz w:val="24"/>
            <w:szCs w:val="24"/>
          </w:rPr>
          <w:delText>predchádzajúci kalendárny rok alebo priemerného obratu za posledné 3</w:delText>
        </w:r>
        <w:r w:rsidR="002F4653" w:rsidRPr="000A7F86" w:rsidDel="003804DE">
          <w:rPr>
            <w:rFonts w:ascii="Times New Roman" w:hAnsi="Times New Roman"/>
            <w:sz w:val="24"/>
            <w:szCs w:val="24"/>
          </w:rPr>
          <w:delText> </w:delText>
        </w:r>
        <w:r w:rsidRPr="000A7F86" w:rsidDel="003804DE">
          <w:rPr>
            <w:rFonts w:ascii="Times New Roman" w:hAnsi="Times New Roman"/>
            <w:sz w:val="24"/>
            <w:szCs w:val="24"/>
          </w:rPr>
          <w:delText xml:space="preserve">kalendárne roky, alebo </w:delText>
        </w:r>
      </w:del>
    </w:p>
    <w:p w14:paraId="28E64239" w14:textId="25B1FC47" w:rsidR="00C41553" w:rsidRPr="00843AC9" w:rsidDel="003804DE" w:rsidRDefault="00C41553" w:rsidP="00C57592">
      <w:pPr>
        <w:pStyle w:val="Odsekzoznamu"/>
        <w:numPr>
          <w:ilvl w:val="0"/>
          <w:numId w:val="28"/>
        </w:numPr>
        <w:spacing w:before="60" w:after="60"/>
        <w:ind w:left="851" w:hanging="284"/>
        <w:jc w:val="both"/>
        <w:rPr>
          <w:del w:id="26" w:author="metodika2 " w:date="2016-08-05T13:54:00Z"/>
          <w:rFonts w:ascii="Times New Roman" w:hAnsi="Times New Roman"/>
          <w:sz w:val="24"/>
          <w:szCs w:val="24"/>
        </w:rPr>
      </w:pPr>
      <w:del w:id="27" w:author="metodika2 " w:date="2016-08-05T13:54:00Z">
        <w:r w:rsidRPr="000A7F86" w:rsidDel="003804DE">
          <w:rPr>
            <w:rFonts w:ascii="Times New Roman" w:hAnsi="Times New Roman"/>
            <w:sz w:val="24"/>
            <w:szCs w:val="24"/>
          </w:rPr>
          <w:delText>do výšky pomeru</w:delText>
        </w:r>
        <w:r w:rsidRPr="00843AC9" w:rsidDel="003804DE">
          <w:rPr>
            <w:rFonts w:ascii="Times New Roman" w:hAnsi="Times New Roman"/>
            <w:sz w:val="24"/>
            <w:szCs w:val="24"/>
          </w:rPr>
          <w:delText xml:space="preserve"> na základe výpočtu osobohodín, ktoré odpracuje zamestnanec/zamestnanci v rámci projektu, alebo do výšky pomeru, ktorý stanovila výzva/vyzvanie.</w:delText>
        </w:r>
      </w:del>
    </w:p>
    <w:p w14:paraId="28E6423A" w14:textId="79008A61" w:rsidR="00FA352E" w:rsidRPr="0054151F" w:rsidDel="003804DE" w:rsidRDefault="00FA352E" w:rsidP="003F5AC1">
      <w:pPr>
        <w:pStyle w:val="Default"/>
        <w:pBdr>
          <w:top w:val="single" w:sz="4" w:space="1" w:color="auto"/>
          <w:left w:val="single" w:sz="4" w:space="3" w:color="auto"/>
          <w:bottom w:val="single" w:sz="4" w:space="1" w:color="auto"/>
          <w:right w:val="single" w:sz="4" w:space="4" w:color="auto"/>
        </w:pBdr>
        <w:shd w:val="clear" w:color="auto" w:fill="FBD4B4" w:themeFill="accent6" w:themeFillTint="66"/>
        <w:spacing w:before="60" w:after="60" w:line="276" w:lineRule="auto"/>
        <w:jc w:val="both"/>
        <w:rPr>
          <w:del w:id="28" w:author="metodika2 " w:date="2016-08-05T13:54:00Z"/>
          <w:bCs/>
        </w:rPr>
      </w:pPr>
      <w:del w:id="29" w:author="metodika2 " w:date="2016-08-05T13:54:00Z">
        <w:r w:rsidDel="003804DE">
          <w:rPr>
            <w:b/>
            <w:bCs/>
            <w:i/>
          </w:rPr>
          <w:delText>D</w:delText>
        </w:r>
        <w:r w:rsidRPr="0054151F" w:rsidDel="003804DE">
          <w:rPr>
            <w:b/>
            <w:bCs/>
            <w:i/>
          </w:rPr>
          <w:delText>ôležité upozornenie:</w:delText>
        </w:r>
        <w:r w:rsidRPr="0054151F" w:rsidDel="003804DE">
          <w:rPr>
            <w:bCs/>
          </w:rPr>
          <w:delText xml:space="preserve"> </w:delText>
        </w:r>
        <w:r w:rsidRPr="008023AD" w:rsidDel="003804DE">
          <w:delText>Oprávnený je iba nový nepoužívaný majetok a prijímateľ s ním v minulosti žiadnym spôsobom nedisponoval</w:delText>
        </w:r>
        <w:r w:rsidDel="003804DE">
          <w:delText>.</w:delText>
        </w:r>
      </w:del>
    </w:p>
    <w:p w14:paraId="28E6423B" w14:textId="051F0D7C" w:rsidR="00E0307F" w:rsidRPr="002021C9" w:rsidDel="003804DE" w:rsidRDefault="00E0307F" w:rsidP="00071F98">
      <w:pPr>
        <w:spacing w:before="240" w:after="60"/>
        <w:jc w:val="both"/>
        <w:rPr>
          <w:del w:id="30" w:author="metodika2 " w:date="2016-08-05T13:54:00Z"/>
          <w:rFonts w:ascii="Times New Roman" w:hAnsi="Times New Roman"/>
          <w:sz w:val="24"/>
          <w:szCs w:val="24"/>
        </w:rPr>
      </w:pPr>
      <w:del w:id="31" w:author="metodika2 " w:date="2016-08-05T13:54:00Z">
        <w:r w:rsidRPr="00843AC9" w:rsidDel="003804DE">
          <w:rPr>
            <w:rFonts w:ascii="Times New Roman" w:hAnsi="Times New Roman"/>
            <w:b/>
            <w:i/>
            <w:sz w:val="24"/>
            <w:szCs w:val="24"/>
            <w:u w:val="single"/>
          </w:rPr>
          <w:delText>Neoprávnené výdavky</w:delText>
        </w:r>
        <w:r w:rsidRPr="00843AC9" w:rsidDel="003804DE">
          <w:rPr>
            <w:rFonts w:ascii="Times New Roman" w:hAnsi="Times New Roman"/>
            <w:i/>
            <w:sz w:val="24"/>
            <w:szCs w:val="24"/>
            <w:u w:val="single"/>
          </w:rPr>
          <w:delText>:</w:delText>
        </w:r>
      </w:del>
    </w:p>
    <w:p w14:paraId="28E6423C" w14:textId="2D3A42AB" w:rsidR="00E0307F" w:rsidRPr="000A7F86" w:rsidDel="003804DE" w:rsidRDefault="00E0307F" w:rsidP="00C57592">
      <w:pPr>
        <w:pStyle w:val="Odsekzoznamu"/>
        <w:numPr>
          <w:ilvl w:val="0"/>
          <w:numId w:val="31"/>
        </w:numPr>
        <w:tabs>
          <w:tab w:val="left" w:pos="284"/>
          <w:tab w:val="left" w:pos="426"/>
        </w:tabs>
        <w:spacing w:before="60" w:after="60"/>
        <w:ind w:left="568" w:hanging="284"/>
        <w:contextualSpacing w:val="0"/>
        <w:jc w:val="both"/>
        <w:rPr>
          <w:del w:id="32" w:author="metodika2 " w:date="2016-08-05T13:54:00Z"/>
          <w:rFonts w:ascii="Times New Roman" w:hAnsi="Times New Roman"/>
          <w:sz w:val="24"/>
          <w:szCs w:val="24"/>
        </w:rPr>
      </w:pPr>
      <w:del w:id="33" w:author="metodika2 " w:date="2016-08-05T13:54:00Z">
        <w:r w:rsidRPr="000A7F86" w:rsidDel="003804DE">
          <w:rPr>
            <w:rFonts w:ascii="Times New Roman" w:hAnsi="Times New Roman"/>
            <w:sz w:val="24"/>
            <w:szCs w:val="24"/>
          </w:rPr>
          <w:delText>nákup ostatného dlhodobého hmotného majetku, ak bol nákup vykonaný len pre potreby jednej aktivity, ak výzva/vyzvanie  neurčí inak</w:delText>
        </w:r>
        <w:r w:rsidR="002F4653" w:rsidRPr="000A7F86" w:rsidDel="003804DE">
          <w:rPr>
            <w:rFonts w:ascii="Times New Roman" w:hAnsi="Times New Roman"/>
            <w:sz w:val="24"/>
            <w:szCs w:val="24"/>
          </w:rPr>
          <w:delText>;</w:delText>
        </w:r>
      </w:del>
    </w:p>
    <w:p w14:paraId="28E6423D" w14:textId="57F8F43E" w:rsidR="00E0307F" w:rsidRPr="00843AC9" w:rsidDel="003804DE" w:rsidRDefault="00E0307F" w:rsidP="00C57592">
      <w:pPr>
        <w:pStyle w:val="Odsekzoznamu"/>
        <w:numPr>
          <w:ilvl w:val="0"/>
          <w:numId w:val="31"/>
        </w:numPr>
        <w:tabs>
          <w:tab w:val="left" w:pos="284"/>
          <w:tab w:val="left" w:pos="426"/>
        </w:tabs>
        <w:spacing w:before="60" w:after="60"/>
        <w:ind w:left="568" w:hanging="284"/>
        <w:contextualSpacing w:val="0"/>
        <w:jc w:val="both"/>
        <w:rPr>
          <w:del w:id="34" w:author="metodika2 " w:date="2016-08-05T13:54:00Z"/>
          <w:rFonts w:ascii="Times New Roman" w:hAnsi="Times New Roman"/>
          <w:sz w:val="24"/>
          <w:szCs w:val="24"/>
        </w:rPr>
      </w:pPr>
      <w:del w:id="35" w:author="metodika2 " w:date="2016-08-05T13:54:00Z">
        <w:r w:rsidRPr="000A7F86" w:rsidDel="003804DE">
          <w:rPr>
            <w:rFonts w:ascii="Times New Roman" w:hAnsi="Times New Roman"/>
            <w:sz w:val="24"/>
            <w:szCs w:val="24"/>
          </w:rPr>
          <w:delText>nákup ostatného dlhodobého hmotného majetku na konci realizácie</w:delText>
        </w:r>
        <w:r w:rsidRPr="00843AC9" w:rsidDel="003804DE">
          <w:rPr>
            <w:rFonts w:ascii="Times New Roman" w:hAnsi="Times New Roman"/>
            <w:sz w:val="24"/>
            <w:szCs w:val="24"/>
          </w:rPr>
          <w:delText xml:space="preserve"> projektu (napr.</w:delText>
        </w:r>
        <w:r w:rsidR="00493BA7" w:rsidRPr="00843AC9" w:rsidDel="003804DE">
          <w:rPr>
            <w:rFonts w:ascii="Times New Roman" w:hAnsi="Times New Roman"/>
            <w:sz w:val="24"/>
            <w:szCs w:val="24"/>
          </w:rPr>
          <w:delText> </w:delText>
        </w:r>
        <w:r w:rsidRPr="00843AC9" w:rsidDel="003804DE">
          <w:rPr>
            <w:rFonts w:ascii="Times New Roman" w:hAnsi="Times New Roman"/>
            <w:sz w:val="24"/>
            <w:szCs w:val="24"/>
          </w:rPr>
          <w:delText>z dôvodu predĺženého procesu verejného obstarávania)</w:delText>
        </w:r>
        <w:r w:rsidR="002F4653" w:rsidRPr="00843AC9" w:rsidDel="003804DE">
          <w:rPr>
            <w:rFonts w:ascii="Times New Roman" w:hAnsi="Times New Roman"/>
            <w:sz w:val="24"/>
            <w:szCs w:val="24"/>
          </w:rPr>
          <w:delText>;</w:delText>
        </w:r>
        <w:r w:rsidRPr="00843AC9" w:rsidDel="003804DE">
          <w:rPr>
            <w:rFonts w:ascii="Times New Roman" w:hAnsi="Times New Roman"/>
            <w:sz w:val="24"/>
            <w:szCs w:val="24"/>
          </w:rPr>
          <w:delText xml:space="preserve">   </w:delText>
        </w:r>
      </w:del>
    </w:p>
    <w:p w14:paraId="28E6423E" w14:textId="76FF0CA4" w:rsidR="008662AC" w:rsidRPr="00843AC9" w:rsidDel="003804DE" w:rsidRDefault="008662AC" w:rsidP="00C57592">
      <w:pPr>
        <w:pStyle w:val="Odsekzoznamu"/>
        <w:numPr>
          <w:ilvl w:val="0"/>
          <w:numId w:val="31"/>
        </w:numPr>
        <w:tabs>
          <w:tab w:val="left" w:pos="567"/>
        </w:tabs>
        <w:spacing w:before="60" w:after="60"/>
        <w:ind w:left="568" w:hanging="284"/>
        <w:contextualSpacing w:val="0"/>
        <w:jc w:val="both"/>
        <w:rPr>
          <w:del w:id="36" w:author="metodika2 " w:date="2016-08-05T13:54:00Z"/>
          <w:rFonts w:ascii="Times New Roman" w:hAnsi="Times New Roman"/>
          <w:sz w:val="24"/>
          <w:szCs w:val="24"/>
        </w:rPr>
      </w:pPr>
      <w:del w:id="37" w:author="metodika2 " w:date="2016-08-05T13:54:00Z">
        <w:r w:rsidRPr="00843AC9" w:rsidDel="003804DE">
          <w:rPr>
            <w:rFonts w:ascii="Times New Roman" w:hAnsi="Times New Roman"/>
            <w:sz w:val="24"/>
            <w:szCs w:val="24"/>
          </w:rPr>
          <w:delText>výdavky obstarané v rámci podporných aktivít projektu</w:delText>
        </w:r>
        <w:r w:rsidR="002F4653" w:rsidRPr="00843AC9" w:rsidDel="003804DE">
          <w:rPr>
            <w:rFonts w:ascii="Times New Roman" w:hAnsi="Times New Roman"/>
            <w:sz w:val="24"/>
            <w:szCs w:val="24"/>
          </w:rPr>
          <w:delText>;</w:delText>
        </w:r>
        <w:r w:rsidRPr="00843AC9" w:rsidDel="003804DE">
          <w:rPr>
            <w:rFonts w:ascii="Times New Roman" w:hAnsi="Times New Roman"/>
            <w:sz w:val="24"/>
            <w:szCs w:val="24"/>
          </w:rPr>
          <w:delText xml:space="preserve"> </w:delText>
        </w:r>
      </w:del>
    </w:p>
    <w:p w14:paraId="28E6423F" w14:textId="640FA0FC" w:rsidR="00E0307F" w:rsidRPr="00843AC9" w:rsidDel="003804DE" w:rsidRDefault="00E0307F" w:rsidP="00C57592">
      <w:pPr>
        <w:pStyle w:val="Odsekzoznamu"/>
        <w:numPr>
          <w:ilvl w:val="0"/>
          <w:numId w:val="31"/>
        </w:numPr>
        <w:tabs>
          <w:tab w:val="left" w:pos="284"/>
          <w:tab w:val="left" w:pos="426"/>
        </w:tabs>
        <w:spacing w:before="60" w:after="60"/>
        <w:ind w:left="568" w:hanging="284"/>
        <w:contextualSpacing w:val="0"/>
        <w:jc w:val="both"/>
        <w:rPr>
          <w:del w:id="38" w:author="metodika2 " w:date="2016-08-05T13:54:00Z"/>
          <w:rFonts w:ascii="Times New Roman" w:hAnsi="Times New Roman"/>
          <w:sz w:val="24"/>
          <w:szCs w:val="24"/>
        </w:rPr>
      </w:pPr>
      <w:del w:id="39" w:author="metodika2 " w:date="2016-08-05T13:54:00Z">
        <w:r w:rsidRPr="00843AC9" w:rsidDel="003804DE">
          <w:rPr>
            <w:rFonts w:ascii="Times New Roman" w:hAnsi="Times New Roman"/>
            <w:sz w:val="24"/>
            <w:szCs w:val="24"/>
          </w:rPr>
          <w:delText>ak cena za ktorú bol majetok obstaraný je neprimeranou cenou v zmysle zákona č.</w:delText>
        </w:r>
        <w:r w:rsidR="009B3BEF" w:rsidRPr="00843AC9" w:rsidDel="003804DE">
          <w:rPr>
            <w:rFonts w:ascii="Times New Roman" w:hAnsi="Times New Roman"/>
            <w:sz w:val="24"/>
            <w:szCs w:val="24"/>
          </w:rPr>
          <w:delText> </w:delText>
        </w:r>
        <w:r w:rsidRPr="00843AC9" w:rsidDel="003804DE">
          <w:rPr>
            <w:rFonts w:ascii="Times New Roman" w:hAnsi="Times New Roman"/>
            <w:sz w:val="24"/>
            <w:szCs w:val="24"/>
          </w:rPr>
          <w:delText>18/1996 Z. z. v z. n. pr.</w:delText>
        </w:r>
      </w:del>
    </w:p>
    <w:p w14:paraId="28E64240" w14:textId="469FC015" w:rsidR="00705755" w:rsidRPr="00843AC9" w:rsidDel="003804DE" w:rsidRDefault="00705755" w:rsidP="00A87902">
      <w:pPr>
        <w:spacing w:before="120" w:after="60"/>
        <w:contextualSpacing/>
        <w:jc w:val="both"/>
        <w:rPr>
          <w:del w:id="40" w:author="metodika2 " w:date="2016-08-05T13:54:00Z"/>
          <w:rFonts w:ascii="Times New Roman" w:hAnsi="Times New Roman"/>
          <w:b/>
          <w:i/>
          <w:sz w:val="24"/>
          <w:szCs w:val="24"/>
          <w:u w:val="single"/>
        </w:rPr>
      </w:pPr>
      <w:del w:id="41" w:author="metodika2 " w:date="2016-08-05T13:54:00Z">
        <w:r w:rsidRPr="00843AC9" w:rsidDel="003804DE">
          <w:rPr>
            <w:rFonts w:ascii="Times New Roman" w:hAnsi="Times New Roman"/>
            <w:b/>
            <w:i/>
            <w:sz w:val="24"/>
            <w:szCs w:val="24"/>
            <w:u w:val="single"/>
          </w:rPr>
          <w:delText>Preukazovanie:</w:delText>
        </w:r>
      </w:del>
    </w:p>
    <w:p w14:paraId="28E64241" w14:textId="22F1381E" w:rsidR="00224D62" w:rsidDel="003804DE" w:rsidRDefault="006030E2" w:rsidP="001C0F6B">
      <w:pPr>
        <w:pStyle w:val="Odsekzoznamu"/>
        <w:numPr>
          <w:ilvl w:val="0"/>
          <w:numId w:val="84"/>
        </w:numPr>
        <w:spacing w:before="60" w:after="60"/>
        <w:ind w:left="567" w:hanging="283"/>
        <w:jc w:val="both"/>
        <w:rPr>
          <w:del w:id="42" w:author="metodika2 " w:date="2016-08-05T13:54:00Z"/>
          <w:rFonts w:ascii="Times New Roman" w:hAnsi="Times New Roman"/>
          <w:sz w:val="24"/>
          <w:szCs w:val="24"/>
        </w:rPr>
      </w:pPr>
      <w:del w:id="43" w:author="metodika2 " w:date="2016-08-05T13:54:00Z">
        <w:r w:rsidRPr="006030E2" w:rsidDel="003804DE">
          <w:rPr>
            <w:rFonts w:ascii="Times New Roman" w:hAnsi="Times New Roman"/>
            <w:sz w:val="24"/>
            <w:szCs w:val="24"/>
            <w:lang w:eastAsia="en-AU"/>
          </w:rPr>
          <w:delText>písomná zmluva</w:delText>
        </w:r>
        <w:r w:rsidRPr="006030E2" w:rsidDel="003804DE">
          <w:rPr>
            <w:rFonts w:ascii="Times New Roman" w:hAnsi="Times New Roman"/>
            <w:sz w:val="24"/>
            <w:szCs w:val="24"/>
            <w:vertAlign w:val="superscript"/>
          </w:rPr>
          <w:footnoteReference w:id="41"/>
        </w:r>
        <w:r w:rsidRPr="006030E2" w:rsidDel="003804DE">
          <w:rPr>
            <w:rFonts w:ascii="Times New Roman" w:hAnsi="Times New Roman"/>
            <w:sz w:val="24"/>
            <w:szCs w:val="24"/>
            <w:lang w:eastAsia="en-AU"/>
          </w:rPr>
          <w:delText>,</w:delText>
        </w:r>
        <w:r w:rsidR="00224D62" w:rsidRPr="00224D62" w:rsidDel="003804DE">
          <w:rPr>
            <w:rFonts w:ascii="Times New Roman" w:hAnsi="Times New Roman"/>
            <w:sz w:val="24"/>
            <w:szCs w:val="24"/>
          </w:rPr>
          <w:delText xml:space="preserve"> ak hod</w:delText>
        </w:r>
        <w:r w:rsidR="00876C71" w:rsidDel="003804DE">
          <w:rPr>
            <w:rFonts w:ascii="Times New Roman" w:hAnsi="Times New Roman"/>
            <w:sz w:val="24"/>
            <w:szCs w:val="24"/>
          </w:rPr>
          <w:delText>nota výdavku prekročí hodnotu 5 000</w:delText>
        </w:r>
        <w:r w:rsidR="00224D62" w:rsidRPr="00224D62" w:rsidDel="003804DE">
          <w:rPr>
            <w:rFonts w:ascii="Times New Roman" w:hAnsi="Times New Roman"/>
            <w:sz w:val="24"/>
            <w:szCs w:val="24"/>
          </w:rPr>
          <w:delText xml:space="preserve"> EUR (zmluva musí byť v</w:delText>
        </w:r>
        <w:r w:rsidR="00876C71" w:rsidDel="003804DE">
          <w:rPr>
            <w:rFonts w:ascii="Times New Roman" w:hAnsi="Times New Roman"/>
            <w:sz w:val="24"/>
            <w:szCs w:val="24"/>
          </w:rPr>
          <w:delText> </w:delText>
        </w:r>
        <w:r w:rsidR="00224D62" w:rsidRPr="00224D62" w:rsidDel="003804DE">
          <w:rPr>
            <w:rFonts w:ascii="Times New Roman" w:hAnsi="Times New Roman"/>
            <w:sz w:val="24"/>
            <w:szCs w:val="24"/>
          </w:rPr>
          <w:delText>súlade s platným všeobecne záväzným právnym predpisom) vrátane dodatkov k</w:delText>
        </w:r>
        <w:r w:rsidR="00E326E4" w:rsidDel="003804DE">
          <w:rPr>
            <w:rFonts w:ascii="Times New Roman" w:hAnsi="Times New Roman"/>
            <w:sz w:val="24"/>
            <w:szCs w:val="24"/>
          </w:rPr>
          <w:delText> </w:delText>
        </w:r>
        <w:r w:rsidR="00224D62" w:rsidRPr="00224D62" w:rsidDel="003804DE">
          <w:rPr>
            <w:rFonts w:ascii="Times New Roman" w:hAnsi="Times New Roman"/>
            <w:sz w:val="24"/>
            <w:szCs w:val="24"/>
          </w:rPr>
          <w:delText>uzavretej písomnej zmluve;</w:delText>
        </w:r>
      </w:del>
    </w:p>
    <w:p w14:paraId="28E64242" w14:textId="4B9775A4" w:rsidR="001C0F6B" w:rsidRPr="00224D62" w:rsidDel="003804DE" w:rsidRDefault="001C0F6B" w:rsidP="001C0F6B">
      <w:pPr>
        <w:pStyle w:val="Odsekzoznamu"/>
        <w:numPr>
          <w:ilvl w:val="0"/>
          <w:numId w:val="84"/>
        </w:numPr>
        <w:spacing w:before="60" w:after="60"/>
        <w:ind w:left="567" w:hanging="283"/>
        <w:jc w:val="both"/>
        <w:rPr>
          <w:del w:id="46" w:author="metodika2 " w:date="2016-08-05T13:54:00Z"/>
          <w:rFonts w:ascii="Times New Roman" w:hAnsi="Times New Roman"/>
          <w:sz w:val="24"/>
          <w:szCs w:val="24"/>
        </w:rPr>
      </w:pPr>
      <w:del w:id="47" w:author="metodika2 " w:date="2016-08-05T13:54:00Z">
        <w:r w:rsidDel="003804DE">
          <w:rPr>
            <w:rFonts w:ascii="Times New Roman" w:hAnsi="Times New Roman"/>
            <w:sz w:val="24"/>
            <w:szCs w:val="24"/>
          </w:rPr>
          <w:delText>objednávka (ak relevantné)</w:delText>
        </w:r>
        <w:r w:rsidRPr="00224D62" w:rsidDel="003804DE">
          <w:rPr>
            <w:rFonts w:ascii="Times New Roman" w:hAnsi="Times New Roman"/>
            <w:sz w:val="24"/>
            <w:szCs w:val="24"/>
          </w:rPr>
          <w:delText>;</w:delText>
        </w:r>
      </w:del>
    </w:p>
    <w:p w14:paraId="28E64243" w14:textId="7BE7B3C9" w:rsidR="00705755" w:rsidRPr="00843AC9" w:rsidDel="003804DE" w:rsidRDefault="00705755" w:rsidP="001C0F6B">
      <w:pPr>
        <w:pStyle w:val="Odsekzoznamu"/>
        <w:numPr>
          <w:ilvl w:val="0"/>
          <w:numId w:val="84"/>
        </w:numPr>
        <w:spacing w:before="60" w:after="60"/>
        <w:ind w:left="567" w:hanging="283"/>
        <w:contextualSpacing w:val="0"/>
        <w:jc w:val="both"/>
        <w:rPr>
          <w:del w:id="48" w:author="metodika2 " w:date="2016-08-05T13:54:00Z"/>
          <w:rFonts w:ascii="Times New Roman" w:hAnsi="Times New Roman"/>
          <w:sz w:val="24"/>
          <w:szCs w:val="24"/>
        </w:rPr>
      </w:pPr>
      <w:del w:id="49" w:author="metodika2 " w:date="2016-08-05T13:54:00Z">
        <w:r w:rsidRPr="00843AC9" w:rsidDel="003804DE">
          <w:rPr>
            <w:rFonts w:ascii="Times New Roman" w:hAnsi="Times New Roman"/>
            <w:sz w:val="24"/>
            <w:szCs w:val="24"/>
          </w:rPr>
          <w:delText>faktúra, resp. aj dodací list, ak faktúra neslúži ako dodací list, alebo ak z dokladu nie</w:delText>
        </w:r>
        <w:r w:rsidR="009B3BEF" w:rsidRPr="00843AC9" w:rsidDel="003804DE">
          <w:rPr>
            <w:rFonts w:ascii="Times New Roman" w:hAnsi="Times New Roman"/>
            <w:sz w:val="24"/>
            <w:szCs w:val="24"/>
          </w:rPr>
          <w:delText> </w:delText>
        </w:r>
        <w:r w:rsidRPr="00843AC9" w:rsidDel="003804DE">
          <w:rPr>
            <w:rFonts w:ascii="Times New Roman" w:hAnsi="Times New Roman"/>
            <w:sz w:val="24"/>
            <w:szCs w:val="24"/>
          </w:rPr>
          <w:delText>je</w:delText>
        </w:r>
        <w:r w:rsidR="009B3BEF" w:rsidRPr="00843AC9" w:rsidDel="003804DE">
          <w:rPr>
            <w:rFonts w:ascii="Times New Roman" w:hAnsi="Times New Roman"/>
            <w:sz w:val="24"/>
            <w:szCs w:val="24"/>
          </w:rPr>
          <w:delText> </w:delText>
        </w:r>
        <w:r w:rsidRPr="00843AC9" w:rsidDel="003804DE">
          <w:rPr>
            <w:rFonts w:ascii="Times New Roman" w:hAnsi="Times New Roman"/>
            <w:sz w:val="24"/>
            <w:szCs w:val="24"/>
          </w:rPr>
          <w:delText>zrejmé, čo je predmetom dodania</w:delText>
        </w:r>
        <w:r w:rsidR="002F4653" w:rsidRPr="00843AC9" w:rsidDel="003804DE">
          <w:rPr>
            <w:rFonts w:ascii="Times New Roman" w:hAnsi="Times New Roman"/>
            <w:sz w:val="24"/>
            <w:szCs w:val="24"/>
          </w:rPr>
          <w:delText>;</w:delText>
        </w:r>
      </w:del>
    </w:p>
    <w:p w14:paraId="28E64244" w14:textId="134F9236" w:rsidR="00705755" w:rsidRPr="00843AC9" w:rsidDel="003804DE" w:rsidRDefault="00705755" w:rsidP="001C0F6B">
      <w:pPr>
        <w:pStyle w:val="Odsekzoznamu"/>
        <w:numPr>
          <w:ilvl w:val="0"/>
          <w:numId w:val="84"/>
        </w:numPr>
        <w:spacing w:before="60" w:after="60"/>
        <w:ind w:left="567" w:hanging="283"/>
        <w:contextualSpacing w:val="0"/>
        <w:jc w:val="both"/>
        <w:rPr>
          <w:del w:id="50" w:author="metodika2 " w:date="2016-08-05T13:54:00Z"/>
          <w:rFonts w:ascii="Times New Roman" w:hAnsi="Times New Roman"/>
          <w:sz w:val="24"/>
          <w:szCs w:val="24"/>
        </w:rPr>
      </w:pPr>
      <w:del w:id="51" w:author="metodika2 " w:date="2016-08-05T13:54:00Z">
        <w:r w:rsidRPr="00843AC9" w:rsidDel="003804DE">
          <w:rPr>
            <w:rFonts w:ascii="Times New Roman" w:hAnsi="Times New Roman"/>
            <w:sz w:val="24"/>
            <w:szCs w:val="24"/>
          </w:rPr>
          <w:delText>karta dlhodobého majetku (doklad o zaradení do používania majetku)</w:delText>
        </w:r>
        <w:r w:rsidR="002F4653" w:rsidRPr="00843AC9" w:rsidDel="003804DE">
          <w:rPr>
            <w:rFonts w:ascii="Times New Roman" w:hAnsi="Times New Roman"/>
            <w:sz w:val="24"/>
            <w:szCs w:val="24"/>
          </w:rPr>
          <w:delText>;</w:delText>
        </w:r>
      </w:del>
    </w:p>
    <w:p w14:paraId="28E64245" w14:textId="0603903E" w:rsidR="00705755" w:rsidRPr="00843AC9" w:rsidDel="003804DE" w:rsidRDefault="00705755" w:rsidP="001C0F6B">
      <w:pPr>
        <w:pStyle w:val="Odsekzoznamu"/>
        <w:numPr>
          <w:ilvl w:val="0"/>
          <w:numId w:val="84"/>
        </w:numPr>
        <w:spacing w:before="60" w:after="60"/>
        <w:ind w:left="567" w:hanging="283"/>
        <w:contextualSpacing w:val="0"/>
        <w:jc w:val="both"/>
        <w:rPr>
          <w:del w:id="52" w:author="metodika2 " w:date="2016-08-05T13:54:00Z"/>
          <w:rFonts w:ascii="Times New Roman" w:hAnsi="Times New Roman"/>
          <w:sz w:val="24"/>
          <w:szCs w:val="24"/>
        </w:rPr>
      </w:pPr>
      <w:del w:id="53" w:author="metodika2 " w:date="2016-08-05T13:54:00Z">
        <w:r w:rsidRPr="00843AC9" w:rsidDel="003804DE">
          <w:rPr>
            <w:rFonts w:ascii="Times New Roman" w:hAnsi="Times New Roman"/>
            <w:sz w:val="24"/>
            <w:szCs w:val="24"/>
          </w:rPr>
          <w:lastRenderedPageBreak/>
          <w:delText>spôsob výpočtu oprávnenej výšky výdavku (ak je relevantné)</w:delText>
        </w:r>
        <w:r w:rsidR="002F4653" w:rsidRPr="00843AC9" w:rsidDel="003804DE">
          <w:rPr>
            <w:rFonts w:ascii="Times New Roman" w:hAnsi="Times New Roman"/>
            <w:sz w:val="24"/>
            <w:szCs w:val="24"/>
          </w:rPr>
          <w:delText>;</w:delText>
        </w:r>
      </w:del>
    </w:p>
    <w:p w14:paraId="28E64246" w14:textId="7DFA6491" w:rsidR="00705755" w:rsidRPr="00843AC9" w:rsidDel="003804DE" w:rsidRDefault="00705755" w:rsidP="001C0F6B">
      <w:pPr>
        <w:pStyle w:val="Odsekzoznamu"/>
        <w:numPr>
          <w:ilvl w:val="0"/>
          <w:numId w:val="84"/>
        </w:numPr>
        <w:spacing w:before="60" w:after="60"/>
        <w:ind w:left="567" w:hanging="283"/>
        <w:contextualSpacing w:val="0"/>
        <w:jc w:val="both"/>
        <w:rPr>
          <w:del w:id="54" w:author="metodika2 " w:date="2016-08-05T13:54:00Z"/>
          <w:rFonts w:ascii="Times New Roman" w:hAnsi="Times New Roman"/>
          <w:sz w:val="24"/>
          <w:szCs w:val="24"/>
        </w:rPr>
      </w:pPr>
      <w:del w:id="55" w:author="metodika2 " w:date="2016-08-05T13:54:00Z">
        <w:r w:rsidRPr="00843AC9" w:rsidDel="003804DE">
          <w:rPr>
            <w:rFonts w:ascii="Times New Roman" w:hAnsi="Times New Roman"/>
            <w:sz w:val="24"/>
            <w:szCs w:val="24"/>
          </w:rPr>
          <w:delText xml:space="preserve">výpis o zverejnení zmluvy povinnej osoby v zmysle zákona 211/2000 Z. z. v znení </w:delText>
        </w:r>
        <w:r w:rsidR="00A92079" w:rsidRPr="00843AC9" w:rsidDel="003804DE">
          <w:rPr>
            <w:rFonts w:ascii="Times New Roman" w:hAnsi="Times New Roman"/>
            <w:sz w:val="24"/>
            <w:szCs w:val="24"/>
          </w:rPr>
          <w:delText xml:space="preserve">  </w:delText>
        </w:r>
        <w:r w:rsidRPr="00843AC9" w:rsidDel="003804DE">
          <w:rPr>
            <w:rFonts w:ascii="Times New Roman" w:hAnsi="Times New Roman"/>
            <w:sz w:val="24"/>
            <w:szCs w:val="24"/>
          </w:rPr>
          <w:delText>neskorších predpisov</w:delText>
        </w:r>
        <w:r w:rsidR="002F4653" w:rsidRPr="00843AC9" w:rsidDel="003804DE">
          <w:rPr>
            <w:rFonts w:ascii="Times New Roman" w:hAnsi="Times New Roman"/>
            <w:sz w:val="24"/>
            <w:szCs w:val="24"/>
          </w:rPr>
          <w:delText>;</w:delText>
        </w:r>
      </w:del>
    </w:p>
    <w:p w14:paraId="28E64247" w14:textId="6D852370" w:rsidR="00705755" w:rsidRPr="00843AC9" w:rsidDel="003804DE" w:rsidRDefault="00705755" w:rsidP="001C0F6B">
      <w:pPr>
        <w:pStyle w:val="Odsekzoznamu"/>
        <w:numPr>
          <w:ilvl w:val="0"/>
          <w:numId w:val="84"/>
        </w:numPr>
        <w:spacing w:before="60" w:after="60"/>
        <w:ind w:left="567" w:hanging="283"/>
        <w:contextualSpacing w:val="0"/>
        <w:jc w:val="both"/>
        <w:rPr>
          <w:del w:id="56" w:author="metodika2 " w:date="2016-08-05T13:54:00Z"/>
          <w:rFonts w:ascii="Times New Roman" w:hAnsi="Times New Roman"/>
          <w:sz w:val="24"/>
          <w:szCs w:val="24"/>
        </w:rPr>
      </w:pPr>
      <w:del w:id="57" w:author="metodika2 " w:date="2016-08-05T13:54:00Z">
        <w:r w:rsidRPr="00843AC9" w:rsidDel="003804DE">
          <w:rPr>
            <w:rFonts w:ascii="Times New Roman" w:hAnsi="Times New Roman"/>
            <w:sz w:val="24"/>
            <w:szCs w:val="24"/>
          </w:rPr>
          <w:delText>výpis z bankového účtu</w:delText>
        </w:r>
        <w:r w:rsidR="002F4653" w:rsidRPr="00843AC9" w:rsidDel="003804DE">
          <w:rPr>
            <w:rFonts w:ascii="Times New Roman" w:hAnsi="Times New Roman"/>
            <w:sz w:val="24"/>
            <w:szCs w:val="24"/>
          </w:rPr>
          <w:delText>;</w:delText>
        </w:r>
      </w:del>
    </w:p>
    <w:p w14:paraId="28E64248" w14:textId="428F5377" w:rsidR="00705755" w:rsidDel="003804DE" w:rsidRDefault="00705755" w:rsidP="001C0F6B">
      <w:pPr>
        <w:pStyle w:val="Odsekzoznamu"/>
        <w:numPr>
          <w:ilvl w:val="0"/>
          <w:numId w:val="84"/>
        </w:numPr>
        <w:spacing w:before="60" w:after="60"/>
        <w:ind w:left="567" w:hanging="283"/>
        <w:contextualSpacing w:val="0"/>
        <w:jc w:val="both"/>
        <w:rPr>
          <w:del w:id="58" w:author="metodika2 " w:date="2016-08-05T13:54:00Z"/>
          <w:rFonts w:ascii="Times New Roman" w:hAnsi="Times New Roman"/>
          <w:sz w:val="24"/>
          <w:szCs w:val="24"/>
        </w:rPr>
      </w:pPr>
      <w:del w:id="59" w:author="metodika2 " w:date="2016-08-05T13:54:00Z">
        <w:r w:rsidRPr="00843AC9" w:rsidDel="003804DE">
          <w:rPr>
            <w:rFonts w:ascii="Times New Roman" w:hAnsi="Times New Roman"/>
            <w:sz w:val="24"/>
            <w:szCs w:val="24"/>
          </w:rPr>
          <w:delText>a iné.</w:delText>
        </w:r>
      </w:del>
    </w:p>
    <w:p w14:paraId="1D9535B5" w14:textId="77777777" w:rsidR="00B35693" w:rsidRDefault="00B35693" w:rsidP="00AB0CF7">
      <w:pPr>
        <w:pStyle w:val="Odsekzoznamu"/>
        <w:spacing w:before="60" w:after="60"/>
        <w:ind w:left="567"/>
        <w:contextualSpacing w:val="0"/>
        <w:jc w:val="both"/>
        <w:rPr>
          <w:rFonts w:ascii="Times New Roman" w:hAnsi="Times New Roman"/>
          <w:sz w:val="24"/>
          <w:szCs w:val="24"/>
        </w:rPr>
      </w:pPr>
    </w:p>
    <w:p w14:paraId="28E64249" w14:textId="77777777" w:rsidR="006C3416" w:rsidRPr="009B051C" w:rsidRDefault="006C3416" w:rsidP="00C55776">
      <w:pPr>
        <w:pBdr>
          <w:top w:val="single" w:sz="4" w:space="1" w:color="auto"/>
          <w:left w:val="single" w:sz="4" w:space="4" w:color="auto"/>
          <w:bottom w:val="single" w:sz="4" w:space="1" w:color="auto"/>
          <w:right w:val="single" w:sz="4" w:space="4" w:color="auto"/>
        </w:pBdr>
        <w:shd w:val="clear" w:color="auto" w:fill="BFBFBF" w:themeFill="background1" w:themeFillShade="BF"/>
        <w:spacing w:before="360" w:after="360" w:line="240" w:lineRule="auto"/>
        <w:jc w:val="both"/>
        <w:rPr>
          <w:rFonts w:ascii="Times New Roman" w:hAnsi="Times New Roman"/>
          <w:b/>
        </w:rPr>
      </w:pPr>
      <w:r>
        <w:rPr>
          <w:rFonts w:ascii="Times New Roman" w:hAnsi="Times New Roman"/>
          <w:b/>
          <w:sz w:val="24"/>
          <w:szCs w:val="24"/>
        </w:rPr>
        <w:t>112</w:t>
      </w:r>
      <w:r w:rsidRPr="00A17291">
        <w:rPr>
          <w:rFonts w:ascii="Times New Roman" w:hAnsi="Times New Roman"/>
          <w:b/>
          <w:sz w:val="24"/>
          <w:szCs w:val="24"/>
        </w:rPr>
        <w:t xml:space="preserve"> – </w:t>
      </w:r>
      <w:r w:rsidRPr="00C55776">
        <w:rPr>
          <w:rFonts w:ascii="Times New Roman" w:hAnsi="Times New Roman"/>
          <w:b/>
          <w:sz w:val="24"/>
          <w:szCs w:val="24"/>
          <w:shd w:val="clear" w:color="auto" w:fill="BFBFBF" w:themeFill="background1" w:themeFillShade="BF"/>
        </w:rPr>
        <w:t>Zásoby</w:t>
      </w:r>
      <w:r w:rsidR="00D21C4C">
        <w:rPr>
          <w:rFonts w:ascii="Times New Roman" w:hAnsi="Times New Roman"/>
          <w:b/>
          <w:sz w:val="24"/>
          <w:szCs w:val="24"/>
          <w:shd w:val="clear" w:color="auto" w:fill="BFBFBF" w:themeFill="background1" w:themeFillShade="BF"/>
        </w:rPr>
        <w:t xml:space="preserve"> </w:t>
      </w:r>
    </w:p>
    <w:p w14:paraId="28E6424A" w14:textId="4F61E6A9" w:rsidR="006C3416" w:rsidRDefault="006C3416" w:rsidP="00572276">
      <w:pPr>
        <w:spacing w:before="60" w:after="60"/>
        <w:jc w:val="both"/>
        <w:rPr>
          <w:rFonts w:ascii="Times New Roman" w:hAnsi="Times New Roman"/>
          <w:sz w:val="24"/>
          <w:szCs w:val="24"/>
        </w:rPr>
      </w:pPr>
      <w:r w:rsidRPr="008023AD">
        <w:rPr>
          <w:rFonts w:ascii="Times New Roman" w:hAnsi="Times New Roman"/>
          <w:sz w:val="24"/>
          <w:szCs w:val="24"/>
        </w:rPr>
        <w:t xml:space="preserve">Výdavky na krátkodobý hmotný majetok, ktorého obstarávacia cena </w:t>
      </w:r>
      <w:r w:rsidRPr="008023AD">
        <w:rPr>
          <w:rFonts w:ascii="Times New Roman" w:hAnsi="Times New Roman"/>
          <w:b/>
          <w:sz w:val="24"/>
          <w:szCs w:val="24"/>
        </w:rPr>
        <w:t xml:space="preserve">je nižšia ako 1700 </w:t>
      </w:r>
      <w:r w:rsidR="00F70766">
        <w:rPr>
          <w:rFonts w:ascii="Times New Roman" w:hAnsi="Times New Roman"/>
          <w:b/>
          <w:sz w:val="24"/>
          <w:szCs w:val="24"/>
        </w:rPr>
        <w:t>EUR</w:t>
      </w:r>
      <w:r w:rsidRPr="008023AD">
        <w:rPr>
          <w:rFonts w:ascii="Times New Roman" w:hAnsi="Times New Roman"/>
          <w:sz w:val="24"/>
          <w:szCs w:val="24"/>
        </w:rPr>
        <w:t xml:space="preserve"> a doba jeho použiteľnosti (prevádzkovo-technické funkcie) je </w:t>
      </w:r>
      <w:r w:rsidRPr="008023AD">
        <w:rPr>
          <w:rFonts w:ascii="Times New Roman" w:hAnsi="Times New Roman"/>
          <w:b/>
          <w:sz w:val="24"/>
          <w:szCs w:val="24"/>
        </w:rPr>
        <w:t>kratšia ako 1 rok</w:t>
      </w:r>
      <w:r w:rsidRPr="008023AD">
        <w:rPr>
          <w:rFonts w:ascii="Times New Roman" w:hAnsi="Times New Roman"/>
          <w:sz w:val="24"/>
          <w:szCs w:val="24"/>
        </w:rPr>
        <w:t>, resp.</w:t>
      </w:r>
      <w:r w:rsidR="00137AF1" w:rsidRPr="008023AD">
        <w:rPr>
          <w:rFonts w:ascii="Times New Roman" w:hAnsi="Times New Roman"/>
          <w:sz w:val="24"/>
          <w:szCs w:val="24"/>
        </w:rPr>
        <w:t> </w:t>
      </w:r>
      <w:r w:rsidRPr="008023AD">
        <w:rPr>
          <w:rFonts w:ascii="Times New Roman" w:hAnsi="Times New Roman"/>
          <w:sz w:val="24"/>
          <w:szCs w:val="24"/>
        </w:rPr>
        <w:t>ak</w:t>
      </w:r>
      <w:r w:rsidR="00137AF1" w:rsidRPr="008023AD">
        <w:rPr>
          <w:rFonts w:ascii="Times New Roman" w:hAnsi="Times New Roman"/>
          <w:sz w:val="24"/>
          <w:szCs w:val="24"/>
        </w:rPr>
        <w:t> </w:t>
      </w:r>
      <w:r w:rsidRPr="008023AD">
        <w:rPr>
          <w:rFonts w:ascii="Times New Roman" w:hAnsi="Times New Roman"/>
          <w:sz w:val="24"/>
          <w:szCs w:val="24"/>
        </w:rPr>
        <w:t xml:space="preserve">jedna z týchto podmienok nie je splnená a prijímateľ sa rozhodol, že </w:t>
      </w:r>
      <w:r w:rsidR="003F62AF">
        <w:rPr>
          <w:rFonts w:ascii="Times New Roman" w:hAnsi="Times New Roman"/>
          <w:sz w:val="24"/>
          <w:szCs w:val="24"/>
        </w:rPr>
        <w:t>tento majetok</w:t>
      </w:r>
      <w:r w:rsidRPr="008023AD">
        <w:rPr>
          <w:rFonts w:ascii="Times New Roman" w:hAnsi="Times New Roman"/>
          <w:sz w:val="24"/>
          <w:szCs w:val="24"/>
        </w:rPr>
        <w:t xml:space="preserve"> bude účtovať ako </w:t>
      </w:r>
      <w:r w:rsidR="003F62AF">
        <w:rPr>
          <w:rFonts w:ascii="Times New Roman" w:hAnsi="Times New Roman"/>
          <w:sz w:val="24"/>
          <w:szCs w:val="24"/>
        </w:rPr>
        <w:t>krátkodobý majetok</w:t>
      </w:r>
      <w:r w:rsidRPr="008023AD">
        <w:rPr>
          <w:rFonts w:ascii="Times New Roman" w:hAnsi="Times New Roman"/>
          <w:sz w:val="24"/>
          <w:szCs w:val="24"/>
        </w:rPr>
        <w:t xml:space="preserve"> (napr. </w:t>
      </w:r>
      <w:r w:rsidRPr="001274AD">
        <w:rPr>
          <w:rFonts w:ascii="Times New Roman" w:hAnsi="Times New Roman"/>
          <w:sz w:val="24"/>
          <w:szCs w:val="24"/>
        </w:rPr>
        <w:t xml:space="preserve">knihy, časopisy, noviny, učebnice, učebné, kompenzačné pomôcky, normy, mapy, kancelársky materiál, spotrebný materiál, </w:t>
      </w:r>
      <w:r w:rsidR="00EB70CF" w:rsidRPr="001274AD">
        <w:rPr>
          <w:rFonts w:ascii="Times New Roman" w:hAnsi="Times New Roman"/>
          <w:sz w:val="24"/>
          <w:szCs w:val="24"/>
        </w:rPr>
        <w:t xml:space="preserve">špeciálny materiál, </w:t>
      </w:r>
      <w:r w:rsidRPr="001274AD">
        <w:rPr>
          <w:rFonts w:ascii="Times New Roman" w:hAnsi="Times New Roman"/>
          <w:sz w:val="24"/>
          <w:szCs w:val="24"/>
        </w:rPr>
        <w:t>prevádzkové stroje, prístroje, zariadenia, telekomunikačná a výpočtová technika, špeciálna technika, komunikačná infraštruktúra, technika</w:t>
      </w:r>
      <w:r w:rsidR="00C73731" w:rsidRPr="001274AD">
        <w:rPr>
          <w:rFonts w:ascii="Times New Roman" w:hAnsi="Times New Roman"/>
          <w:sz w:val="24"/>
          <w:szCs w:val="24"/>
        </w:rPr>
        <w:t xml:space="preserve">, nástroje, </w:t>
      </w:r>
      <w:r w:rsidRPr="001274AD">
        <w:rPr>
          <w:rFonts w:ascii="Times New Roman" w:hAnsi="Times New Roman"/>
          <w:sz w:val="24"/>
          <w:szCs w:val="24"/>
        </w:rPr>
        <w:t>náradie</w:t>
      </w:r>
      <w:r w:rsidR="00EB70CF" w:rsidRPr="001274AD">
        <w:rPr>
          <w:rFonts w:ascii="Times New Roman" w:hAnsi="Times New Roman"/>
          <w:sz w:val="24"/>
          <w:szCs w:val="24"/>
        </w:rPr>
        <w:t>, pracovné odevy, obuv</w:t>
      </w:r>
      <w:r w:rsidR="00C73731" w:rsidRPr="001274AD">
        <w:rPr>
          <w:rFonts w:ascii="Times New Roman" w:hAnsi="Times New Roman"/>
          <w:sz w:val="24"/>
          <w:szCs w:val="24"/>
        </w:rPr>
        <w:t xml:space="preserve"> a pod</w:t>
      </w:r>
      <w:r w:rsidRPr="001274AD">
        <w:rPr>
          <w:rFonts w:ascii="Times New Roman" w:hAnsi="Times New Roman"/>
          <w:sz w:val="24"/>
          <w:szCs w:val="24"/>
        </w:rPr>
        <w:t>).</w:t>
      </w:r>
    </w:p>
    <w:p w14:paraId="28E6424B" w14:textId="77777777" w:rsidR="0039270F" w:rsidRPr="008023AD" w:rsidRDefault="0039270F" w:rsidP="00A87902">
      <w:pPr>
        <w:spacing w:before="120" w:after="60"/>
        <w:jc w:val="both"/>
        <w:rPr>
          <w:rFonts w:ascii="Times New Roman" w:hAnsi="Times New Roman"/>
          <w:b/>
          <w:i/>
          <w:sz w:val="24"/>
          <w:szCs w:val="24"/>
          <w:u w:val="single"/>
        </w:rPr>
      </w:pPr>
      <w:r w:rsidRPr="008023AD">
        <w:rPr>
          <w:rFonts w:ascii="Times New Roman" w:hAnsi="Times New Roman"/>
          <w:b/>
          <w:i/>
          <w:sz w:val="24"/>
          <w:szCs w:val="24"/>
          <w:u w:val="single"/>
        </w:rPr>
        <w:t>Oprávnený výdavok je, ak:</w:t>
      </w:r>
    </w:p>
    <w:p w14:paraId="28E6424C" w14:textId="77777777" w:rsidR="0039270F" w:rsidRPr="008023AD" w:rsidRDefault="0039270F" w:rsidP="00C57592">
      <w:pPr>
        <w:pStyle w:val="Odsekzoznamu"/>
        <w:numPr>
          <w:ilvl w:val="0"/>
          <w:numId w:val="35"/>
        </w:numPr>
        <w:spacing w:before="60" w:after="60"/>
        <w:ind w:left="567" w:hanging="284"/>
        <w:contextualSpacing w:val="0"/>
        <w:jc w:val="both"/>
        <w:rPr>
          <w:rFonts w:ascii="Times New Roman" w:hAnsi="Times New Roman"/>
          <w:sz w:val="24"/>
          <w:szCs w:val="24"/>
        </w:rPr>
      </w:pPr>
      <w:r w:rsidRPr="008023AD">
        <w:rPr>
          <w:rFonts w:ascii="Times New Roman" w:hAnsi="Times New Roman"/>
          <w:sz w:val="24"/>
          <w:szCs w:val="24"/>
        </w:rPr>
        <w:t>pri jeho obstaraní boli dodržané pravidlá VO</w:t>
      </w:r>
      <w:r w:rsidR="002F4653" w:rsidRPr="008023AD">
        <w:rPr>
          <w:rFonts w:ascii="Times New Roman" w:hAnsi="Times New Roman"/>
          <w:sz w:val="24"/>
          <w:szCs w:val="24"/>
        </w:rPr>
        <w:t>;</w:t>
      </w:r>
    </w:p>
    <w:p w14:paraId="28E6424D" w14:textId="77777777" w:rsidR="0039270F" w:rsidRPr="008023AD" w:rsidRDefault="0039270F" w:rsidP="00C57592">
      <w:pPr>
        <w:pStyle w:val="Odsekzoznamu"/>
        <w:numPr>
          <w:ilvl w:val="0"/>
          <w:numId w:val="35"/>
        </w:numPr>
        <w:spacing w:before="60" w:after="60"/>
        <w:ind w:left="567" w:hanging="284"/>
        <w:contextualSpacing w:val="0"/>
        <w:jc w:val="both"/>
        <w:rPr>
          <w:rFonts w:ascii="Times New Roman" w:hAnsi="Times New Roman"/>
          <w:sz w:val="24"/>
          <w:szCs w:val="24"/>
        </w:rPr>
      </w:pPr>
      <w:r w:rsidRPr="008023AD">
        <w:rPr>
          <w:rFonts w:ascii="Times New Roman" w:hAnsi="Times New Roman"/>
          <w:sz w:val="24"/>
          <w:szCs w:val="24"/>
        </w:rPr>
        <w:t>bol majetok zakúpený len pre účely projektu a jeho životnosť skončila do ukončenia realizácie aktivít projektu, oprávnenosť výdavku je 100 % obstarávacej ceny</w:t>
      </w:r>
      <w:r w:rsidR="002F4653" w:rsidRPr="008023AD">
        <w:rPr>
          <w:rFonts w:ascii="Times New Roman" w:hAnsi="Times New Roman"/>
          <w:sz w:val="24"/>
          <w:szCs w:val="24"/>
        </w:rPr>
        <w:t>;</w:t>
      </w:r>
    </w:p>
    <w:p w14:paraId="28E6424E" w14:textId="77777777" w:rsidR="0039270F" w:rsidRPr="008023AD" w:rsidRDefault="0039270F" w:rsidP="00C57592">
      <w:pPr>
        <w:pStyle w:val="Odsekzoznamu"/>
        <w:numPr>
          <w:ilvl w:val="0"/>
          <w:numId w:val="35"/>
        </w:numPr>
        <w:spacing w:before="60" w:after="60"/>
        <w:ind w:left="567" w:hanging="284"/>
        <w:contextualSpacing w:val="0"/>
        <w:jc w:val="both"/>
        <w:rPr>
          <w:rFonts w:ascii="Times New Roman" w:hAnsi="Times New Roman"/>
          <w:sz w:val="24"/>
          <w:szCs w:val="24"/>
        </w:rPr>
      </w:pPr>
      <w:r w:rsidRPr="008023AD">
        <w:rPr>
          <w:rFonts w:ascii="Times New Roman" w:hAnsi="Times New Roman"/>
          <w:sz w:val="24"/>
          <w:szCs w:val="24"/>
        </w:rPr>
        <w:t>bol majetok zakúpený, alebo využívaný pre účely projektu čiastočne, alebo ak doba jeho životnosti trvá aj po ukončení projektu, oprávnenosť výdavku je:</w:t>
      </w:r>
    </w:p>
    <w:p w14:paraId="28E6424F" w14:textId="77777777" w:rsidR="0039270F" w:rsidRPr="000A7F86" w:rsidRDefault="0039270F" w:rsidP="00C57592">
      <w:pPr>
        <w:pStyle w:val="Odsekzoznamu"/>
        <w:numPr>
          <w:ilvl w:val="0"/>
          <w:numId w:val="28"/>
        </w:numPr>
        <w:spacing w:before="60" w:after="60"/>
        <w:ind w:left="851" w:hanging="284"/>
        <w:contextualSpacing w:val="0"/>
        <w:jc w:val="both"/>
        <w:rPr>
          <w:rFonts w:ascii="Times New Roman" w:hAnsi="Times New Roman"/>
          <w:sz w:val="24"/>
          <w:szCs w:val="24"/>
        </w:rPr>
      </w:pPr>
      <w:r w:rsidRPr="000A7F86">
        <w:rPr>
          <w:rFonts w:ascii="Times New Roman" w:hAnsi="Times New Roman"/>
          <w:sz w:val="24"/>
          <w:szCs w:val="24"/>
        </w:rPr>
        <w:t>do výšky pomeru celkových výdavkov projektu k celkovému obratu prijímateľa za</w:t>
      </w:r>
      <w:r w:rsidR="00493BA7" w:rsidRPr="000A7F86">
        <w:rPr>
          <w:rFonts w:ascii="Times New Roman" w:hAnsi="Times New Roman"/>
          <w:sz w:val="24"/>
          <w:szCs w:val="24"/>
        </w:rPr>
        <w:t> </w:t>
      </w:r>
      <w:r w:rsidRPr="000A7F86">
        <w:rPr>
          <w:rFonts w:ascii="Times New Roman" w:hAnsi="Times New Roman"/>
          <w:sz w:val="24"/>
          <w:szCs w:val="24"/>
        </w:rPr>
        <w:t>predchádzajúci kalendárny rok alebo priemerného obratu za posledné 3</w:t>
      </w:r>
      <w:r w:rsidR="00493BA7" w:rsidRPr="000A7F86">
        <w:rPr>
          <w:rFonts w:ascii="Times New Roman" w:hAnsi="Times New Roman"/>
          <w:sz w:val="24"/>
          <w:szCs w:val="24"/>
        </w:rPr>
        <w:t> </w:t>
      </w:r>
      <w:r w:rsidRPr="000A7F86">
        <w:rPr>
          <w:rFonts w:ascii="Times New Roman" w:hAnsi="Times New Roman"/>
          <w:sz w:val="24"/>
          <w:szCs w:val="24"/>
        </w:rPr>
        <w:t xml:space="preserve">kalendárne roky, alebo </w:t>
      </w:r>
    </w:p>
    <w:p w14:paraId="28E64250" w14:textId="77777777" w:rsidR="0039270F" w:rsidRPr="008023AD" w:rsidRDefault="0039270F" w:rsidP="00C57592">
      <w:pPr>
        <w:pStyle w:val="Odsekzoznamu"/>
        <w:numPr>
          <w:ilvl w:val="0"/>
          <w:numId w:val="28"/>
        </w:numPr>
        <w:spacing w:before="60" w:after="60"/>
        <w:ind w:left="851" w:hanging="284"/>
        <w:contextualSpacing w:val="0"/>
        <w:jc w:val="both"/>
        <w:rPr>
          <w:rFonts w:ascii="Times New Roman" w:hAnsi="Times New Roman"/>
          <w:sz w:val="24"/>
          <w:szCs w:val="24"/>
        </w:rPr>
      </w:pPr>
      <w:r w:rsidRPr="008023AD">
        <w:rPr>
          <w:rFonts w:ascii="Times New Roman" w:hAnsi="Times New Roman"/>
          <w:sz w:val="24"/>
          <w:szCs w:val="24"/>
        </w:rPr>
        <w:t>do výšky pomeru na základe výpočtu osobohodín, ktoré odpracuje zamestnanec/zamestnanci v rámci projektu, alebo do výšky pomeru, ktorý stanovila výzva/vyzvanie</w:t>
      </w:r>
      <w:r w:rsidR="002F4653" w:rsidRPr="008023AD">
        <w:rPr>
          <w:rFonts w:ascii="Times New Roman" w:hAnsi="Times New Roman"/>
          <w:sz w:val="24"/>
          <w:szCs w:val="24"/>
        </w:rPr>
        <w:t>;</w:t>
      </w:r>
    </w:p>
    <w:p w14:paraId="28E64251" w14:textId="77777777" w:rsidR="0039270F" w:rsidRPr="008023AD" w:rsidRDefault="0039270F" w:rsidP="00C57592">
      <w:pPr>
        <w:pStyle w:val="Odsekzoznamu"/>
        <w:numPr>
          <w:ilvl w:val="0"/>
          <w:numId w:val="28"/>
        </w:numPr>
        <w:spacing w:before="60" w:after="60"/>
        <w:ind w:left="851" w:hanging="284"/>
        <w:contextualSpacing w:val="0"/>
        <w:jc w:val="both"/>
        <w:rPr>
          <w:rFonts w:ascii="Times New Roman" w:hAnsi="Times New Roman"/>
          <w:sz w:val="24"/>
          <w:szCs w:val="24"/>
        </w:rPr>
      </w:pPr>
      <w:r w:rsidRPr="008023AD">
        <w:rPr>
          <w:rFonts w:ascii="Times New Roman" w:hAnsi="Times New Roman"/>
          <w:sz w:val="24"/>
          <w:szCs w:val="24"/>
        </w:rPr>
        <w:t>do výšky pomeru, ktorý stanovila výzva/vyzvanie.</w:t>
      </w:r>
    </w:p>
    <w:p w14:paraId="28E64252" w14:textId="77777777" w:rsidR="00FA352E" w:rsidRPr="0054151F" w:rsidRDefault="00FA352E" w:rsidP="00572276">
      <w:pPr>
        <w:pStyle w:val="Default"/>
        <w:pBdr>
          <w:top w:val="single" w:sz="4" w:space="1" w:color="auto"/>
          <w:left w:val="single" w:sz="4" w:space="3" w:color="auto"/>
          <w:bottom w:val="single" w:sz="4" w:space="1" w:color="auto"/>
          <w:right w:val="single" w:sz="4" w:space="4" w:color="auto"/>
        </w:pBdr>
        <w:shd w:val="clear" w:color="auto" w:fill="FBD4B4" w:themeFill="accent6" w:themeFillTint="66"/>
        <w:spacing w:before="240" w:after="60" w:line="276" w:lineRule="auto"/>
        <w:jc w:val="both"/>
        <w:rPr>
          <w:bCs/>
        </w:rPr>
      </w:pPr>
      <w:r>
        <w:rPr>
          <w:b/>
          <w:bCs/>
          <w:i/>
        </w:rPr>
        <w:t>D</w:t>
      </w:r>
      <w:r w:rsidRPr="0054151F">
        <w:rPr>
          <w:b/>
          <w:bCs/>
          <w:i/>
        </w:rPr>
        <w:t>ôležité upozornenie:</w:t>
      </w:r>
      <w:r w:rsidRPr="0054151F">
        <w:rPr>
          <w:bCs/>
        </w:rPr>
        <w:t xml:space="preserve"> </w:t>
      </w:r>
      <w:r w:rsidRPr="008023AD">
        <w:t>Oprávnený je iba nový nepoužívaný majetok a prijímateľ s ním v minulosti žiadnym spôsobom nedisponoval</w:t>
      </w:r>
      <w:r>
        <w:t>.</w:t>
      </w:r>
    </w:p>
    <w:p w14:paraId="28E64253" w14:textId="77777777" w:rsidR="00CB4576" w:rsidRPr="008023AD" w:rsidRDefault="0039270F" w:rsidP="0059584B">
      <w:pPr>
        <w:spacing w:before="240" w:after="60"/>
        <w:jc w:val="both"/>
        <w:rPr>
          <w:rFonts w:ascii="Times New Roman" w:hAnsi="Times New Roman"/>
          <w:b/>
          <w:i/>
          <w:sz w:val="24"/>
          <w:szCs w:val="24"/>
          <w:u w:val="single"/>
        </w:rPr>
      </w:pPr>
      <w:r w:rsidRPr="008023AD">
        <w:rPr>
          <w:rFonts w:ascii="Times New Roman" w:hAnsi="Times New Roman"/>
          <w:b/>
          <w:i/>
          <w:sz w:val="24"/>
          <w:szCs w:val="24"/>
          <w:u w:val="single"/>
        </w:rPr>
        <w:t>Neoprávnené výdavky:</w:t>
      </w:r>
    </w:p>
    <w:p w14:paraId="28E64254" w14:textId="4B0E8231" w:rsidR="0039270F" w:rsidRPr="00CA37E4" w:rsidRDefault="0039270F" w:rsidP="00C57592">
      <w:pPr>
        <w:pStyle w:val="Odsekzoznamu"/>
        <w:numPr>
          <w:ilvl w:val="0"/>
          <w:numId w:val="34"/>
        </w:numPr>
        <w:tabs>
          <w:tab w:val="left" w:pos="567"/>
        </w:tabs>
        <w:spacing w:before="60" w:after="60"/>
        <w:ind w:left="568" w:hanging="284"/>
        <w:contextualSpacing w:val="0"/>
        <w:jc w:val="both"/>
        <w:rPr>
          <w:rFonts w:ascii="Times New Roman" w:hAnsi="Times New Roman"/>
          <w:sz w:val="24"/>
          <w:szCs w:val="24"/>
        </w:rPr>
      </w:pPr>
      <w:r w:rsidRPr="00CA37E4">
        <w:rPr>
          <w:rFonts w:ascii="Times New Roman" w:hAnsi="Times New Roman"/>
          <w:sz w:val="24"/>
          <w:szCs w:val="24"/>
        </w:rPr>
        <w:t>výdavky v rámci podporných aktivít projektu na obstaran</w:t>
      </w:r>
      <w:r w:rsidR="004661C9" w:rsidRPr="00CA37E4">
        <w:rPr>
          <w:rFonts w:ascii="Times New Roman" w:hAnsi="Times New Roman"/>
          <w:sz w:val="24"/>
          <w:szCs w:val="24"/>
        </w:rPr>
        <w:t>ie</w:t>
      </w:r>
      <w:r w:rsidRPr="00CA37E4">
        <w:rPr>
          <w:rFonts w:ascii="Times New Roman" w:hAnsi="Times New Roman"/>
          <w:sz w:val="24"/>
          <w:szCs w:val="24"/>
        </w:rPr>
        <w:t xml:space="preserve"> softvéru (programy, licencie a nájom softvéru)</w:t>
      </w:r>
      <w:r w:rsidR="00FE20EE" w:rsidRPr="00CA37E4">
        <w:rPr>
          <w:rFonts w:ascii="Times New Roman" w:hAnsi="Times New Roman"/>
          <w:sz w:val="24"/>
          <w:szCs w:val="24"/>
        </w:rPr>
        <w:t xml:space="preserve"> s výnimkou softvéru nevyhnutného k zabezpečeniu funkčnosti výpočtovej techniky</w:t>
      </w:r>
      <w:r w:rsidR="002F4653" w:rsidRPr="00CA37E4">
        <w:rPr>
          <w:rFonts w:ascii="Times New Roman" w:hAnsi="Times New Roman"/>
          <w:sz w:val="24"/>
          <w:szCs w:val="24"/>
        </w:rPr>
        <w:t>;</w:t>
      </w:r>
    </w:p>
    <w:p w14:paraId="28E64255" w14:textId="77777777" w:rsidR="0039270F" w:rsidRPr="008023AD" w:rsidRDefault="0039270F" w:rsidP="00C57592">
      <w:pPr>
        <w:pStyle w:val="Odsekzoznamu"/>
        <w:numPr>
          <w:ilvl w:val="0"/>
          <w:numId w:val="34"/>
        </w:numPr>
        <w:tabs>
          <w:tab w:val="left" w:pos="567"/>
        </w:tabs>
        <w:spacing w:before="60" w:after="60"/>
        <w:ind w:left="568" w:hanging="284"/>
        <w:contextualSpacing w:val="0"/>
        <w:jc w:val="both"/>
        <w:rPr>
          <w:rFonts w:ascii="Times New Roman" w:hAnsi="Times New Roman"/>
          <w:sz w:val="24"/>
          <w:szCs w:val="24"/>
        </w:rPr>
      </w:pPr>
      <w:r w:rsidRPr="008023AD">
        <w:rPr>
          <w:rFonts w:ascii="Times New Roman" w:hAnsi="Times New Roman"/>
          <w:sz w:val="24"/>
          <w:szCs w:val="24"/>
        </w:rPr>
        <w:t>na krátkodobý majetok, ktorý nie je nevyhnutný pre dosiahnutie cieľov projektu</w:t>
      </w:r>
      <w:r w:rsidR="002F4653" w:rsidRPr="008023AD">
        <w:rPr>
          <w:rFonts w:ascii="Times New Roman" w:hAnsi="Times New Roman"/>
          <w:sz w:val="24"/>
          <w:szCs w:val="24"/>
        </w:rPr>
        <w:t>;</w:t>
      </w:r>
    </w:p>
    <w:p w14:paraId="28E64256" w14:textId="77777777" w:rsidR="0039270F" w:rsidRPr="008023AD" w:rsidRDefault="0039270F" w:rsidP="00C57592">
      <w:pPr>
        <w:pStyle w:val="Odsekzoznamu"/>
        <w:numPr>
          <w:ilvl w:val="0"/>
          <w:numId w:val="34"/>
        </w:numPr>
        <w:tabs>
          <w:tab w:val="left" w:pos="567"/>
        </w:tabs>
        <w:spacing w:before="60" w:after="60"/>
        <w:ind w:left="568" w:hanging="284"/>
        <w:contextualSpacing w:val="0"/>
        <w:jc w:val="both"/>
        <w:rPr>
          <w:rFonts w:ascii="Times New Roman" w:hAnsi="Times New Roman"/>
          <w:sz w:val="24"/>
          <w:szCs w:val="24"/>
        </w:rPr>
      </w:pPr>
      <w:r w:rsidRPr="008023AD">
        <w:rPr>
          <w:rFonts w:ascii="Times New Roman" w:hAnsi="Times New Roman"/>
          <w:sz w:val="24"/>
          <w:szCs w:val="24"/>
        </w:rPr>
        <w:t>ak cena</w:t>
      </w:r>
      <w:r w:rsidR="003A3168">
        <w:rPr>
          <w:rFonts w:ascii="Times New Roman" w:hAnsi="Times New Roman"/>
          <w:sz w:val="24"/>
          <w:szCs w:val="24"/>
        </w:rPr>
        <w:t>,</w:t>
      </w:r>
      <w:r w:rsidRPr="008023AD">
        <w:rPr>
          <w:rFonts w:ascii="Times New Roman" w:hAnsi="Times New Roman"/>
          <w:sz w:val="24"/>
          <w:szCs w:val="24"/>
        </w:rPr>
        <w:t xml:space="preserve"> za ktorú bol krátkodobý hmotný majetok obstaraný</w:t>
      </w:r>
      <w:r w:rsidR="003A3168">
        <w:rPr>
          <w:rFonts w:ascii="Times New Roman" w:hAnsi="Times New Roman"/>
          <w:sz w:val="24"/>
          <w:szCs w:val="24"/>
        </w:rPr>
        <w:t>,</w:t>
      </w:r>
      <w:r w:rsidRPr="008023AD">
        <w:rPr>
          <w:rFonts w:ascii="Times New Roman" w:hAnsi="Times New Roman"/>
          <w:sz w:val="24"/>
          <w:szCs w:val="24"/>
        </w:rPr>
        <w:t xml:space="preserve"> je neprimeranou cenou v zmysle zákona č. 18/1996 Z. z. v z. n. pr.</w:t>
      </w:r>
    </w:p>
    <w:p w14:paraId="28E6425A" w14:textId="77777777" w:rsidR="00465DB8" w:rsidRPr="008023AD" w:rsidRDefault="00CB4576" w:rsidP="00A87902">
      <w:pPr>
        <w:spacing w:before="120" w:after="60"/>
        <w:jc w:val="both"/>
        <w:rPr>
          <w:rFonts w:ascii="Times New Roman" w:hAnsi="Times New Roman"/>
          <w:b/>
          <w:i/>
          <w:sz w:val="24"/>
          <w:szCs w:val="24"/>
          <w:u w:val="single"/>
        </w:rPr>
      </w:pPr>
      <w:r w:rsidRPr="008023AD">
        <w:rPr>
          <w:rFonts w:ascii="Times New Roman" w:hAnsi="Times New Roman"/>
          <w:b/>
          <w:i/>
          <w:sz w:val="24"/>
          <w:szCs w:val="24"/>
          <w:u w:val="single"/>
        </w:rPr>
        <w:lastRenderedPageBreak/>
        <w:t>Preukazovanie:</w:t>
      </w:r>
    </w:p>
    <w:p w14:paraId="28E6425B" w14:textId="77777777" w:rsidR="00CB4576" w:rsidRPr="008023AD" w:rsidRDefault="00CB4576" w:rsidP="00C57592">
      <w:pPr>
        <w:pStyle w:val="Odsekzoznamu"/>
        <w:numPr>
          <w:ilvl w:val="0"/>
          <w:numId w:val="49"/>
        </w:numPr>
        <w:spacing w:before="60" w:after="60"/>
        <w:ind w:left="568" w:hanging="284"/>
        <w:jc w:val="both"/>
        <w:rPr>
          <w:rFonts w:ascii="Times New Roman" w:hAnsi="Times New Roman"/>
          <w:sz w:val="24"/>
          <w:szCs w:val="24"/>
        </w:rPr>
      </w:pPr>
      <w:r w:rsidRPr="008023AD">
        <w:rPr>
          <w:rFonts w:ascii="Times New Roman" w:hAnsi="Times New Roman"/>
          <w:sz w:val="24"/>
          <w:szCs w:val="24"/>
        </w:rPr>
        <w:t>faktúra, resp. aj dodací list, ak faktúra nie je zároveň aj dodacím listom, alebo ak</w:t>
      </w:r>
      <w:r w:rsidR="009B3BEF" w:rsidRPr="008023AD">
        <w:rPr>
          <w:rFonts w:ascii="Times New Roman" w:hAnsi="Times New Roman"/>
          <w:sz w:val="24"/>
          <w:szCs w:val="24"/>
        </w:rPr>
        <w:t> </w:t>
      </w:r>
      <w:r w:rsidRPr="008023AD">
        <w:rPr>
          <w:rFonts w:ascii="Times New Roman" w:hAnsi="Times New Roman"/>
          <w:sz w:val="24"/>
          <w:szCs w:val="24"/>
        </w:rPr>
        <w:t>z dokladu nie je zrejmé</w:t>
      </w:r>
      <w:r w:rsidR="007B1ACC">
        <w:rPr>
          <w:rFonts w:ascii="Times New Roman" w:hAnsi="Times New Roman"/>
          <w:sz w:val="24"/>
          <w:szCs w:val="24"/>
        </w:rPr>
        <w:t>,</w:t>
      </w:r>
      <w:r w:rsidRPr="008023AD">
        <w:rPr>
          <w:rFonts w:ascii="Times New Roman" w:hAnsi="Times New Roman"/>
          <w:sz w:val="24"/>
          <w:szCs w:val="24"/>
        </w:rPr>
        <w:t xml:space="preserve"> čo je predmetom dodania</w:t>
      </w:r>
      <w:r w:rsidR="002F4653" w:rsidRPr="008023AD">
        <w:rPr>
          <w:rFonts w:ascii="Times New Roman" w:hAnsi="Times New Roman"/>
          <w:sz w:val="24"/>
          <w:szCs w:val="24"/>
        </w:rPr>
        <w:t>;</w:t>
      </w:r>
    </w:p>
    <w:p w14:paraId="28E6425C" w14:textId="77777777" w:rsidR="003344F3" w:rsidRPr="008023AD" w:rsidRDefault="003344F3" w:rsidP="00C57592">
      <w:pPr>
        <w:pStyle w:val="Odsekzoznamu"/>
        <w:numPr>
          <w:ilvl w:val="0"/>
          <w:numId w:val="49"/>
        </w:numPr>
        <w:spacing w:before="60" w:after="60"/>
        <w:ind w:left="568" w:hanging="284"/>
        <w:jc w:val="both"/>
        <w:rPr>
          <w:rFonts w:ascii="Times New Roman" w:hAnsi="Times New Roman"/>
          <w:sz w:val="24"/>
          <w:szCs w:val="24"/>
        </w:rPr>
      </w:pPr>
      <w:r w:rsidRPr="008023AD">
        <w:rPr>
          <w:rFonts w:ascii="Times New Roman" w:hAnsi="Times New Roman"/>
          <w:sz w:val="24"/>
          <w:szCs w:val="24"/>
        </w:rPr>
        <w:t>doklad o zaradení majetku do používania (ak je relevantné)</w:t>
      </w:r>
      <w:r w:rsidR="002F4653" w:rsidRPr="008023AD">
        <w:rPr>
          <w:rFonts w:ascii="Times New Roman" w:hAnsi="Times New Roman"/>
          <w:sz w:val="24"/>
          <w:szCs w:val="24"/>
        </w:rPr>
        <w:t>;</w:t>
      </w:r>
      <w:r w:rsidRPr="008023AD">
        <w:rPr>
          <w:rFonts w:ascii="Times New Roman" w:hAnsi="Times New Roman"/>
          <w:sz w:val="24"/>
          <w:szCs w:val="24"/>
        </w:rPr>
        <w:tab/>
      </w:r>
    </w:p>
    <w:p w14:paraId="28E6425D" w14:textId="77777777" w:rsidR="003344F3" w:rsidRPr="008023AD" w:rsidRDefault="003344F3" w:rsidP="00C57592">
      <w:pPr>
        <w:pStyle w:val="Odsekzoznamu"/>
        <w:numPr>
          <w:ilvl w:val="0"/>
          <w:numId w:val="49"/>
        </w:numPr>
        <w:spacing w:before="60" w:after="60"/>
        <w:ind w:left="568" w:hanging="284"/>
        <w:jc w:val="both"/>
        <w:rPr>
          <w:rFonts w:ascii="Times New Roman" w:hAnsi="Times New Roman"/>
          <w:sz w:val="24"/>
          <w:szCs w:val="24"/>
        </w:rPr>
      </w:pPr>
      <w:r w:rsidRPr="008023AD">
        <w:rPr>
          <w:rFonts w:ascii="Times New Roman" w:hAnsi="Times New Roman"/>
          <w:sz w:val="24"/>
          <w:szCs w:val="24"/>
        </w:rPr>
        <w:t>spôsob výpočtu oprávnenej výšky výdavku (ak je relevantné</w:t>
      </w:r>
      <w:r w:rsidR="002F4653" w:rsidRPr="008023AD">
        <w:rPr>
          <w:rFonts w:ascii="Times New Roman" w:hAnsi="Times New Roman"/>
          <w:sz w:val="24"/>
          <w:szCs w:val="24"/>
        </w:rPr>
        <w:t>);</w:t>
      </w:r>
    </w:p>
    <w:p w14:paraId="28E6425E" w14:textId="77777777" w:rsidR="003344F3" w:rsidRPr="008023AD" w:rsidRDefault="003344F3" w:rsidP="00C57592">
      <w:pPr>
        <w:pStyle w:val="Odsekzoznamu"/>
        <w:numPr>
          <w:ilvl w:val="0"/>
          <w:numId w:val="49"/>
        </w:numPr>
        <w:spacing w:before="60" w:after="60"/>
        <w:ind w:left="568" w:hanging="284"/>
        <w:contextualSpacing w:val="0"/>
        <w:jc w:val="both"/>
        <w:rPr>
          <w:rFonts w:ascii="Times New Roman" w:hAnsi="Times New Roman"/>
          <w:sz w:val="24"/>
          <w:szCs w:val="24"/>
        </w:rPr>
      </w:pPr>
      <w:r w:rsidRPr="008023AD">
        <w:rPr>
          <w:rFonts w:ascii="Times New Roman" w:hAnsi="Times New Roman"/>
          <w:sz w:val="24"/>
          <w:szCs w:val="24"/>
        </w:rPr>
        <w:t xml:space="preserve">výpis o zverejnení zmluvy povinnej osoby v zmysle zákona 211/2000 Z. z. </w:t>
      </w:r>
      <w:r w:rsidR="00DE673C" w:rsidRPr="00621BC4">
        <w:rPr>
          <w:rFonts w:ascii="Times New Roman" w:hAnsi="Times New Roman"/>
          <w:sz w:val="24"/>
          <w:szCs w:val="24"/>
        </w:rPr>
        <w:t>v z. n. pr.</w:t>
      </w:r>
      <w:r w:rsidR="002F4653" w:rsidRPr="008023AD">
        <w:rPr>
          <w:rFonts w:ascii="Times New Roman" w:hAnsi="Times New Roman"/>
          <w:sz w:val="24"/>
          <w:szCs w:val="24"/>
        </w:rPr>
        <w:t>;</w:t>
      </w:r>
    </w:p>
    <w:p w14:paraId="28E6425F" w14:textId="77777777" w:rsidR="003344F3" w:rsidRPr="008023AD" w:rsidRDefault="003344F3" w:rsidP="00C57592">
      <w:pPr>
        <w:pStyle w:val="Odsekzoznamu"/>
        <w:numPr>
          <w:ilvl w:val="0"/>
          <w:numId w:val="49"/>
        </w:numPr>
        <w:spacing w:before="60" w:after="60"/>
        <w:ind w:left="568" w:hanging="284"/>
        <w:jc w:val="both"/>
        <w:rPr>
          <w:rFonts w:ascii="Times New Roman" w:hAnsi="Times New Roman"/>
          <w:sz w:val="24"/>
          <w:szCs w:val="24"/>
        </w:rPr>
      </w:pPr>
      <w:r w:rsidRPr="008023AD">
        <w:rPr>
          <w:rFonts w:ascii="Times New Roman" w:hAnsi="Times New Roman"/>
          <w:sz w:val="24"/>
          <w:szCs w:val="24"/>
        </w:rPr>
        <w:t>doklad o úhrade (pokladničný doklad, výpis z bankového účtu, alebo zmluva o vzájomnom  zápočte (pri úhrade spôsobom vzájomného zápočtu sa predkladá aj výpis z účtovníctva  o zaúčtovaní vzájomného zápočtu)</w:t>
      </w:r>
      <w:r w:rsidR="002F4653" w:rsidRPr="008023AD">
        <w:rPr>
          <w:rFonts w:ascii="Times New Roman" w:hAnsi="Times New Roman"/>
          <w:sz w:val="24"/>
          <w:szCs w:val="24"/>
        </w:rPr>
        <w:t>;</w:t>
      </w:r>
    </w:p>
    <w:p w14:paraId="28E64260" w14:textId="77777777" w:rsidR="00843860" w:rsidRDefault="003344F3" w:rsidP="00C57592">
      <w:pPr>
        <w:pStyle w:val="Odsekzoznamu"/>
        <w:numPr>
          <w:ilvl w:val="0"/>
          <w:numId w:val="49"/>
        </w:numPr>
        <w:spacing w:before="60" w:after="60"/>
        <w:ind w:left="568" w:hanging="284"/>
        <w:jc w:val="both"/>
        <w:rPr>
          <w:rFonts w:ascii="Times New Roman" w:hAnsi="Times New Roman"/>
          <w:sz w:val="24"/>
          <w:szCs w:val="24"/>
        </w:rPr>
      </w:pPr>
      <w:r w:rsidRPr="008023AD">
        <w:rPr>
          <w:rFonts w:ascii="Times New Roman" w:hAnsi="Times New Roman"/>
          <w:sz w:val="24"/>
          <w:szCs w:val="24"/>
        </w:rPr>
        <w:t>a iné.</w:t>
      </w:r>
      <w:r w:rsidRPr="008023AD">
        <w:rPr>
          <w:rFonts w:ascii="Times New Roman" w:hAnsi="Times New Roman"/>
          <w:sz w:val="24"/>
          <w:szCs w:val="24"/>
        </w:rPr>
        <w:tab/>
      </w:r>
    </w:p>
    <w:p w14:paraId="28E64261" w14:textId="77777777" w:rsidR="00E737DE" w:rsidRPr="00697E4F" w:rsidRDefault="00E737DE" w:rsidP="00C55776">
      <w:pPr>
        <w:pBdr>
          <w:top w:val="single" w:sz="4" w:space="1" w:color="auto"/>
          <w:left w:val="single" w:sz="4" w:space="4" w:color="auto"/>
          <w:bottom w:val="single" w:sz="4" w:space="1" w:color="auto"/>
          <w:right w:val="single" w:sz="4" w:space="4" w:color="auto"/>
        </w:pBdr>
        <w:shd w:val="clear" w:color="auto" w:fill="BFBFBF" w:themeFill="background1" w:themeFillShade="BF"/>
        <w:spacing w:before="360" w:after="360" w:line="240" w:lineRule="auto"/>
        <w:jc w:val="both"/>
        <w:rPr>
          <w:rFonts w:ascii="Times New Roman" w:hAnsi="Times New Roman"/>
          <w:b/>
          <w:sz w:val="24"/>
          <w:szCs w:val="24"/>
        </w:rPr>
      </w:pPr>
      <w:r>
        <w:rPr>
          <w:rFonts w:ascii="Times New Roman" w:hAnsi="Times New Roman"/>
          <w:b/>
          <w:sz w:val="24"/>
          <w:szCs w:val="24"/>
        </w:rPr>
        <w:t xml:space="preserve">343 - </w:t>
      </w:r>
      <w:r w:rsidRPr="00697E4F">
        <w:rPr>
          <w:rFonts w:ascii="Times New Roman" w:hAnsi="Times New Roman"/>
          <w:b/>
          <w:sz w:val="24"/>
          <w:szCs w:val="24"/>
        </w:rPr>
        <w:t xml:space="preserve">Daň z </w:t>
      </w:r>
      <w:r w:rsidRPr="00C55776">
        <w:rPr>
          <w:rFonts w:ascii="Times New Roman" w:hAnsi="Times New Roman"/>
          <w:b/>
          <w:sz w:val="24"/>
          <w:szCs w:val="24"/>
          <w:shd w:val="clear" w:color="auto" w:fill="BFBFBF" w:themeFill="background1" w:themeFillShade="BF"/>
        </w:rPr>
        <w:t>pridanej</w:t>
      </w:r>
      <w:r w:rsidRPr="00697E4F">
        <w:rPr>
          <w:rFonts w:ascii="Times New Roman" w:hAnsi="Times New Roman"/>
          <w:b/>
          <w:sz w:val="24"/>
          <w:szCs w:val="24"/>
        </w:rPr>
        <w:t xml:space="preserve"> hodnoty a iné dane</w:t>
      </w:r>
      <w:r w:rsidR="00D21C4C">
        <w:rPr>
          <w:rFonts w:ascii="Times New Roman" w:hAnsi="Times New Roman"/>
          <w:b/>
          <w:sz w:val="24"/>
          <w:szCs w:val="24"/>
        </w:rPr>
        <w:t xml:space="preserve"> </w:t>
      </w:r>
    </w:p>
    <w:p w14:paraId="28E64262" w14:textId="77777777" w:rsidR="00E737DE" w:rsidRPr="00697E4F" w:rsidRDefault="00E737DE" w:rsidP="00985AA0">
      <w:pPr>
        <w:pStyle w:val="Zkladntext"/>
        <w:spacing w:before="60" w:after="60"/>
        <w:jc w:val="both"/>
        <w:rPr>
          <w:rFonts w:ascii="Times New Roman" w:hAnsi="Times New Roman"/>
          <w:sz w:val="24"/>
          <w:szCs w:val="24"/>
          <w:lang w:eastAsia="en-AU"/>
        </w:rPr>
      </w:pPr>
      <w:r w:rsidRPr="00697E4F">
        <w:rPr>
          <w:rFonts w:ascii="Times New Roman" w:hAnsi="Times New Roman"/>
          <w:sz w:val="24"/>
          <w:szCs w:val="24"/>
        </w:rPr>
        <w:t xml:space="preserve">V zmysle čl. 69 všeobecného nariadenia je daň z pridanej hodnoty (ďalej aj „DPH“) neoprávneným výdavkom, </w:t>
      </w:r>
      <w:r w:rsidRPr="00697E4F">
        <w:rPr>
          <w:rFonts w:ascii="Times New Roman" w:hAnsi="Times New Roman"/>
          <w:sz w:val="24"/>
          <w:szCs w:val="24"/>
          <w:u w:val="single"/>
        </w:rPr>
        <w:t>avšak</w:t>
      </w:r>
      <w:r w:rsidRPr="00697E4F">
        <w:rPr>
          <w:rFonts w:ascii="Times New Roman" w:hAnsi="Times New Roman"/>
          <w:sz w:val="24"/>
          <w:szCs w:val="24"/>
        </w:rPr>
        <w:t xml:space="preserve"> postup zdaňovania daňou z pridanej hodnoty umožňuje, aby</w:t>
      </w:r>
      <w:r>
        <w:rPr>
          <w:rFonts w:ascii="Times New Roman" w:hAnsi="Times New Roman"/>
          <w:sz w:val="24"/>
          <w:szCs w:val="24"/>
        </w:rPr>
        <w:t> </w:t>
      </w:r>
      <w:r w:rsidRPr="00697E4F">
        <w:rPr>
          <w:rFonts w:ascii="Times New Roman" w:hAnsi="Times New Roman"/>
          <w:sz w:val="24"/>
          <w:szCs w:val="24"/>
        </w:rPr>
        <w:t>DPH za určitých okolností bola oprávneným výdavkom. DPH nie je oprávneným výdavkom v prípade, že prijímateľ má nárok na jej odpočet na vstupe. Nárok na odpočet je</w:t>
      </w:r>
      <w:r>
        <w:rPr>
          <w:rFonts w:ascii="Times New Roman" w:hAnsi="Times New Roman"/>
          <w:sz w:val="24"/>
          <w:szCs w:val="24"/>
        </w:rPr>
        <w:t> </w:t>
      </w:r>
      <w:r w:rsidRPr="00697E4F">
        <w:rPr>
          <w:rFonts w:ascii="Times New Roman" w:hAnsi="Times New Roman"/>
          <w:sz w:val="24"/>
          <w:szCs w:val="24"/>
        </w:rPr>
        <w:t>vymedzený zákonom o DPH.</w:t>
      </w:r>
    </w:p>
    <w:p w14:paraId="28E64263" w14:textId="77777777" w:rsidR="00E737DE" w:rsidRPr="00697E4F" w:rsidRDefault="00E737DE" w:rsidP="00985AA0">
      <w:pPr>
        <w:pStyle w:val="Zkladntext"/>
        <w:spacing w:before="60" w:after="60"/>
        <w:jc w:val="both"/>
        <w:rPr>
          <w:rFonts w:ascii="Times New Roman" w:hAnsi="Times New Roman"/>
          <w:sz w:val="24"/>
          <w:szCs w:val="24"/>
        </w:rPr>
      </w:pPr>
      <w:r w:rsidRPr="00697E4F">
        <w:rPr>
          <w:rFonts w:ascii="Times New Roman" w:hAnsi="Times New Roman"/>
          <w:sz w:val="24"/>
          <w:szCs w:val="24"/>
        </w:rPr>
        <w:t>Oprávnená DPH sa vzťahuje len k plneniam, ktoré sú považované za oprávnené. V prípade, ak je výdavok oprávnený iba čiastočne, daň z pridanej hodnoty vzťahujúca sa k tomuto výdavku je oprávneným výdavkom v rovnakom pomere.</w:t>
      </w:r>
    </w:p>
    <w:p w14:paraId="28E64264" w14:textId="77777777" w:rsidR="00E737DE" w:rsidRPr="00697E4F" w:rsidRDefault="00E737DE" w:rsidP="00985AA0">
      <w:pPr>
        <w:pStyle w:val="Zkladntext"/>
        <w:spacing w:before="60" w:after="60"/>
        <w:jc w:val="both"/>
        <w:rPr>
          <w:rFonts w:ascii="Times New Roman" w:hAnsi="Times New Roman"/>
          <w:sz w:val="24"/>
          <w:szCs w:val="24"/>
        </w:rPr>
      </w:pPr>
      <w:r w:rsidRPr="00697E4F">
        <w:rPr>
          <w:rFonts w:ascii="Times New Roman" w:hAnsi="Times New Roman"/>
          <w:sz w:val="24"/>
          <w:szCs w:val="24"/>
        </w:rPr>
        <w:t>Akákoľvek činnosť vykonávaná počas realizácie projektu, resp. po jeho ukončení súvisiaca s</w:t>
      </w:r>
      <w:r>
        <w:rPr>
          <w:rFonts w:ascii="Times New Roman" w:hAnsi="Times New Roman"/>
          <w:sz w:val="24"/>
          <w:szCs w:val="24"/>
        </w:rPr>
        <w:t> </w:t>
      </w:r>
      <w:r w:rsidRPr="00697E4F">
        <w:rPr>
          <w:rFonts w:ascii="Times New Roman" w:hAnsi="Times New Roman"/>
          <w:sz w:val="24"/>
          <w:szCs w:val="24"/>
        </w:rPr>
        <w:t>nadobudnutím/zhodnotením majetku z prostriedkov EŠIF, ktorá bude potenciálne generovať zdaniteľné príjmy (napr. prevádzkovanie vybudovanej kanalizácie) zakladá prijímateľovi povinnosť odvádzať DPH, t.j. vznikne povinnosť prijímateľa uplatňovať voči daňovému úradu odpočet dane. V takomto prípade bude DPH (uhradená v rámci implementácie projektu ako oprávnený výdavok) spätne za obdobie realizácie projektu považovaná za neoprávnenú v rozsahu aktivít, z ktorých plynú zdaniteľné príjmy</w:t>
      </w:r>
      <w:r w:rsidRPr="00697E4F">
        <w:rPr>
          <w:rStyle w:val="Odkaznapoznmkupodiarou"/>
          <w:rFonts w:ascii="Times New Roman" w:hAnsi="Times New Roman"/>
          <w:sz w:val="24"/>
          <w:szCs w:val="24"/>
        </w:rPr>
        <w:footnoteReference w:id="42"/>
      </w:r>
      <w:r w:rsidRPr="00697E4F">
        <w:rPr>
          <w:rFonts w:ascii="Times New Roman" w:hAnsi="Times New Roman"/>
          <w:sz w:val="24"/>
          <w:szCs w:val="24"/>
        </w:rPr>
        <w:t>.</w:t>
      </w:r>
    </w:p>
    <w:p w14:paraId="28E64265" w14:textId="77777777" w:rsidR="00CD1962" w:rsidRDefault="00E737DE" w:rsidP="00985AA0">
      <w:pPr>
        <w:pStyle w:val="Zkladntext"/>
        <w:spacing w:before="60" w:after="60"/>
        <w:jc w:val="both"/>
        <w:rPr>
          <w:rFonts w:ascii="Times New Roman" w:hAnsi="Times New Roman"/>
          <w:sz w:val="24"/>
          <w:szCs w:val="24"/>
        </w:rPr>
      </w:pPr>
      <w:r w:rsidRPr="00697E4F">
        <w:rPr>
          <w:rFonts w:ascii="Times New Roman" w:hAnsi="Times New Roman"/>
          <w:sz w:val="24"/>
          <w:szCs w:val="24"/>
        </w:rPr>
        <w:t>Iné dane sú vo všeobecnosti neoprávneným výdavkom. Za neoprávnené výdavky sú</w:t>
      </w:r>
      <w:r>
        <w:rPr>
          <w:rFonts w:ascii="Times New Roman" w:hAnsi="Times New Roman"/>
          <w:sz w:val="24"/>
          <w:szCs w:val="24"/>
        </w:rPr>
        <w:t> </w:t>
      </w:r>
      <w:r w:rsidRPr="00697E4F">
        <w:rPr>
          <w:rFonts w:ascii="Times New Roman" w:hAnsi="Times New Roman"/>
          <w:sz w:val="24"/>
          <w:szCs w:val="24"/>
        </w:rPr>
        <w:t>považované predovšetkým priame dane (daň z nehnuteľnosti, daň z motorových vozidiel a</w:t>
      </w:r>
      <w:r>
        <w:rPr>
          <w:rFonts w:ascii="Times New Roman" w:hAnsi="Times New Roman"/>
          <w:sz w:val="24"/>
          <w:szCs w:val="24"/>
        </w:rPr>
        <w:t> </w:t>
      </w:r>
      <w:r w:rsidRPr="00697E4F">
        <w:rPr>
          <w:rFonts w:ascii="Times New Roman" w:hAnsi="Times New Roman"/>
          <w:sz w:val="24"/>
          <w:szCs w:val="24"/>
        </w:rPr>
        <w:t xml:space="preserve">pod.). </w:t>
      </w:r>
    </w:p>
    <w:p w14:paraId="28E64266" w14:textId="77777777" w:rsidR="00E737DE" w:rsidRPr="00697E4F" w:rsidRDefault="00E737DE" w:rsidP="00985AA0">
      <w:pPr>
        <w:pStyle w:val="Zkladntext"/>
        <w:spacing w:before="60" w:after="60"/>
        <w:jc w:val="both"/>
        <w:rPr>
          <w:rFonts w:ascii="Times New Roman" w:hAnsi="Times New Roman"/>
          <w:sz w:val="24"/>
          <w:szCs w:val="24"/>
        </w:rPr>
      </w:pPr>
      <w:r w:rsidRPr="00697E4F">
        <w:rPr>
          <w:rFonts w:ascii="Times New Roman" w:hAnsi="Times New Roman"/>
          <w:sz w:val="24"/>
          <w:szCs w:val="24"/>
        </w:rPr>
        <w:t>Výnimku tvoria daň z príjmu fyzických osôb, ktorá je súčasťou hrubej mzdy, resp. odmeny za</w:t>
      </w:r>
      <w:r w:rsidR="00CD1962">
        <w:rPr>
          <w:rFonts w:ascii="Times New Roman" w:hAnsi="Times New Roman"/>
          <w:sz w:val="24"/>
          <w:szCs w:val="24"/>
        </w:rPr>
        <w:t> </w:t>
      </w:r>
      <w:r w:rsidRPr="00697E4F">
        <w:rPr>
          <w:rFonts w:ascii="Times New Roman" w:hAnsi="Times New Roman"/>
          <w:sz w:val="24"/>
          <w:szCs w:val="24"/>
        </w:rPr>
        <w:t>vykonanú prácu a je oprávneným výdavkom v rámci osobných výdavkov a daň za</w:t>
      </w:r>
      <w:r>
        <w:rPr>
          <w:rFonts w:ascii="Times New Roman" w:hAnsi="Times New Roman"/>
          <w:sz w:val="24"/>
          <w:szCs w:val="24"/>
        </w:rPr>
        <w:t> </w:t>
      </w:r>
      <w:r w:rsidRPr="00697E4F">
        <w:rPr>
          <w:rFonts w:ascii="Times New Roman" w:hAnsi="Times New Roman"/>
          <w:sz w:val="24"/>
          <w:szCs w:val="24"/>
        </w:rPr>
        <w:t>ubytovanie, ktorá je oprávneným výdavkom v rámci cestovných náhrad.</w:t>
      </w:r>
    </w:p>
    <w:p w14:paraId="28E64267" w14:textId="46A1B55A" w:rsidR="003445D7" w:rsidRPr="0081322A" w:rsidRDefault="003445D7" w:rsidP="005B06A2">
      <w:pPr>
        <w:pBdr>
          <w:top w:val="single" w:sz="4" w:space="1" w:color="auto"/>
          <w:left w:val="single" w:sz="4" w:space="4" w:color="auto"/>
          <w:bottom w:val="single" w:sz="4" w:space="1" w:color="auto"/>
          <w:right w:val="single" w:sz="4" w:space="4" w:color="auto"/>
        </w:pBdr>
        <w:shd w:val="clear" w:color="auto" w:fill="BFBFBF" w:themeFill="background1" w:themeFillShade="BF"/>
        <w:spacing w:before="240" w:after="60"/>
        <w:jc w:val="both"/>
        <w:rPr>
          <w:rFonts w:ascii="Times New Roman" w:hAnsi="Times New Roman"/>
          <w:b/>
        </w:rPr>
      </w:pPr>
      <w:r>
        <w:rPr>
          <w:rFonts w:ascii="Times New Roman" w:hAnsi="Times New Roman"/>
          <w:b/>
          <w:sz w:val="24"/>
          <w:szCs w:val="24"/>
        </w:rPr>
        <w:t>352</w:t>
      </w:r>
      <w:r w:rsidRPr="00A17291">
        <w:rPr>
          <w:rFonts w:ascii="Times New Roman" w:hAnsi="Times New Roman"/>
          <w:b/>
          <w:sz w:val="24"/>
          <w:szCs w:val="24"/>
        </w:rPr>
        <w:t xml:space="preserve"> – </w:t>
      </w:r>
      <w:r w:rsidRPr="0060478D">
        <w:rPr>
          <w:rFonts w:ascii="Times New Roman" w:hAnsi="Times New Roman"/>
          <w:b/>
          <w:sz w:val="24"/>
          <w:szCs w:val="24"/>
          <w:shd w:val="clear" w:color="auto" w:fill="BFBFBF" w:themeFill="background1" w:themeFillShade="BF"/>
        </w:rPr>
        <w:t>Poskytnutie</w:t>
      </w:r>
      <w:r w:rsidRPr="003445D7">
        <w:rPr>
          <w:rFonts w:ascii="Times New Roman" w:hAnsi="Times New Roman"/>
          <w:b/>
          <w:sz w:val="24"/>
          <w:szCs w:val="24"/>
        </w:rPr>
        <w:t xml:space="preserve"> dotácií, príspevkov voči tretím </w:t>
      </w:r>
      <w:r w:rsidR="002F5192">
        <w:rPr>
          <w:rFonts w:ascii="Times New Roman" w:hAnsi="Times New Roman"/>
          <w:b/>
          <w:sz w:val="24"/>
          <w:szCs w:val="24"/>
        </w:rPr>
        <w:t>osobám</w:t>
      </w:r>
    </w:p>
    <w:p w14:paraId="28E64268" w14:textId="77777777" w:rsidR="00201EA7" w:rsidRDefault="00201EA7" w:rsidP="002129DD">
      <w:pPr>
        <w:pStyle w:val="Zkladntext"/>
        <w:spacing w:before="120" w:after="60"/>
        <w:jc w:val="both"/>
        <w:rPr>
          <w:rFonts w:ascii="Times New Roman" w:hAnsi="Times New Roman"/>
          <w:sz w:val="24"/>
          <w:szCs w:val="24"/>
        </w:rPr>
      </w:pPr>
      <w:r w:rsidRPr="00201EA7">
        <w:rPr>
          <w:rFonts w:ascii="Times New Roman" w:hAnsi="Times New Roman"/>
          <w:sz w:val="24"/>
          <w:szCs w:val="24"/>
        </w:rPr>
        <w:t>Poskytnutie dotácií, príspevkov (vrátane transf</w:t>
      </w:r>
      <w:r w:rsidR="00341436">
        <w:rPr>
          <w:rFonts w:ascii="Times New Roman" w:hAnsi="Times New Roman"/>
          <w:sz w:val="24"/>
          <w:szCs w:val="24"/>
        </w:rPr>
        <w:t>e</w:t>
      </w:r>
      <w:r w:rsidRPr="00201EA7">
        <w:rPr>
          <w:rFonts w:ascii="Times New Roman" w:hAnsi="Times New Roman"/>
          <w:sz w:val="24"/>
          <w:szCs w:val="24"/>
        </w:rPr>
        <w:t xml:space="preserve">rov) voči tretím osobám. </w:t>
      </w:r>
      <w:r w:rsidRPr="00201EA7">
        <w:rPr>
          <w:rFonts w:ascii="Times New Roman" w:hAnsi="Times New Roman"/>
          <w:sz w:val="24"/>
          <w:szCs w:val="24"/>
        </w:rPr>
        <w:tab/>
      </w:r>
    </w:p>
    <w:p w14:paraId="28E64269" w14:textId="77777777" w:rsidR="00E128EC" w:rsidRDefault="00E128EC" w:rsidP="002129DD">
      <w:pPr>
        <w:pStyle w:val="Zkladntext"/>
        <w:spacing w:before="60" w:after="60"/>
        <w:jc w:val="both"/>
        <w:rPr>
          <w:rFonts w:ascii="Times New Roman" w:hAnsi="Times New Roman"/>
          <w:b/>
          <w:sz w:val="24"/>
          <w:szCs w:val="24"/>
          <w:u w:val="single"/>
        </w:rPr>
      </w:pPr>
      <w:r w:rsidRPr="00D72FA8">
        <w:rPr>
          <w:rFonts w:ascii="Times New Roman" w:hAnsi="Times New Roman"/>
          <w:b/>
          <w:i/>
          <w:sz w:val="24"/>
          <w:szCs w:val="24"/>
          <w:u w:val="single"/>
        </w:rPr>
        <w:t>Oprávnenými výdavkami</w:t>
      </w:r>
      <w:r w:rsidRPr="00D72FA8">
        <w:rPr>
          <w:rFonts w:ascii="Times New Roman" w:hAnsi="Times New Roman"/>
          <w:sz w:val="24"/>
          <w:szCs w:val="24"/>
        </w:rPr>
        <w:t xml:space="preserve"> sú </w:t>
      </w:r>
      <w:r w:rsidRPr="00D72FA8">
        <w:rPr>
          <w:rFonts w:ascii="Times New Roman" w:hAnsi="Times New Roman"/>
          <w:b/>
          <w:sz w:val="24"/>
          <w:szCs w:val="24"/>
          <w:u w:val="single"/>
        </w:rPr>
        <w:t>výlučne</w:t>
      </w:r>
      <w:r w:rsidRPr="00D72FA8">
        <w:rPr>
          <w:rFonts w:ascii="Times New Roman" w:hAnsi="Times New Roman"/>
          <w:sz w:val="24"/>
          <w:szCs w:val="24"/>
        </w:rPr>
        <w:t xml:space="preserve"> výdavky v prípade projektov implementovaných </w:t>
      </w:r>
      <w:r w:rsidRPr="00D72FA8">
        <w:rPr>
          <w:rFonts w:ascii="Times New Roman" w:hAnsi="Times New Roman"/>
          <w:b/>
          <w:sz w:val="24"/>
          <w:szCs w:val="24"/>
          <w:u w:val="single"/>
        </w:rPr>
        <w:t>v rámci PO 5</w:t>
      </w:r>
      <w:r w:rsidRPr="002129DD">
        <w:rPr>
          <w:rFonts w:ascii="Times New Roman" w:hAnsi="Times New Roman"/>
          <w:b/>
          <w:sz w:val="24"/>
          <w:szCs w:val="24"/>
          <w:u w:val="single"/>
        </w:rPr>
        <w:t>.</w:t>
      </w:r>
    </w:p>
    <w:p w14:paraId="28E6426A" w14:textId="77777777" w:rsidR="00275453" w:rsidRPr="00201EA7" w:rsidRDefault="00275453" w:rsidP="00985AA0">
      <w:pPr>
        <w:pStyle w:val="Zkladntext"/>
        <w:spacing w:before="60" w:after="60"/>
        <w:jc w:val="both"/>
        <w:rPr>
          <w:rFonts w:ascii="Times New Roman" w:hAnsi="Times New Roman"/>
          <w:sz w:val="24"/>
          <w:szCs w:val="24"/>
          <w:highlight w:val="red"/>
        </w:rPr>
      </w:pPr>
    </w:p>
    <w:p w14:paraId="28E6426B" w14:textId="77777777" w:rsidR="0043063D" w:rsidRPr="0060478D" w:rsidRDefault="0043063D" w:rsidP="00C54679">
      <w:pPr>
        <w:pBdr>
          <w:top w:val="single" w:sz="4" w:space="1" w:color="auto"/>
          <w:left w:val="single" w:sz="4" w:space="4" w:color="auto"/>
          <w:bottom w:val="single" w:sz="4" w:space="1" w:color="auto"/>
          <w:right w:val="single" w:sz="4" w:space="4" w:color="auto"/>
        </w:pBdr>
        <w:shd w:val="clear" w:color="auto" w:fill="BFBFBF" w:themeFill="background1" w:themeFillShade="BF"/>
        <w:spacing w:before="120" w:after="60"/>
        <w:jc w:val="both"/>
        <w:rPr>
          <w:rFonts w:ascii="Times New Roman" w:hAnsi="Times New Roman"/>
          <w:b/>
          <w:sz w:val="26"/>
          <w:szCs w:val="26"/>
        </w:rPr>
      </w:pPr>
      <w:r w:rsidRPr="0060478D">
        <w:rPr>
          <w:rFonts w:ascii="Times New Roman" w:hAnsi="Times New Roman"/>
          <w:b/>
          <w:sz w:val="26"/>
          <w:szCs w:val="26"/>
        </w:rPr>
        <w:t xml:space="preserve">50 – </w:t>
      </w:r>
      <w:r w:rsidRPr="0060478D">
        <w:rPr>
          <w:rFonts w:ascii="Times New Roman" w:hAnsi="Times New Roman"/>
          <w:b/>
          <w:sz w:val="26"/>
          <w:szCs w:val="26"/>
          <w:shd w:val="clear" w:color="auto" w:fill="BFBFBF" w:themeFill="background1" w:themeFillShade="BF"/>
        </w:rPr>
        <w:t>Spotreba</w:t>
      </w:r>
    </w:p>
    <w:p w14:paraId="28E6426C" w14:textId="77777777" w:rsidR="0043063D" w:rsidRDefault="00957A0C" w:rsidP="00C54679">
      <w:pPr>
        <w:pStyle w:val="Zkladntext"/>
        <w:spacing w:before="120" w:after="60"/>
        <w:jc w:val="both"/>
        <w:rPr>
          <w:rFonts w:ascii="Times New Roman" w:hAnsi="Times New Roman"/>
          <w:sz w:val="24"/>
          <w:szCs w:val="24"/>
        </w:rPr>
      </w:pPr>
      <w:r>
        <w:rPr>
          <w:rFonts w:ascii="Times New Roman" w:hAnsi="Times New Roman"/>
          <w:sz w:val="24"/>
          <w:szCs w:val="24"/>
        </w:rPr>
        <w:lastRenderedPageBreak/>
        <w:t xml:space="preserve">Pre dopytovo-orientované projekty a národné projekty </w:t>
      </w:r>
      <w:r w:rsidR="0043063D">
        <w:rPr>
          <w:rFonts w:ascii="Times New Roman" w:hAnsi="Times New Roman"/>
          <w:sz w:val="24"/>
          <w:szCs w:val="24"/>
        </w:rPr>
        <w:t>budú výdavky uvedenej skupiny oprávnené iba v</w:t>
      </w:r>
      <w:r w:rsidR="00682CD6">
        <w:rPr>
          <w:rFonts w:ascii="Times New Roman" w:hAnsi="Times New Roman"/>
          <w:sz w:val="24"/>
          <w:szCs w:val="24"/>
        </w:rPr>
        <w:t> </w:t>
      </w:r>
      <w:r w:rsidR="0043063D">
        <w:rPr>
          <w:rFonts w:ascii="Times New Roman" w:hAnsi="Times New Roman"/>
          <w:sz w:val="24"/>
          <w:szCs w:val="24"/>
        </w:rPr>
        <w:t>prípade</w:t>
      </w:r>
      <w:r w:rsidR="00682CD6">
        <w:rPr>
          <w:rFonts w:ascii="Times New Roman" w:hAnsi="Times New Roman"/>
          <w:sz w:val="24"/>
          <w:szCs w:val="24"/>
        </w:rPr>
        <w:t>, ak budú nevyhnutne spojené s cieľom projektu a ich oprávnenosť bude definovaná vo</w:t>
      </w:r>
      <w:r w:rsidR="0043063D">
        <w:rPr>
          <w:rFonts w:ascii="Times New Roman" w:hAnsi="Times New Roman"/>
          <w:sz w:val="24"/>
          <w:szCs w:val="24"/>
        </w:rPr>
        <w:t xml:space="preserve"> výzv</w:t>
      </w:r>
      <w:r w:rsidR="000F1815">
        <w:rPr>
          <w:rFonts w:ascii="Times New Roman" w:hAnsi="Times New Roman"/>
          <w:sz w:val="24"/>
          <w:szCs w:val="24"/>
        </w:rPr>
        <w:t>e</w:t>
      </w:r>
      <w:r>
        <w:rPr>
          <w:rFonts w:ascii="Times New Roman" w:hAnsi="Times New Roman"/>
          <w:sz w:val="24"/>
          <w:szCs w:val="24"/>
        </w:rPr>
        <w:t>/vyzvaní</w:t>
      </w:r>
      <w:r w:rsidR="0043063D">
        <w:rPr>
          <w:rFonts w:ascii="Times New Roman" w:hAnsi="Times New Roman"/>
          <w:sz w:val="24"/>
          <w:szCs w:val="24"/>
        </w:rPr>
        <w:t xml:space="preserve"> na</w:t>
      </w:r>
      <w:r w:rsidR="00682CD6">
        <w:rPr>
          <w:rFonts w:ascii="Times New Roman" w:hAnsi="Times New Roman"/>
          <w:sz w:val="24"/>
          <w:szCs w:val="24"/>
        </w:rPr>
        <w:t> </w:t>
      </w:r>
      <w:r w:rsidR="0043063D">
        <w:rPr>
          <w:rFonts w:ascii="Times New Roman" w:hAnsi="Times New Roman"/>
          <w:sz w:val="24"/>
          <w:szCs w:val="24"/>
        </w:rPr>
        <w:t xml:space="preserve">predkladanie žiadostí o NFP. </w:t>
      </w:r>
    </w:p>
    <w:p w14:paraId="5279C6D3" w14:textId="77777777" w:rsidR="00B35693" w:rsidRDefault="00B35693" w:rsidP="00C54679">
      <w:pPr>
        <w:pStyle w:val="Zkladntext"/>
        <w:spacing w:before="120" w:after="60"/>
        <w:jc w:val="both"/>
        <w:rPr>
          <w:rFonts w:ascii="Times New Roman" w:hAnsi="Times New Roman"/>
          <w:sz w:val="24"/>
          <w:szCs w:val="24"/>
        </w:rPr>
      </w:pPr>
    </w:p>
    <w:p w14:paraId="28E6426D" w14:textId="77777777" w:rsidR="00512BAD" w:rsidRPr="0060478D" w:rsidRDefault="0060478D" w:rsidP="007C7E38">
      <w:pPr>
        <w:pBdr>
          <w:top w:val="single" w:sz="4" w:space="1" w:color="auto"/>
          <w:left w:val="single" w:sz="4" w:space="4" w:color="auto"/>
          <w:bottom w:val="single" w:sz="4" w:space="1" w:color="auto"/>
          <w:right w:val="single" w:sz="4" w:space="4" w:color="auto"/>
        </w:pBdr>
        <w:shd w:val="clear" w:color="auto" w:fill="BFBFBF" w:themeFill="background1" w:themeFillShade="BF"/>
        <w:spacing w:before="240" w:after="60"/>
        <w:jc w:val="both"/>
        <w:rPr>
          <w:rFonts w:ascii="Times New Roman" w:hAnsi="Times New Roman"/>
          <w:b/>
          <w:sz w:val="24"/>
          <w:szCs w:val="24"/>
          <w:shd w:val="clear" w:color="auto" w:fill="BFBFBF" w:themeFill="background1" w:themeFillShade="BF"/>
        </w:rPr>
      </w:pPr>
      <w:r w:rsidRPr="0060478D">
        <w:rPr>
          <w:rFonts w:ascii="Times New Roman" w:hAnsi="Times New Roman"/>
          <w:b/>
          <w:sz w:val="24"/>
          <w:szCs w:val="24"/>
          <w:shd w:val="clear" w:color="auto" w:fill="BFBFBF" w:themeFill="background1" w:themeFillShade="BF"/>
        </w:rPr>
        <w:t>502</w:t>
      </w:r>
      <w:r w:rsidR="00512BAD" w:rsidRPr="0060478D">
        <w:rPr>
          <w:rFonts w:ascii="Times New Roman" w:hAnsi="Times New Roman"/>
          <w:b/>
          <w:sz w:val="24"/>
          <w:szCs w:val="24"/>
          <w:shd w:val="clear" w:color="auto" w:fill="BFBFBF" w:themeFill="background1" w:themeFillShade="BF"/>
        </w:rPr>
        <w:t>– Spotreba energie</w:t>
      </w:r>
    </w:p>
    <w:p w14:paraId="28E6426E" w14:textId="77777777" w:rsidR="00E128EC" w:rsidRDefault="0081054A" w:rsidP="008D7E8B">
      <w:pPr>
        <w:spacing w:before="120" w:after="60"/>
        <w:jc w:val="both"/>
        <w:rPr>
          <w:rFonts w:ascii="Times New Roman" w:hAnsi="Times New Roman"/>
          <w:sz w:val="24"/>
          <w:szCs w:val="24"/>
        </w:rPr>
      </w:pPr>
      <w:r>
        <w:rPr>
          <w:rFonts w:ascii="Times New Roman" w:hAnsi="Times New Roman"/>
          <w:sz w:val="24"/>
          <w:szCs w:val="24"/>
        </w:rPr>
        <w:t>D</w:t>
      </w:r>
      <w:r w:rsidRPr="00E62AD9">
        <w:rPr>
          <w:rFonts w:ascii="Times New Roman" w:hAnsi="Times New Roman"/>
          <w:sz w:val="24"/>
          <w:szCs w:val="24"/>
        </w:rPr>
        <w:t xml:space="preserve">o tejto skupiny oprávnených výdavkov sa zaraďujú najmä </w:t>
      </w:r>
      <w:r w:rsidRPr="002C1BB2">
        <w:rPr>
          <w:rFonts w:ascii="Times New Roman" w:hAnsi="Times New Roman"/>
          <w:sz w:val="24"/>
          <w:szCs w:val="24"/>
        </w:rPr>
        <w:t>nasledovné typy oprávnených výdavkov:</w:t>
      </w:r>
      <w:r w:rsidR="002D3850">
        <w:rPr>
          <w:rFonts w:ascii="Times New Roman" w:hAnsi="Times New Roman"/>
          <w:sz w:val="24"/>
          <w:szCs w:val="24"/>
        </w:rPr>
        <w:t xml:space="preserve"> </w:t>
      </w:r>
      <w:r w:rsidRPr="002D3850">
        <w:rPr>
          <w:rFonts w:ascii="Times New Roman" w:hAnsi="Times New Roman"/>
          <w:sz w:val="24"/>
          <w:szCs w:val="24"/>
        </w:rPr>
        <w:t>energie, vodné, stočné (elektrická energia, tepelná energia, vodné, stočné, vrátane platieb za odvádzanie vôd z povrchového odtoku do verejnej kanalizácie).</w:t>
      </w:r>
    </w:p>
    <w:p w14:paraId="28E6426F" w14:textId="77777777" w:rsidR="00E128EC" w:rsidRPr="00D72FA8" w:rsidRDefault="00E128EC" w:rsidP="00E128EC">
      <w:pPr>
        <w:spacing w:before="60" w:after="60"/>
        <w:jc w:val="both"/>
        <w:rPr>
          <w:rFonts w:ascii="Times New Roman" w:hAnsi="Times New Roman"/>
          <w:b/>
          <w:sz w:val="24"/>
          <w:szCs w:val="24"/>
        </w:rPr>
      </w:pPr>
      <w:r w:rsidRPr="00D72FA8">
        <w:rPr>
          <w:rFonts w:ascii="Times New Roman" w:hAnsi="Times New Roman"/>
          <w:b/>
          <w:i/>
          <w:sz w:val="24"/>
          <w:szCs w:val="24"/>
          <w:u w:val="single"/>
        </w:rPr>
        <w:t>Oprávnenými výdavkami</w:t>
      </w:r>
      <w:r w:rsidRPr="00D72FA8">
        <w:rPr>
          <w:rFonts w:ascii="Times New Roman" w:hAnsi="Times New Roman"/>
          <w:sz w:val="24"/>
          <w:szCs w:val="24"/>
        </w:rPr>
        <w:t xml:space="preserve">  sú výdavky v prípade projektov implementovaných v rámci </w:t>
      </w:r>
      <w:r w:rsidRPr="00D72FA8">
        <w:rPr>
          <w:rFonts w:ascii="Times New Roman" w:hAnsi="Times New Roman"/>
          <w:b/>
          <w:sz w:val="24"/>
          <w:szCs w:val="24"/>
        </w:rPr>
        <w:t>PO 5 a PO 6, špecifického cieľa 6.2.1.</w:t>
      </w:r>
    </w:p>
    <w:p w14:paraId="28E64270" w14:textId="77777777" w:rsidR="0057359A" w:rsidRPr="002F4653" w:rsidRDefault="0057359A" w:rsidP="00A87902">
      <w:pPr>
        <w:spacing w:before="120" w:after="60"/>
        <w:jc w:val="both"/>
        <w:rPr>
          <w:rFonts w:ascii="Times New Roman" w:hAnsi="Times New Roman"/>
          <w:b/>
          <w:i/>
          <w:sz w:val="24"/>
          <w:szCs w:val="24"/>
          <w:u w:val="single"/>
        </w:rPr>
      </w:pPr>
      <w:r w:rsidRPr="002F4653">
        <w:rPr>
          <w:rFonts w:ascii="Times New Roman" w:hAnsi="Times New Roman"/>
          <w:b/>
          <w:i/>
          <w:sz w:val="24"/>
          <w:szCs w:val="24"/>
          <w:u w:val="single"/>
        </w:rPr>
        <w:t>Preukazovanie:</w:t>
      </w:r>
    </w:p>
    <w:p w14:paraId="28E64271" w14:textId="77777777" w:rsidR="0057359A" w:rsidRPr="00EF1F7A" w:rsidRDefault="0057359A" w:rsidP="00C57592">
      <w:pPr>
        <w:pStyle w:val="Odsekzoznamu"/>
        <w:numPr>
          <w:ilvl w:val="0"/>
          <w:numId w:val="37"/>
        </w:numPr>
        <w:spacing w:before="60" w:after="60"/>
        <w:ind w:left="568" w:hanging="284"/>
        <w:contextualSpacing w:val="0"/>
        <w:jc w:val="both"/>
        <w:rPr>
          <w:rFonts w:ascii="Times New Roman" w:hAnsi="Times New Roman"/>
          <w:sz w:val="24"/>
          <w:szCs w:val="24"/>
        </w:rPr>
      </w:pPr>
      <w:r w:rsidRPr="00EF1F7A">
        <w:rPr>
          <w:rFonts w:ascii="Times New Roman" w:hAnsi="Times New Roman"/>
          <w:sz w:val="24"/>
          <w:szCs w:val="24"/>
        </w:rPr>
        <w:t>faktúra, resp. aj dodací list, ak faktúra nie je zároveň aj dodacím listom, resp.</w:t>
      </w:r>
      <w:r>
        <w:rPr>
          <w:rFonts w:ascii="Times New Roman" w:hAnsi="Times New Roman"/>
          <w:sz w:val="24"/>
          <w:szCs w:val="24"/>
        </w:rPr>
        <w:t> </w:t>
      </w:r>
      <w:r w:rsidRPr="00EF1F7A">
        <w:rPr>
          <w:rFonts w:ascii="Times New Roman" w:hAnsi="Times New Roman"/>
          <w:sz w:val="24"/>
          <w:szCs w:val="24"/>
        </w:rPr>
        <w:t>k</w:t>
      </w:r>
      <w:r>
        <w:rPr>
          <w:rFonts w:ascii="Times New Roman" w:hAnsi="Times New Roman"/>
          <w:sz w:val="24"/>
          <w:szCs w:val="24"/>
        </w:rPr>
        <w:t> </w:t>
      </w:r>
      <w:r w:rsidRPr="00EF1F7A">
        <w:rPr>
          <w:rFonts w:ascii="Times New Roman" w:hAnsi="Times New Roman"/>
          <w:sz w:val="24"/>
          <w:szCs w:val="24"/>
        </w:rPr>
        <w:t>z dokladu nie je zrejmé, čo bolo predmetom dodania</w:t>
      </w:r>
      <w:r>
        <w:rPr>
          <w:rFonts w:ascii="Times New Roman" w:hAnsi="Times New Roman"/>
          <w:sz w:val="24"/>
          <w:szCs w:val="24"/>
        </w:rPr>
        <w:t>;</w:t>
      </w:r>
    </w:p>
    <w:p w14:paraId="28E64272" w14:textId="77777777" w:rsidR="0057359A" w:rsidRPr="00EF1F7A" w:rsidRDefault="0057359A" w:rsidP="00C57592">
      <w:pPr>
        <w:pStyle w:val="Odsekzoznamu"/>
        <w:numPr>
          <w:ilvl w:val="0"/>
          <w:numId w:val="37"/>
        </w:numPr>
        <w:spacing w:before="60" w:after="60"/>
        <w:ind w:left="568" w:hanging="284"/>
        <w:contextualSpacing w:val="0"/>
        <w:jc w:val="both"/>
        <w:rPr>
          <w:rFonts w:ascii="Times New Roman" w:hAnsi="Times New Roman"/>
          <w:sz w:val="24"/>
          <w:szCs w:val="24"/>
        </w:rPr>
      </w:pPr>
      <w:r w:rsidRPr="00EF1F7A">
        <w:rPr>
          <w:rFonts w:ascii="Times New Roman" w:hAnsi="Times New Roman"/>
          <w:sz w:val="24"/>
          <w:szCs w:val="24"/>
        </w:rPr>
        <w:t>spôsob výpočtu oprávnenej výšky výdavku (ak je relevantné)</w:t>
      </w:r>
      <w:r>
        <w:rPr>
          <w:rFonts w:ascii="Times New Roman" w:hAnsi="Times New Roman"/>
          <w:sz w:val="24"/>
          <w:szCs w:val="24"/>
        </w:rPr>
        <w:t>;</w:t>
      </w:r>
    </w:p>
    <w:p w14:paraId="28E64273" w14:textId="77777777" w:rsidR="0057359A" w:rsidRPr="00EF1F7A" w:rsidRDefault="0057359A" w:rsidP="00C57592">
      <w:pPr>
        <w:pStyle w:val="Odsekzoznamu"/>
        <w:numPr>
          <w:ilvl w:val="0"/>
          <w:numId w:val="37"/>
        </w:numPr>
        <w:spacing w:before="60" w:after="60"/>
        <w:ind w:left="568" w:hanging="284"/>
        <w:contextualSpacing w:val="0"/>
        <w:jc w:val="both"/>
        <w:rPr>
          <w:rFonts w:ascii="Times New Roman" w:hAnsi="Times New Roman"/>
          <w:sz w:val="24"/>
          <w:szCs w:val="24"/>
        </w:rPr>
      </w:pPr>
      <w:r w:rsidRPr="00EF1F7A">
        <w:rPr>
          <w:rFonts w:ascii="Times New Roman" w:hAnsi="Times New Roman"/>
          <w:sz w:val="24"/>
          <w:szCs w:val="24"/>
        </w:rPr>
        <w:t xml:space="preserve">výpis o zverejnení zmluvy povinnej osoby v zmysle zákona 211/2000 Z. z. </w:t>
      </w:r>
      <w:r>
        <w:rPr>
          <w:rFonts w:ascii="Times New Roman" w:hAnsi="Times New Roman"/>
          <w:sz w:val="24"/>
          <w:szCs w:val="24"/>
        </w:rPr>
        <w:t>v z. n. pr.;</w:t>
      </w:r>
    </w:p>
    <w:p w14:paraId="28E64274" w14:textId="77777777" w:rsidR="0057359A" w:rsidRPr="00EF1F7A" w:rsidRDefault="0057359A" w:rsidP="00C57592">
      <w:pPr>
        <w:pStyle w:val="Odsekzoznamu"/>
        <w:numPr>
          <w:ilvl w:val="0"/>
          <w:numId w:val="37"/>
        </w:numPr>
        <w:spacing w:before="60" w:after="60"/>
        <w:ind w:left="567" w:hanging="283"/>
        <w:contextualSpacing w:val="0"/>
        <w:jc w:val="both"/>
        <w:rPr>
          <w:rFonts w:ascii="Times New Roman" w:hAnsi="Times New Roman"/>
          <w:sz w:val="24"/>
          <w:szCs w:val="24"/>
        </w:rPr>
      </w:pPr>
      <w:r w:rsidRPr="00EF1F7A">
        <w:rPr>
          <w:rFonts w:ascii="Times New Roman" w:hAnsi="Times New Roman"/>
          <w:sz w:val="24"/>
          <w:szCs w:val="24"/>
        </w:rPr>
        <w:t>doklad o úhrade (pokladničný doklad, výpis z bankového účtu, alebo zmluva o vzájomnom zápočte</w:t>
      </w:r>
      <w:r>
        <w:rPr>
          <w:rFonts w:ascii="Times New Roman" w:hAnsi="Times New Roman"/>
          <w:sz w:val="24"/>
          <w:szCs w:val="24"/>
        </w:rPr>
        <w:t>),</w:t>
      </w:r>
      <w:r w:rsidRPr="00EF1F7A">
        <w:rPr>
          <w:rFonts w:ascii="Times New Roman" w:hAnsi="Times New Roman"/>
          <w:sz w:val="24"/>
          <w:szCs w:val="24"/>
        </w:rPr>
        <w:t xml:space="preserve"> (pri úhrade spôsobom vzájomného zápočtu sa predkladá aj výpis z účtovníctva o zaúčtovaní vzájomného zápočtu)</w:t>
      </w:r>
      <w:r>
        <w:rPr>
          <w:rFonts w:ascii="Times New Roman" w:hAnsi="Times New Roman"/>
          <w:sz w:val="24"/>
          <w:szCs w:val="24"/>
        </w:rPr>
        <w:t>;</w:t>
      </w:r>
    </w:p>
    <w:p w14:paraId="28E64275" w14:textId="77777777" w:rsidR="005D72FD" w:rsidRPr="00EC3C7E" w:rsidRDefault="00EC3C7E" w:rsidP="005D72FD">
      <w:pPr>
        <w:pStyle w:val="Odsekzoznamu"/>
        <w:numPr>
          <w:ilvl w:val="0"/>
          <w:numId w:val="37"/>
        </w:numPr>
        <w:spacing w:before="60" w:after="60"/>
        <w:ind w:left="567" w:hanging="283"/>
        <w:contextualSpacing w:val="0"/>
        <w:jc w:val="both"/>
        <w:rPr>
          <w:rFonts w:ascii="Times New Roman" w:hAnsi="Times New Roman"/>
          <w:sz w:val="24"/>
          <w:szCs w:val="24"/>
        </w:rPr>
      </w:pPr>
      <w:r w:rsidRPr="00EC3C7E">
        <w:rPr>
          <w:rFonts w:ascii="Times New Roman" w:hAnsi="Times New Roman"/>
          <w:sz w:val="24"/>
          <w:szCs w:val="24"/>
        </w:rPr>
        <w:t>a iné.</w:t>
      </w:r>
    </w:p>
    <w:p w14:paraId="28E64276" w14:textId="77777777" w:rsidR="00E20A07" w:rsidRPr="008D07BF" w:rsidRDefault="00E20A07" w:rsidP="00143BFF">
      <w:pPr>
        <w:pBdr>
          <w:top w:val="single" w:sz="4" w:space="1" w:color="auto"/>
          <w:left w:val="single" w:sz="4" w:space="4" w:color="auto"/>
          <w:bottom w:val="single" w:sz="4" w:space="1" w:color="auto"/>
          <w:right w:val="single" w:sz="4" w:space="4" w:color="auto"/>
        </w:pBdr>
        <w:shd w:val="clear" w:color="auto" w:fill="BFBFBF" w:themeFill="background1" w:themeFillShade="BF"/>
        <w:spacing w:before="240" w:after="60"/>
        <w:jc w:val="both"/>
        <w:rPr>
          <w:rFonts w:ascii="Times New Roman" w:hAnsi="Times New Roman"/>
          <w:b/>
        </w:rPr>
      </w:pPr>
      <w:r>
        <w:rPr>
          <w:rFonts w:ascii="Times New Roman" w:hAnsi="Times New Roman"/>
          <w:b/>
          <w:sz w:val="24"/>
          <w:szCs w:val="24"/>
        </w:rPr>
        <w:t>503</w:t>
      </w:r>
      <w:r w:rsidRPr="00A17291">
        <w:rPr>
          <w:rFonts w:ascii="Times New Roman" w:hAnsi="Times New Roman"/>
          <w:b/>
          <w:sz w:val="24"/>
          <w:szCs w:val="24"/>
        </w:rPr>
        <w:t xml:space="preserve"> – </w:t>
      </w:r>
      <w:r w:rsidRPr="00CE4567">
        <w:rPr>
          <w:rFonts w:ascii="Times New Roman" w:hAnsi="Times New Roman"/>
          <w:b/>
          <w:sz w:val="24"/>
          <w:szCs w:val="24"/>
          <w:shd w:val="clear" w:color="auto" w:fill="BFBFBF" w:themeFill="background1" w:themeFillShade="BF"/>
        </w:rPr>
        <w:t>Spotreba</w:t>
      </w:r>
      <w:r>
        <w:rPr>
          <w:rFonts w:ascii="Times New Roman" w:hAnsi="Times New Roman"/>
          <w:b/>
          <w:sz w:val="24"/>
          <w:szCs w:val="24"/>
        </w:rPr>
        <w:t xml:space="preserve"> ostatných neskladovateľných dodávok</w:t>
      </w:r>
      <w:r w:rsidR="001B31BD">
        <w:rPr>
          <w:rFonts w:ascii="Times New Roman" w:hAnsi="Times New Roman"/>
          <w:b/>
          <w:sz w:val="24"/>
          <w:szCs w:val="24"/>
        </w:rPr>
        <w:t xml:space="preserve"> </w:t>
      </w:r>
    </w:p>
    <w:p w14:paraId="28E64277" w14:textId="283B6DA0" w:rsidR="00201EA7" w:rsidRDefault="00201EA7" w:rsidP="005D72FD">
      <w:pPr>
        <w:spacing w:before="120" w:after="60"/>
        <w:jc w:val="both"/>
        <w:rPr>
          <w:rFonts w:ascii="Times New Roman" w:hAnsi="Times New Roman"/>
          <w:sz w:val="24"/>
          <w:szCs w:val="24"/>
        </w:rPr>
      </w:pPr>
      <w:r w:rsidRPr="0057359A">
        <w:rPr>
          <w:rFonts w:ascii="Times New Roman" w:hAnsi="Times New Roman"/>
          <w:sz w:val="24"/>
          <w:szCs w:val="24"/>
        </w:rPr>
        <w:t xml:space="preserve">Výdavky na </w:t>
      </w:r>
      <w:r w:rsidR="00A818C4" w:rsidRPr="0057359A">
        <w:rPr>
          <w:rFonts w:ascii="Times New Roman" w:hAnsi="Times New Roman"/>
          <w:sz w:val="24"/>
          <w:szCs w:val="24"/>
        </w:rPr>
        <w:t>neskladovateľné nákupy (</w:t>
      </w:r>
      <w:r w:rsidRPr="0057359A">
        <w:rPr>
          <w:rFonts w:ascii="Times New Roman" w:hAnsi="Times New Roman"/>
          <w:sz w:val="24"/>
          <w:szCs w:val="24"/>
        </w:rPr>
        <w:t>napr. betón</w:t>
      </w:r>
      <w:r w:rsidRPr="0057359A">
        <w:rPr>
          <w:rStyle w:val="Odkaznapoznmkupodiarou"/>
          <w:rFonts w:ascii="Times New Roman" w:hAnsi="Times New Roman"/>
          <w:sz w:val="24"/>
          <w:szCs w:val="24"/>
        </w:rPr>
        <w:footnoteReference w:id="43"/>
      </w:r>
      <w:r w:rsidR="008E5731" w:rsidRPr="0057359A">
        <w:rPr>
          <w:rFonts w:ascii="Times New Roman" w:hAnsi="Times New Roman"/>
          <w:sz w:val="24"/>
          <w:szCs w:val="24"/>
        </w:rPr>
        <w:t>)</w:t>
      </w:r>
      <w:r w:rsidR="00A818C4" w:rsidRPr="0057359A">
        <w:rPr>
          <w:rFonts w:ascii="Times New Roman" w:hAnsi="Times New Roman"/>
          <w:sz w:val="24"/>
          <w:szCs w:val="24"/>
        </w:rPr>
        <w:t xml:space="preserve"> </w:t>
      </w:r>
      <w:r w:rsidRPr="0057359A">
        <w:rPr>
          <w:rFonts w:ascii="Times New Roman" w:hAnsi="Times New Roman"/>
          <w:sz w:val="24"/>
          <w:szCs w:val="24"/>
        </w:rPr>
        <w:t>alebo iné</w:t>
      </w:r>
      <w:r w:rsidR="008E5731" w:rsidRPr="0057359A">
        <w:rPr>
          <w:rFonts w:ascii="Times New Roman" w:hAnsi="Times New Roman"/>
          <w:sz w:val="24"/>
          <w:szCs w:val="24"/>
        </w:rPr>
        <w:t>,</w:t>
      </w:r>
      <w:r w:rsidRPr="0057359A">
        <w:rPr>
          <w:rFonts w:ascii="Times New Roman" w:hAnsi="Times New Roman"/>
          <w:sz w:val="24"/>
          <w:szCs w:val="24"/>
        </w:rPr>
        <w:t xml:space="preserve"> ako sú napr. potraviny poskytnuté v rámci občerstvenia (chlebíčky, ovocie,...), alebo poskytnutej stravy</w:t>
      </w:r>
      <w:r w:rsidR="00754CFC">
        <w:rPr>
          <w:rFonts w:ascii="Times New Roman" w:hAnsi="Times New Roman"/>
          <w:sz w:val="24"/>
          <w:szCs w:val="24"/>
        </w:rPr>
        <w:t>, palivá, mazivá, oleje, špeciálne kvapaliny</w:t>
      </w:r>
      <w:r w:rsidR="000E440B" w:rsidRPr="0057359A">
        <w:rPr>
          <w:rFonts w:ascii="Times New Roman" w:hAnsi="Times New Roman"/>
          <w:sz w:val="24"/>
          <w:szCs w:val="24"/>
        </w:rPr>
        <w:t>.</w:t>
      </w:r>
      <w:r w:rsidR="00A818C4" w:rsidRPr="0057359A">
        <w:rPr>
          <w:rFonts w:ascii="Times New Roman" w:hAnsi="Times New Roman"/>
          <w:sz w:val="24"/>
          <w:szCs w:val="24"/>
        </w:rPr>
        <w:t xml:space="preserve"> </w:t>
      </w:r>
    </w:p>
    <w:p w14:paraId="32483244" w14:textId="77777777" w:rsidR="00191944" w:rsidRPr="00D72FA8" w:rsidRDefault="00191944" w:rsidP="00191944">
      <w:pPr>
        <w:spacing w:before="60" w:after="60"/>
        <w:jc w:val="both"/>
        <w:rPr>
          <w:rFonts w:ascii="Times New Roman" w:hAnsi="Times New Roman"/>
          <w:b/>
          <w:sz w:val="24"/>
          <w:szCs w:val="24"/>
        </w:rPr>
      </w:pPr>
      <w:r w:rsidRPr="00D72FA8">
        <w:rPr>
          <w:rFonts w:ascii="Times New Roman" w:hAnsi="Times New Roman"/>
          <w:b/>
          <w:i/>
          <w:sz w:val="24"/>
          <w:szCs w:val="24"/>
          <w:u w:val="single"/>
        </w:rPr>
        <w:t>Oprávnenými výdavkami</w:t>
      </w:r>
      <w:r w:rsidRPr="00D72FA8">
        <w:rPr>
          <w:rFonts w:ascii="Times New Roman" w:hAnsi="Times New Roman"/>
          <w:sz w:val="24"/>
          <w:szCs w:val="24"/>
        </w:rPr>
        <w:t xml:space="preserve">  sú výdavky v prípade projektov implementovaných v rámci </w:t>
      </w:r>
      <w:r w:rsidRPr="00D72FA8">
        <w:rPr>
          <w:rFonts w:ascii="Times New Roman" w:hAnsi="Times New Roman"/>
          <w:b/>
          <w:sz w:val="24"/>
          <w:szCs w:val="24"/>
        </w:rPr>
        <w:t>PO 5 a PO 6, špecifického cieľa 6.2.1.</w:t>
      </w:r>
    </w:p>
    <w:p w14:paraId="28E64279" w14:textId="77777777" w:rsidR="004E053E" w:rsidRPr="008D07BF" w:rsidRDefault="004E053E" w:rsidP="00A87902">
      <w:pPr>
        <w:spacing w:before="120" w:after="60"/>
        <w:jc w:val="both"/>
        <w:rPr>
          <w:rFonts w:ascii="Times New Roman" w:hAnsi="Times New Roman"/>
          <w:b/>
          <w:i/>
          <w:sz w:val="24"/>
          <w:szCs w:val="24"/>
          <w:u w:val="single"/>
        </w:rPr>
      </w:pPr>
      <w:r w:rsidRPr="008D07BF">
        <w:rPr>
          <w:rFonts w:ascii="Times New Roman" w:hAnsi="Times New Roman"/>
          <w:b/>
          <w:i/>
          <w:sz w:val="24"/>
          <w:szCs w:val="24"/>
          <w:u w:val="single"/>
        </w:rPr>
        <w:t>Oprávnený výdavok je, ak:</w:t>
      </w:r>
    </w:p>
    <w:p w14:paraId="28E6427A" w14:textId="77777777" w:rsidR="006C70AA" w:rsidRPr="008D07BF" w:rsidRDefault="006C70AA" w:rsidP="00C57592">
      <w:pPr>
        <w:pStyle w:val="Odsekzoznamu"/>
        <w:numPr>
          <w:ilvl w:val="0"/>
          <w:numId w:val="74"/>
        </w:numPr>
        <w:spacing w:before="60" w:after="60"/>
        <w:ind w:left="568" w:hanging="284"/>
        <w:jc w:val="both"/>
        <w:rPr>
          <w:rFonts w:ascii="Times New Roman" w:hAnsi="Times New Roman"/>
          <w:sz w:val="24"/>
          <w:szCs w:val="24"/>
        </w:rPr>
      </w:pPr>
      <w:r w:rsidRPr="008D07BF">
        <w:rPr>
          <w:rFonts w:ascii="Times New Roman" w:hAnsi="Times New Roman"/>
          <w:sz w:val="24"/>
          <w:szCs w:val="24"/>
        </w:rPr>
        <w:t>výdavky na stravu, resp. občerstvenie pre účastníkov aktivity (napr. lektora, cieľovej skupiny) v hodnote stravného na jednu osobu, ktorá  prislúcha sume stravného určenej osobitným opatrením MPSVR SR k sumám stravného pri pracovnej ceste. Suma presahujúca uvedenú hodnotu sa považuje za reprezentačné výdavky, t. j. výdavky spojené s publicitou aktivity daného projektu (komunikáciou a informovanosťou)</w:t>
      </w:r>
      <w:r w:rsidR="008E5731">
        <w:rPr>
          <w:rFonts w:ascii="Times New Roman" w:hAnsi="Times New Roman"/>
          <w:sz w:val="24"/>
          <w:szCs w:val="24"/>
        </w:rPr>
        <w:t>;</w:t>
      </w:r>
      <w:r w:rsidRPr="008D07BF">
        <w:rPr>
          <w:rFonts w:ascii="Times New Roman" w:hAnsi="Times New Roman"/>
          <w:sz w:val="24"/>
          <w:szCs w:val="24"/>
        </w:rPr>
        <w:t xml:space="preserve"> </w:t>
      </w:r>
    </w:p>
    <w:p w14:paraId="28E6427B" w14:textId="77777777" w:rsidR="0037439C" w:rsidRDefault="006C70AA" w:rsidP="0037439C">
      <w:pPr>
        <w:pStyle w:val="Odsekzoznamu"/>
        <w:numPr>
          <w:ilvl w:val="0"/>
          <w:numId w:val="74"/>
        </w:numPr>
        <w:tabs>
          <w:tab w:val="left" w:pos="567"/>
        </w:tabs>
        <w:spacing w:before="60" w:after="60"/>
        <w:ind w:left="567" w:hanging="283"/>
        <w:contextualSpacing w:val="0"/>
        <w:jc w:val="both"/>
        <w:rPr>
          <w:rFonts w:ascii="Times New Roman" w:hAnsi="Times New Roman"/>
          <w:sz w:val="24"/>
          <w:szCs w:val="24"/>
        </w:rPr>
      </w:pPr>
      <w:r w:rsidRPr="0037439C">
        <w:rPr>
          <w:rFonts w:ascii="Times New Roman" w:hAnsi="Times New Roman"/>
          <w:sz w:val="24"/>
          <w:szCs w:val="24"/>
        </w:rPr>
        <w:t xml:space="preserve">iné, ktoré umožňuje daná výzva/vyzvanie.  </w:t>
      </w:r>
    </w:p>
    <w:p w14:paraId="5437B709" w14:textId="77777777" w:rsidR="00BA3F3A" w:rsidRDefault="00BA3F3A" w:rsidP="00A87902">
      <w:pPr>
        <w:spacing w:before="120" w:after="60"/>
        <w:jc w:val="both"/>
        <w:rPr>
          <w:rFonts w:ascii="Times New Roman" w:hAnsi="Times New Roman"/>
          <w:b/>
          <w:i/>
          <w:sz w:val="24"/>
          <w:szCs w:val="24"/>
          <w:u w:val="single"/>
        </w:rPr>
      </w:pPr>
    </w:p>
    <w:p w14:paraId="28E6427C" w14:textId="77777777" w:rsidR="00B6674A" w:rsidRPr="002F4653" w:rsidRDefault="00B6674A" w:rsidP="00A87902">
      <w:pPr>
        <w:spacing w:before="120" w:after="60"/>
        <w:jc w:val="both"/>
        <w:rPr>
          <w:rFonts w:ascii="Times New Roman" w:hAnsi="Times New Roman"/>
          <w:b/>
          <w:i/>
          <w:sz w:val="24"/>
          <w:szCs w:val="24"/>
          <w:u w:val="single"/>
        </w:rPr>
      </w:pPr>
      <w:r w:rsidRPr="002F4653">
        <w:rPr>
          <w:rFonts w:ascii="Times New Roman" w:hAnsi="Times New Roman"/>
          <w:b/>
          <w:i/>
          <w:sz w:val="24"/>
          <w:szCs w:val="24"/>
          <w:u w:val="single"/>
        </w:rPr>
        <w:t>Preukazovanie:</w:t>
      </w:r>
    </w:p>
    <w:p w14:paraId="28E6427D" w14:textId="77777777" w:rsidR="00EF1F7A" w:rsidRPr="00EF1F7A" w:rsidRDefault="00EF1F7A" w:rsidP="00C57592">
      <w:pPr>
        <w:pStyle w:val="Odsekzoznamu"/>
        <w:numPr>
          <w:ilvl w:val="0"/>
          <w:numId w:val="81"/>
        </w:numPr>
        <w:spacing w:before="60" w:after="60"/>
        <w:ind w:left="568" w:hanging="284"/>
        <w:contextualSpacing w:val="0"/>
        <w:jc w:val="both"/>
        <w:rPr>
          <w:rFonts w:ascii="Times New Roman" w:hAnsi="Times New Roman"/>
          <w:sz w:val="24"/>
          <w:szCs w:val="24"/>
        </w:rPr>
      </w:pPr>
      <w:r w:rsidRPr="00EF1F7A">
        <w:rPr>
          <w:rFonts w:ascii="Times New Roman" w:hAnsi="Times New Roman"/>
          <w:sz w:val="24"/>
          <w:szCs w:val="24"/>
        </w:rPr>
        <w:t>faktúra, resp. aj dodací list, ak faktúra nie je zároveň aj dodacím listom, resp.</w:t>
      </w:r>
      <w:r w:rsidR="00493BA7">
        <w:rPr>
          <w:rFonts w:ascii="Times New Roman" w:hAnsi="Times New Roman"/>
          <w:sz w:val="24"/>
          <w:szCs w:val="24"/>
        </w:rPr>
        <w:t> </w:t>
      </w:r>
      <w:r w:rsidRPr="00EF1F7A">
        <w:rPr>
          <w:rFonts w:ascii="Times New Roman" w:hAnsi="Times New Roman"/>
          <w:sz w:val="24"/>
          <w:szCs w:val="24"/>
        </w:rPr>
        <w:t>k</w:t>
      </w:r>
      <w:r w:rsidR="00307582">
        <w:rPr>
          <w:rFonts w:ascii="Times New Roman" w:hAnsi="Times New Roman"/>
          <w:sz w:val="24"/>
          <w:szCs w:val="24"/>
        </w:rPr>
        <w:t> </w:t>
      </w:r>
      <w:r w:rsidRPr="00EF1F7A">
        <w:rPr>
          <w:rFonts w:ascii="Times New Roman" w:hAnsi="Times New Roman"/>
          <w:sz w:val="24"/>
          <w:szCs w:val="24"/>
        </w:rPr>
        <w:t>z dokladu nie je zrejmé, čo bolo predmetom dodania</w:t>
      </w:r>
      <w:r w:rsidR="00E57197">
        <w:rPr>
          <w:rFonts w:ascii="Times New Roman" w:hAnsi="Times New Roman"/>
          <w:sz w:val="24"/>
          <w:szCs w:val="24"/>
        </w:rPr>
        <w:t>;</w:t>
      </w:r>
    </w:p>
    <w:p w14:paraId="28E6427E" w14:textId="77777777" w:rsidR="00EF1F7A" w:rsidRPr="00EF1F7A" w:rsidRDefault="00EF1F7A" w:rsidP="00C57592">
      <w:pPr>
        <w:pStyle w:val="Odsekzoznamu"/>
        <w:numPr>
          <w:ilvl w:val="0"/>
          <w:numId w:val="81"/>
        </w:numPr>
        <w:spacing w:before="60" w:after="60"/>
        <w:ind w:left="568" w:hanging="284"/>
        <w:contextualSpacing w:val="0"/>
        <w:jc w:val="both"/>
        <w:rPr>
          <w:rFonts w:ascii="Times New Roman" w:hAnsi="Times New Roman"/>
          <w:sz w:val="24"/>
          <w:szCs w:val="24"/>
        </w:rPr>
      </w:pPr>
      <w:r w:rsidRPr="00EF1F7A">
        <w:rPr>
          <w:rFonts w:ascii="Times New Roman" w:hAnsi="Times New Roman"/>
          <w:sz w:val="24"/>
          <w:szCs w:val="24"/>
        </w:rPr>
        <w:lastRenderedPageBreak/>
        <w:t>spôsob výpočtu oprávnenej výšky výdavku (ak je relevantné)</w:t>
      </w:r>
      <w:r w:rsidR="00E57197">
        <w:rPr>
          <w:rFonts w:ascii="Times New Roman" w:hAnsi="Times New Roman"/>
          <w:sz w:val="24"/>
          <w:szCs w:val="24"/>
        </w:rPr>
        <w:t>;</w:t>
      </w:r>
    </w:p>
    <w:p w14:paraId="28E6427F" w14:textId="77777777" w:rsidR="00EF1F7A" w:rsidRPr="00EF1F7A" w:rsidRDefault="00EF1F7A" w:rsidP="00C57592">
      <w:pPr>
        <w:pStyle w:val="Odsekzoznamu"/>
        <w:numPr>
          <w:ilvl w:val="0"/>
          <w:numId w:val="81"/>
        </w:numPr>
        <w:spacing w:before="60" w:after="60"/>
        <w:ind w:left="568" w:hanging="284"/>
        <w:contextualSpacing w:val="0"/>
        <w:jc w:val="both"/>
        <w:rPr>
          <w:rFonts w:ascii="Times New Roman" w:hAnsi="Times New Roman"/>
          <w:sz w:val="24"/>
          <w:szCs w:val="24"/>
        </w:rPr>
      </w:pPr>
      <w:r w:rsidRPr="00EF1F7A">
        <w:rPr>
          <w:rFonts w:ascii="Times New Roman" w:hAnsi="Times New Roman"/>
          <w:sz w:val="24"/>
          <w:szCs w:val="24"/>
        </w:rPr>
        <w:t xml:space="preserve">výpis o zverejnení zmluvy povinnej osoby v zmysle zákona 211/2000 Z. z. </w:t>
      </w:r>
      <w:r w:rsidR="00DE673C">
        <w:rPr>
          <w:rFonts w:ascii="Times New Roman" w:hAnsi="Times New Roman"/>
          <w:sz w:val="24"/>
          <w:szCs w:val="24"/>
        </w:rPr>
        <w:t>v z. n. pr.</w:t>
      </w:r>
      <w:r w:rsidR="00E57197">
        <w:rPr>
          <w:rFonts w:ascii="Times New Roman" w:hAnsi="Times New Roman"/>
          <w:sz w:val="24"/>
          <w:szCs w:val="24"/>
        </w:rPr>
        <w:t>;</w:t>
      </w:r>
    </w:p>
    <w:p w14:paraId="28E64280" w14:textId="77777777" w:rsidR="00EF1F7A" w:rsidRPr="00EF1F7A" w:rsidRDefault="00EF1F7A" w:rsidP="00C57592">
      <w:pPr>
        <w:pStyle w:val="Odsekzoznamu"/>
        <w:numPr>
          <w:ilvl w:val="0"/>
          <w:numId w:val="81"/>
        </w:numPr>
        <w:spacing w:before="60" w:after="60"/>
        <w:ind w:left="568" w:hanging="284"/>
        <w:contextualSpacing w:val="0"/>
        <w:jc w:val="both"/>
        <w:rPr>
          <w:rFonts w:ascii="Times New Roman" w:hAnsi="Times New Roman"/>
          <w:sz w:val="24"/>
          <w:szCs w:val="24"/>
        </w:rPr>
      </w:pPr>
      <w:r w:rsidRPr="00EF1F7A">
        <w:rPr>
          <w:rFonts w:ascii="Times New Roman" w:hAnsi="Times New Roman"/>
          <w:sz w:val="24"/>
          <w:szCs w:val="24"/>
        </w:rPr>
        <w:t>doklad o úhrade (pokladničný doklad, výpis z bankového účtu, alebo zmluva o vzájomnom zápočte</w:t>
      </w:r>
      <w:r w:rsidR="0057359A">
        <w:rPr>
          <w:rFonts w:ascii="Times New Roman" w:hAnsi="Times New Roman"/>
          <w:sz w:val="24"/>
          <w:szCs w:val="24"/>
        </w:rPr>
        <w:t>),</w:t>
      </w:r>
      <w:r w:rsidRPr="00EF1F7A">
        <w:rPr>
          <w:rFonts w:ascii="Times New Roman" w:hAnsi="Times New Roman"/>
          <w:sz w:val="24"/>
          <w:szCs w:val="24"/>
        </w:rPr>
        <w:t xml:space="preserve"> (pri úhrade spôsobom vzájomného zápočtu sa predkladá aj výpis z účtovníctva o zaúčtovaní vzájomného zápočtu)</w:t>
      </w:r>
      <w:r w:rsidR="00E57197">
        <w:rPr>
          <w:rFonts w:ascii="Times New Roman" w:hAnsi="Times New Roman"/>
          <w:sz w:val="24"/>
          <w:szCs w:val="24"/>
        </w:rPr>
        <w:t>;</w:t>
      </w:r>
    </w:p>
    <w:p w14:paraId="0CBFFEC8" w14:textId="5CDE0F9E" w:rsidR="002C7C6E" w:rsidRDefault="00EF1F7A" w:rsidP="002C7C6E">
      <w:pPr>
        <w:pStyle w:val="Odsekzoznamu"/>
        <w:numPr>
          <w:ilvl w:val="0"/>
          <w:numId w:val="81"/>
        </w:numPr>
        <w:spacing w:before="60" w:after="60"/>
        <w:ind w:left="568" w:hanging="284"/>
        <w:contextualSpacing w:val="0"/>
        <w:jc w:val="both"/>
        <w:rPr>
          <w:rFonts w:ascii="Times New Roman" w:hAnsi="Times New Roman"/>
          <w:sz w:val="24"/>
          <w:szCs w:val="24"/>
        </w:rPr>
      </w:pPr>
      <w:r w:rsidRPr="00EF1F7A">
        <w:rPr>
          <w:rFonts w:ascii="Times New Roman" w:hAnsi="Times New Roman"/>
          <w:sz w:val="24"/>
          <w:szCs w:val="24"/>
        </w:rPr>
        <w:t>v prípade výdaja stravy alebo občerstvenia – prezenčná listina</w:t>
      </w:r>
      <w:r w:rsidR="007F592A">
        <w:rPr>
          <w:rFonts w:ascii="Times New Roman" w:hAnsi="Times New Roman"/>
          <w:sz w:val="24"/>
          <w:szCs w:val="24"/>
        </w:rPr>
        <w:t>;</w:t>
      </w:r>
    </w:p>
    <w:p w14:paraId="17F63F10" w14:textId="43958F03" w:rsidR="002C7C6E" w:rsidRPr="00030FDC" w:rsidRDefault="002C7C6E" w:rsidP="00030FDC">
      <w:pPr>
        <w:pStyle w:val="Zoznamsodrkami"/>
        <w:numPr>
          <w:ilvl w:val="0"/>
          <w:numId w:val="81"/>
        </w:numPr>
        <w:spacing w:before="60" w:after="60" w:line="276" w:lineRule="auto"/>
        <w:rPr>
          <w:sz w:val="24"/>
          <w:szCs w:val="24"/>
          <w:lang w:eastAsia="en-AU"/>
        </w:rPr>
      </w:pPr>
      <w:r w:rsidRPr="00030FDC">
        <w:rPr>
          <w:sz w:val="24"/>
          <w:szCs w:val="24"/>
        </w:rPr>
        <w:t xml:space="preserve">v prípade nákupu pohonných hmôt  - </w:t>
      </w:r>
      <w:r w:rsidRPr="00030FDC">
        <w:rPr>
          <w:sz w:val="24"/>
          <w:szCs w:val="24"/>
          <w:lang w:eastAsia="en-AU"/>
        </w:rPr>
        <w:t>kniha jázd (relevantné strany knihy jázd) s označenými pracovnými cestami súvisiacimi s projektom, kópia technického preukazu;</w:t>
      </w:r>
    </w:p>
    <w:p w14:paraId="45E95691" w14:textId="68E79AD8" w:rsidR="00754CFC" w:rsidRPr="00C35D39" w:rsidRDefault="007F592A" w:rsidP="00C35D39">
      <w:pPr>
        <w:pStyle w:val="Odsekzoznamu"/>
        <w:numPr>
          <w:ilvl w:val="0"/>
          <w:numId w:val="81"/>
        </w:numPr>
        <w:spacing w:before="60" w:after="60"/>
        <w:ind w:left="568" w:hanging="284"/>
        <w:contextualSpacing w:val="0"/>
        <w:jc w:val="both"/>
        <w:rPr>
          <w:rFonts w:ascii="Times New Roman" w:hAnsi="Times New Roman"/>
          <w:sz w:val="24"/>
          <w:szCs w:val="24"/>
        </w:rPr>
      </w:pPr>
      <w:r w:rsidRPr="00464A40">
        <w:rPr>
          <w:rFonts w:ascii="Times New Roman" w:hAnsi="Times New Roman"/>
          <w:sz w:val="24"/>
          <w:szCs w:val="24"/>
        </w:rPr>
        <w:t>a iné.</w:t>
      </w:r>
    </w:p>
    <w:p w14:paraId="4211BA34" w14:textId="2758D94D" w:rsidR="00754CFC" w:rsidRPr="007A3A68" w:rsidRDefault="00754CFC" w:rsidP="00754CFC">
      <w:pPr>
        <w:pBdr>
          <w:top w:val="single" w:sz="4" w:space="0" w:color="auto"/>
          <w:left w:val="single" w:sz="4" w:space="4" w:color="auto"/>
          <w:bottom w:val="single" w:sz="4" w:space="1" w:color="auto"/>
          <w:right w:val="single" w:sz="4" w:space="4" w:color="auto"/>
        </w:pBdr>
        <w:shd w:val="clear" w:color="auto" w:fill="BFBFBF" w:themeFill="background1" w:themeFillShade="BF"/>
        <w:spacing w:before="360" w:after="360" w:line="240" w:lineRule="auto"/>
        <w:jc w:val="both"/>
        <w:rPr>
          <w:rFonts w:ascii="Times New Roman" w:hAnsi="Times New Roman"/>
          <w:b/>
        </w:rPr>
      </w:pPr>
      <w:r>
        <w:rPr>
          <w:rFonts w:ascii="Times New Roman" w:hAnsi="Times New Roman"/>
          <w:b/>
          <w:sz w:val="24"/>
          <w:szCs w:val="24"/>
        </w:rPr>
        <w:t>511</w:t>
      </w:r>
      <w:r w:rsidRPr="00A17291">
        <w:rPr>
          <w:rFonts w:ascii="Times New Roman" w:hAnsi="Times New Roman"/>
          <w:b/>
          <w:sz w:val="24"/>
          <w:szCs w:val="24"/>
        </w:rPr>
        <w:t xml:space="preserve"> – </w:t>
      </w:r>
      <w:r>
        <w:rPr>
          <w:rFonts w:ascii="Times New Roman" w:hAnsi="Times New Roman"/>
          <w:b/>
          <w:sz w:val="24"/>
          <w:szCs w:val="24"/>
        </w:rPr>
        <w:t>Opravy a udržiavanie</w:t>
      </w:r>
      <w:r w:rsidRPr="00EC082F">
        <w:rPr>
          <w:rFonts w:ascii="Times New Roman" w:hAnsi="Times New Roman"/>
          <w:sz w:val="24"/>
          <w:szCs w:val="24"/>
        </w:rPr>
        <w:t xml:space="preserve"> </w:t>
      </w:r>
      <w:r>
        <w:rPr>
          <w:rFonts w:ascii="Times New Roman" w:hAnsi="Times New Roman"/>
          <w:sz w:val="24"/>
          <w:szCs w:val="24"/>
        </w:rPr>
        <w:t xml:space="preserve">           </w:t>
      </w:r>
    </w:p>
    <w:p w14:paraId="72910FA2" w14:textId="4373E925" w:rsidR="00754CFC" w:rsidRDefault="00065797" w:rsidP="00C35D39">
      <w:pPr>
        <w:spacing w:before="60" w:after="60"/>
        <w:jc w:val="both"/>
        <w:rPr>
          <w:rFonts w:ascii="Times New Roman" w:hAnsi="Times New Roman"/>
          <w:sz w:val="24"/>
          <w:szCs w:val="24"/>
        </w:rPr>
      </w:pPr>
      <w:r>
        <w:rPr>
          <w:rFonts w:ascii="Times New Roman" w:hAnsi="Times New Roman"/>
          <w:sz w:val="24"/>
          <w:szCs w:val="24"/>
        </w:rPr>
        <w:t>Externé náklady na opravy a udržiavanie dlhodobého hmotného majetku, servisné služby vykonávané v rámci servisného paušálu.</w:t>
      </w:r>
    </w:p>
    <w:p w14:paraId="2DDD673D" w14:textId="77777777" w:rsidR="00065797" w:rsidRDefault="00065797" w:rsidP="00065797">
      <w:pPr>
        <w:pStyle w:val="Zkladntext"/>
        <w:spacing w:before="60" w:after="60"/>
        <w:jc w:val="both"/>
        <w:rPr>
          <w:rFonts w:ascii="Times New Roman" w:hAnsi="Times New Roman"/>
          <w:b/>
          <w:sz w:val="24"/>
          <w:szCs w:val="24"/>
          <w:u w:val="single"/>
        </w:rPr>
      </w:pPr>
      <w:r w:rsidRPr="00D72FA8">
        <w:rPr>
          <w:rFonts w:ascii="Times New Roman" w:hAnsi="Times New Roman"/>
          <w:b/>
          <w:i/>
          <w:sz w:val="24"/>
          <w:szCs w:val="24"/>
          <w:u w:val="single"/>
        </w:rPr>
        <w:t>Oprávnenými výdavkami</w:t>
      </w:r>
      <w:r w:rsidRPr="00D72FA8">
        <w:rPr>
          <w:rFonts w:ascii="Times New Roman" w:hAnsi="Times New Roman"/>
          <w:sz w:val="24"/>
          <w:szCs w:val="24"/>
        </w:rPr>
        <w:t xml:space="preserve"> sú </w:t>
      </w:r>
      <w:r w:rsidRPr="00D72FA8">
        <w:rPr>
          <w:rFonts w:ascii="Times New Roman" w:hAnsi="Times New Roman"/>
          <w:b/>
          <w:sz w:val="24"/>
          <w:szCs w:val="24"/>
          <w:u w:val="single"/>
        </w:rPr>
        <w:t>výlučne</w:t>
      </w:r>
      <w:r w:rsidRPr="00D72FA8">
        <w:rPr>
          <w:rFonts w:ascii="Times New Roman" w:hAnsi="Times New Roman"/>
          <w:sz w:val="24"/>
          <w:szCs w:val="24"/>
        </w:rPr>
        <w:t xml:space="preserve"> výdavky v prípade projektov implementovaných </w:t>
      </w:r>
      <w:r w:rsidRPr="00D72FA8">
        <w:rPr>
          <w:rFonts w:ascii="Times New Roman" w:hAnsi="Times New Roman"/>
          <w:b/>
          <w:sz w:val="24"/>
          <w:szCs w:val="24"/>
          <w:u w:val="single"/>
        </w:rPr>
        <w:t>v rámci PO 5</w:t>
      </w:r>
      <w:r w:rsidRPr="00406B11">
        <w:rPr>
          <w:rFonts w:ascii="Times New Roman" w:hAnsi="Times New Roman"/>
          <w:b/>
          <w:sz w:val="24"/>
          <w:szCs w:val="24"/>
          <w:u w:val="single"/>
        </w:rPr>
        <w:t>.</w:t>
      </w:r>
    </w:p>
    <w:p w14:paraId="05A7C1CC" w14:textId="309A572A" w:rsidR="00065797" w:rsidRDefault="00065797" w:rsidP="00065797">
      <w:pPr>
        <w:spacing w:before="120" w:after="60"/>
        <w:jc w:val="both"/>
        <w:rPr>
          <w:rFonts w:ascii="Times New Roman" w:hAnsi="Times New Roman"/>
          <w:b/>
          <w:i/>
          <w:sz w:val="24"/>
          <w:szCs w:val="24"/>
          <w:u w:val="single"/>
        </w:rPr>
      </w:pPr>
      <w:r>
        <w:rPr>
          <w:rFonts w:ascii="Times New Roman" w:hAnsi="Times New Roman"/>
          <w:b/>
          <w:i/>
          <w:sz w:val="24"/>
          <w:szCs w:val="24"/>
          <w:u w:val="single"/>
        </w:rPr>
        <w:t>Oprávnený výdavok je</w:t>
      </w:r>
      <w:r w:rsidRPr="008D07BF">
        <w:rPr>
          <w:rFonts w:ascii="Times New Roman" w:hAnsi="Times New Roman"/>
          <w:b/>
          <w:i/>
          <w:sz w:val="24"/>
          <w:szCs w:val="24"/>
          <w:u w:val="single"/>
        </w:rPr>
        <w:t>:</w:t>
      </w:r>
    </w:p>
    <w:p w14:paraId="2C0EADF7" w14:textId="49AADA09" w:rsidR="00065797" w:rsidRPr="00C35D39" w:rsidRDefault="00065797" w:rsidP="00C35D39">
      <w:pPr>
        <w:pStyle w:val="Odsekzoznamu"/>
        <w:numPr>
          <w:ilvl w:val="0"/>
          <w:numId w:val="92"/>
        </w:numPr>
        <w:spacing w:before="120" w:after="60"/>
        <w:jc w:val="both"/>
        <w:rPr>
          <w:rFonts w:ascii="Times New Roman" w:hAnsi="Times New Roman"/>
          <w:sz w:val="24"/>
          <w:szCs w:val="24"/>
        </w:rPr>
      </w:pPr>
      <w:r w:rsidRPr="00C35D39">
        <w:rPr>
          <w:rFonts w:ascii="Times New Roman" w:hAnsi="Times New Roman"/>
          <w:sz w:val="24"/>
          <w:szCs w:val="24"/>
        </w:rPr>
        <w:t>na opravu majetku, ktorý je nevyhnutný pre zabezpečenie potreby a udržanie kvality prebiehajúcich, resp. budúcich aktivít projektu;</w:t>
      </w:r>
    </w:p>
    <w:p w14:paraId="39C15A1D" w14:textId="5FAA2CDE" w:rsidR="00065797" w:rsidRDefault="00065797" w:rsidP="00C35D39">
      <w:pPr>
        <w:pStyle w:val="Odsekzoznamu"/>
        <w:numPr>
          <w:ilvl w:val="0"/>
          <w:numId w:val="92"/>
        </w:numPr>
        <w:spacing w:before="120" w:after="60"/>
        <w:jc w:val="both"/>
        <w:rPr>
          <w:rFonts w:ascii="Times New Roman" w:hAnsi="Times New Roman"/>
          <w:sz w:val="24"/>
          <w:szCs w:val="24"/>
        </w:rPr>
      </w:pPr>
      <w:r>
        <w:rPr>
          <w:rFonts w:ascii="Times New Roman" w:hAnsi="Times New Roman"/>
          <w:sz w:val="24"/>
          <w:szCs w:val="24"/>
        </w:rPr>
        <w:t>na opravu a udržiavanie majetku, ak hodnota opravy nie je vyššia ako hodnota obstarania nového alebo použitého majetku, resp. jeho prenájmu na čas nevyhnutný na zabezpečenie aktivít projektu.</w:t>
      </w:r>
    </w:p>
    <w:p w14:paraId="1CF9E2A9" w14:textId="77777777" w:rsidR="00065797" w:rsidRPr="00C35D39" w:rsidRDefault="00065797" w:rsidP="00C35D39">
      <w:pPr>
        <w:spacing w:before="120" w:after="60"/>
        <w:jc w:val="both"/>
        <w:rPr>
          <w:rFonts w:ascii="Times New Roman" w:hAnsi="Times New Roman"/>
          <w:b/>
          <w:i/>
          <w:sz w:val="24"/>
          <w:szCs w:val="24"/>
          <w:u w:val="single"/>
        </w:rPr>
      </w:pPr>
      <w:r w:rsidRPr="00C35D39">
        <w:rPr>
          <w:rFonts w:ascii="Times New Roman" w:hAnsi="Times New Roman"/>
          <w:b/>
          <w:i/>
          <w:sz w:val="24"/>
          <w:szCs w:val="24"/>
          <w:u w:val="single"/>
        </w:rPr>
        <w:t>Neoprávnené výdavky:</w:t>
      </w:r>
    </w:p>
    <w:p w14:paraId="56320B0F" w14:textId="77777777" w:rsidR="004C1DDF" w:rsidRDefault="004C1DDF" w:rsidP="00C35D39">
      <w:pPr>
        <w:pStyle w:val="Odsekzoznamu"/>
        <w:numPr>
          <w:ilvl w:val="0"/>
          <w:numId w:val="95"/>
        </w:numPr>
        <w:tabs>
          <w:tab w:val="left" w:pos="567"/>
        </w:tabs>
        <w:spacing w:before="60" w:after="60"/>
        <w:jc w:val="both"/>
        <w:rPr>
          <w:rFonts w:ascii="Times New Roman" w:hAnsi="Times New Roman"/>
          <w:sz w:val="24"/>
          <w:szCs w:val="24"/>
        </w:rPr>
      </w:pPr>
      <w:r>
        <w:rPr>
          <w:rFonts w:ascii="Times New Roman" w:hAnsi="Times New Roman"/>
          <w:sz w:val="24"/>
          <w:szCs w:val="24"/>
        </w:rPr>
        <w:t xml:space="preserve"> výdavky v rámci podporných aktivít projektu na opravy a údržbu výpočtovej techniky a softvéru;</w:t>
      </w:r>
    </w:p>
    <w:p w14:paraId="25B6C91F" w14:textId="03F4EF35" w:rsidR="004C1DDF" w:rsidRDefault="004C1DDF" w:rsidP="00C35D39">
      <w:pPr>
        <w:pStyle w:val="Odsekzoznamu"/>
        <w:numPr>
          <w:ilvl w:val="0"/>
          <w:numId w:val="95"/>
        </w:numPr>
        <w:tabs>
          <w:tab w:val="left" w:pos="567"/>
        </w:tabs>
        <w:spacing w:before="60" w:after="60"/>
        <w:jc w:val="both"/>
        <w:rPr>
          <w:rFonts w:ascii="Times New Roman" w:hAnsi="Times New Roman"/>
          <w:sz w:val="24"/>
          <w:szCs w:val="24"/>
        </w:rPr>
      </w:pPr>
      <w:r>
        <w:rPr>
          <w:rFonts w:ascii="Times New Roman" w:hAnsi="Times New Roman"/>
          <w:sz w:val="24"/>
          <w:szCs w:val="24"/>
        </w:rPr>
        <w:t xml:space="preserve"> </w:t>
      </w:r>
      <w:r w:rsidRPr="00C35D39">
        <w:rPr>
          <w:rFonts w:ascii="Times New Roman" w:hAnsi="Times New Roman"/>
          <w:sz w:val="24"/>
          <w:szCs w:val="24"/>
        </w:rPr>
        <w:t>ak cena, za ktorú bol majetok obstaraný, je neprimeranou cenou v zmysle zákona č. 18/1996 Z. z. v z. n. pr.</w:t>
      </w:r>
      <w:r>
        <w:rPr>
          <w:rFonts w:ascii="Times New Roman" w:hAnsi="Times New Roman"/>
          <w:sz w:val="24"/>
          <w:szCs w:val="24"/>
        </w:rPr>
        <w:t>;</w:t>
      </w:r>
    </w:p>
    <w:p w14:paraId="749E9CDE" w14:textId="40E4C866" w:rsidR="004C1DDF" w:rsidRPr="00C35D39" w:rsidRDefault="004C1DDF" w:rsidP="00C35D39">
      <w:pPr>
        <w:pStyle w:val="Odsekzoznamu"/>
        <w:numPr>
          <w:ilvl w:val="0"/>
          <w:numId w:val="95"/>
        </w:numPr>
        <w:tabs>
          <w:tab w:val="left" w:pos="567"/>
        </w:tabs>
        <w:spacing w:before="60" w:after="60"/>
        <w:jc w:val="both"/>
        <w:rPr>
          <w:rFonts w:ascii="Times New Roman" w:hAnsi="Times New Roman"/>
          <w:sz w:val="24"/>
          <w:szCs w:val="24"/>
        </w:rPr>
      </w:pPr>
      <w:r>
        <w:rPr>
          <w:rFonts w:ascii="Times New Roman" w:hAnsi="Times New Roman"/>
          <w:sz w:val="24"/>
          <w:szCs w:val="24"/>
        </w:rPr>
        <w:t xml:space="preserve"> hodnota presahujúca sumu obstarania nového/použitého/prenajatého majetku.</w:t>
      </w:r>
    </w:p>
    <w:p w14:paraId="5EB6F552" w14:textId="77777777" w:rsidR="004C1DDF" w:rsidRPr="002F4653" w:rsidRDefault="004C1DDF" w:rsidP="004C1DDF">
      <w:pPr>
        <w:spacing w:before="120" w:after="60"/>
        <w:jc w:val="both"/>
        <w:rPr>
          <w:rFonts w:ascii="Times New Roman" w:hAnsi="Times New Roman"/>
          <w:b/>
          <w:i/>
          <w:sz w:val="24"/>
          <w:szCs w:val="24"/>
          <w:u w:val="single"/>
        </w:rPr>
      </w:pPr>
      <w:r w:rsidRPr="002F4653">
        <w:rPr>
          <w:rFonts w:ascii="Times New Roman" w:hAnsi="Times New Roman"/>
          <w:b/>
          <w:i/>
          <w:sz w:val="24"/>
          <w:szCs w:val="24"/>
          <w:u w:val="single"/>
        </w:rPr>
        <w:t>Preukazovanie:</w:t>
      </w:r>
    </w:p>
    <w:p w14:paraId="2BEE4200" w14:textId="1C6E1334" w:rsidR="004C1DDF" w:rsidRPr="00C35D39" w:rsidRDefault="004C1DDF" w:rsidP="00C35D39">
      <w:pPr>
        <w:pStyle w:val="Odsekzoznamu"/>
        <w:numPr>
          <w:ilvl w:val="0"/>
          <w:numId w:val="96"/>
        </w:numPr>
        <w:spacing w:before="60" w:after="60"/>
        <w:jc w:val="both"/>
        <w:rPr>
          <w:rFonts w:ascii="Times New Roman" w:hAnsi="Times New Roman"/>
          <w:sz w:val="24"/>
          <w:szCs w:val="24"/>
        </w:rPr>
      </w:pPr>
      <w:r w:rsidRPr="00C35D39">
        <w:rPr>
          <w:rFonts w:ascii="Times New Roman" w:hAnsi="Times New Roman"/>
          <w:sz w:val="24"/>
          <w:szCs w:val="24"/>
        </w:rPr>
        <w:t>faktúra, so súpisom vykonaných prác a použitého materiálu;</w:t>
      </w:r>
    </w:p>
    <w:p w14:paraId="6E66D376" w14:textId="77777777" w:rsidR="004C1DDF" w:rsidRPr="00EF1F7A" w:rsidRDefault="004C1DDF" w:rsidP="00C35D39">
      <w:pPr>
        <w:pStyle w:val="Odsekzoznamu"/>
        <w:numPr>
          <w:ilvl w:val="0"/>
          <w:numId w:val="96"/>
        </w:numPr>
        <w:spacing w:before="60" w:after="60"/>
        <w:contextualSpacing w:val="0"/>
        <w:jc w:val="both"/>
        <w:rPr>
          <w:rFonts w:ascii="Times New Roman" w:hAnsi="Times New Roman"/>
          <w:sz w:val="24"/>
          <w:szCs w:val="24"/>
        </w:rPr>
      </w:pPr>
      <w:r w:rsidRPr="00EF1F7A">
        <w:rPr>
          <w:rFonts w:ascii="Times New Roman" w:hAnsi="Times New Roman"/>
          <w:sz w:val="24"/>
          <w:szCs w:val="24"/>
        </w:rPr>
        <w:t>spôsob výpočtu oprávnenej výšky výdavku (ak je relevantné)</w:t>
      </w:r>
      <w:r>
        <w:rPr>
          <w:rFonts w:ascii="Times New Roman" w:hAnsi="Times New Roman"/>
          <w:sz w:val="24"/>
          <w:szCs w:val="24"/>
        </w:rPr>
        <w:t>;</w:t>
      </w:r>
    </w:p>
    <w:p w14:paraId="79CB516C" w14:textId="77777777" w:rsidR="004C1DDF" w:rsidRPr="00EF1F7A" w:rsidRDefault="004C1DDF" w:rsidP="00C35D39">
      <w:pPr>
        <w:pStyle w:val="Odsekzoznamu"/>
        <w:numPr>
          <w:ilvl w:val="0"/>
          <w:numId w:val="96"/>
        </w:numPr>
        <w:spacing w:before="60" w:after="60"/>
        <w:contextualSpacing w:val="0"/>
        <w:jc w:val="both"/>
        <w:rPr>
          <w:rFonts w:ascii="Times New Roman" w:hAnsi="Times New Roman"/>
          <w:sz w:val="24"/>
          <w:szCs w:val="24"/>
        </w:rPr>
      </w:pPr>
      <w:r w:rsidRPr="00EF1F7A">
        <w:rPr>
          <w:rFonts w:ascii="Times New Roman" w:hAnsi="Times New Roman"/>
          <w:sz w:val="24"/>
          <w:szCs w:val="24"/>
        </w:rPr>
        <w:t xml:space="preserve">výpis o zverejnení zmluvy povinnej osoby v zmysle zákona 211/2000 Z. z. </w:t>
      </w:r>
      <w:r>
        <w:rPr>
          <w:rFonts w:ascii="Times New Roman" w:hAnsi="Times New Roman"/>
          <w:sz w:val="24"/>
          <w:szCs w:val="24"/>
        </w:rPr>
        <w:t>v z. n. pr.;</w:t>
      </w:r>
    </w:p>
    <w:p w14:paraId="07FF8A4F" w14:textId="77777777" w:rsidR="004C1DDF" w:rsidRPr="00EF1F7A" w:rsidRDefault="004C1DDF" w:rsidP="00C35D39">
      <w:pPr>
        <w:pStyle w:val="Odsekzoznamu"/>
        <w:numPr>
          <w:ilvl w:val="0"/>
          <w:numId w:val="96"/>
        </w:numPr>
        <w:spacing w:before="60" w:after="60"/>
        <w:contextualSpacing w:val="0"/>
        <w:jc w:val="both"/>
        <w:rPr>
          <w:rFonts w:ascii="Times New Roman" w:hAnsi="Times New Roman"/>
          <w:sz w:val="24"/>
          <w:szCs w:val="24"/>
        </w:rPr>
      </w:pPr>
      <w:r w:rsidRPr="00EF1F7A">
        <w:rPr>
          <w:rFonts w:ascii="Times New Roman" w:hAnsi="Times New Roman"/>
          <w:sz w:val="24"/>
          <w:szCs w:val="24"/>
        </w:rPr>
        <w:t>doklad o úhrade (pokladničný doklad, výpis z bankového účtu, alebo zmluva o vzájomnom zápočte</w:t>
      </w:r>
      <w:r>
        <w:rPr>
          <w:rFonts w:ascii="Times New Roman" w:hAnsi="Times New Roman"/>
          <w:sz w:val="24"/>
          <w:szCs w:val="24"/>
        </w:rPr>
        <w:t>),</w:t>
      </w:r>
      <w:r w:rsidRPr="00EF1F7A">
        <w:rPr>
          <w:rFonts w:ascii="Times New Roman" w:hAnsi="Times New Roman"/>
          <w:sz w:val="24"/>
          <w:szCs w:val="24"/>
        </w:rPr>
        <w:t xml:space="preserve"> (pri úhrade spôsobom vzájomného zápočtu sa predkladá aj výpis z účtovníctva o zaúčtovaní vzájomného zápočtu)</w:t>
      </w:r>
      <w:r>
        <w:rPr>
          <w:rFonts w:ascii="Times New Roman" w:hAnsi="Times New Roman"/>
          <w:sz w:val="24"/>
          <w:szCs w:val="24"/>
        </w:rPr>
        <w:t>;</w:t>
      </w:r>
    </w:p>
    <w:p w14:paraId="7D07D723" w14:textId="277088D9" w:rsidR="004C1DDF" w:rsidRDefault="004C1DDF" w:rsidP="00CA37E4">
      <w:pPr>
        <w:pStyle w:val="Odsekzoznamu"/>
        <w:numPr>
          <w:ilvl w:val="0"/>
          <w:numId w:val="96"/>
        </w:numPr>
        <w:spacing w:before="60" w:after="60"/>
        <w:contextualSpacing w:val="0"/>
        <w:jc w:val="both"/>
        <w:rPr>
          <w:rFonts w:ascii="Times New Roman" w:hAnsi="Times New Roman"/>
          <w:sz w:val="24"/>
          <w:szCs w:val="24"/>
        </w:rPr>
      </w:pPr>
      <w:r w:rsidRPr="00CA37E4">
        <w:rPr>
          <w:rFonts w:ascii="Times New Roman" w:hAnsi="Times New Roman"/>
          <w:sz w:val="24"/>
          <w:szCs w:val="24"/>
        </w:rPr>
        <w:t>a iné.</w:t>
      </w:r>
    </w:p>
    <w:p w14:paraId="28E64283" w14:textId="77777777" w:rsidR="00307582" w:rsidRPr="007A3A68" w:rsidRDefault="00307582" w:rsidP="00BF55CB">
      <w:pPr>
        <w:pBdr>
          <w:top w:val="single" w:sz="4" w:space="0" w:color="auto"/>
          <w:left w:val="single" w:sz="4" w:space="4" w:color="auto"/>
          <w:bottom w:val="single" w:sz="4" w:space="1" w:color="auto"/>
          <w:right w:val="single" w:sz="4" w:space="4" w:color="auto"/>
        </w:pBdr>
        <w:shd w:val="clear" w:color="auto" w:fill="BFBFBF" w:themeFill="background1" w:themeFillShade="BF"/>
        <w:spacing w:before="360" w:after="360" w:line="240" w:lineRule="auto"/>
        <w:jc w:val="both"/>
        <w:rPr>
          <w:rFonts w:ascii="Times New Roman" w:hAnsi="Times New Roman"/>
          <w:b/>
        </w:rPr>
      </w:pPr>
      <w:r>
        <w:rPr>
          <w:rFonts w:ascii="Times New Roman" w:hAnsi="Times New Roman"/>
          <w:b/>
          <w:sz w:val="24"/>
          <w:szCs w:val="24"/>
        </w:rPr>
        <w:t>512</w:t>
      </w:r>
      <w:r w:rsidRPr="00A17291">
        <w:rPr>
          <w:rFonts w:ascii="Times New Roman" w:hAnsi="Times New Roman"/>
          <w:b/>
          <w:sz w:val="24"/>
          <w:szCs w:val="24"/>
        </w:rPr>
        <w:t xml:space="preserve"> – </w:t>
      </w:r>
      <w:r>
        <w:rPr>
          <w:rFonts w:ascii="Times New Roman" w:hAnsi="Times New Roman"/>
          <w:b/>
          <w:sz w:val="24"/>
          <w:szCs w:val="24"/>
        </w:rPr>
        <w:t>Cestovné náhrady</w:t>
      </w:r>
      <w:r w:rsidR="00E2217C" w:rsidRPr="00EC082F">
        <w:rPr>
          <w:rFonts w:ascii="Times New Roman" w:hAnsi="Times New Roman"/>
          <w:sz w:val="24"/>
          <w:szCs w:val="24"/>
        </w:rPr>
        <w:t xml:space="preserve"> </w:t>
      </w:r>
      <w:r w:rsidR="007A3A68">
        <w:rPr>
          <w:rFonts w:ascii="Times New Roman" w:hAnsi="Times New Roman"/>
          <w:sz w:val="24"/>
          <w:szCs w:val="24"/>
        </w:rPr>
        <w:t xml:space="preserve">           </w:t>
      </w:r>
    </w:p>
    <w:p w14:paraId="28E64284" w14:textId="77777777" w:rsidR="00307582" w:rsidRPr="0054151F" w:rsidRDefault="00307582" w:rsidP="00130360">
      <w:pPr>
        <w:pStyle w:val="Zoznamsodrkami"/>
        <w:spacing w:before="60" w:after="60" w:line="276" w:lineRule="auto"/>
        <w:rPr>
          <w:sz w:val="24"/>
          <w:szCs w:val="24"/>
        </w:rPr>
      </w:pPr>
      <w:r w:rsidRPr="0054151F">
        <w:rPr>
          <w:sz w:val="24"/>
          <w:szCs w:val="24"/>
        </w:rPr>
        <w:lastRenderedPageBreak/>
        <w:t>Výšku náhrad výdavkov vzniknutých v súvislos</w:t>
      </w:r>
      <w:r w:rsidR="00905599">
        <w:rPr>
          <w:sz w:val="24"/>
          <w:szCs w:val="24"/>
        </w:rPr>
        <w:t>ti s pracovnou cestou upravuje Z</w:t>
      </w:r>
      <w:r w:rsidRPr="0054151F">
        <w:rPr>
          <w:sz w:val="24"/>
          <w:szCs w:val="24"/>
        </w:rPr>
        <w:t>ákon č. 283/2002 Z. z. o cestovných náhradách (ďalej len „zákon o cestovných náhradách“). Cestovné náhrady sú oprávnenými výdavkami vo výške a za podmienok, ktoré stanovuje zákon o cestovných náhradách, predm</w:t>
      </w:r>
      <w:r w:rsidR="00905599">
        <w:rPr>
          <w:sz w:val="24"/>
          <w:szCs w:val="24"/>
        </w:rPr>
        <w:t>etná príručka, príp.</w:t>
      </w:r>
      <w:r w:rsidRPr="0054151F">
        <w:rPr>
          <w:sz w:val="24"/>
          <w:szCs w:val="24"/>
        </w:rPr>
        <w:t xml:space="preserve"> interná norma organizácie prijímateľa.</w:t>
      </w:r>
    </w:p>
    <w:p w14:paraId="28E64285" w14:textId="77777777" w:rsidR="00307582" w:rsidRPr="0054151F" w:rsidRDefault="00307582" w:rsidP="00130360">
      <w:pPr>
        <w:pStyle w:val="Zoznamsodrkami"/>
        <w:spacing w:before="60" w:after="60" w:line="276" w:lineRule="auto"/>
        <w:rPr>
          <w:sz w:val="24"/>
          <w:szCs w:val="24"/>
        </w:rPr>
      </w:pPr>
      <w:r w:rsidRPr="0054151F">
        <w:rPr>
          <w:sz w:val="24"/>
          <w:szCs w:val="24"/>
        </w:rPr>
        <w:t>Aby bolo možné považovať pracovné cesty a s nimi spojené cestovné náhrady za oprávnené výdavky, musia súvisieť s realizáciou projektu, musia byť pre dosiahnutie cieľov projektu nevyhnutné, musia byť vykonané osobami, ktoré sa na realizácii projektu podieľajú</w:t>
      </w:r>
      <w:r w:rsidR="006F4505">
        <w:rPr>
          <w:sz w:val="24"/>
          <w:szCs w:val="24"/>
        </w:rPr>
        <w:t>,</w:t>
      </w:r>
      <w:r w:rsidRPr="0054151F">
        <w:rPr>
          <w:sz w:val="24"/>
          <w:szCs w:val="24"/>
        </w:rPr>
        <w:t xml:space="preserve"> a zároveň spĺňať pravidlá hospodárnosti, efek</w:t>
      </w:r>
      <w:r w:rsidR="002D6944">
        <w:rPr>
          <w:sz w:val="24"/>
          <w:szCs w:val="24"/>
        </w:rPr>
        <w:t>tívnosti, účelnosti a účinnosti. O</w:t>
      </w:r>
      <w:r w:rsidRPr="0054151F">
        <w:rPr>
          <w:sz w:val="24"/>
          <w:szCs w:val="24"/>
        </w:rPr>
        <w:t>právnenými</w:t>
      </w:r>
      <w:r w:rsidR="002D6944">
        <w:rPr>
          <w:sz w:val="24"/>
          <w:szCs w:val="24"/>
        </w:rPr>
        <w:t xml:space="preserve"> výdavkami</w:t>
      </w:r>
      <w:r w:rsidRPr="0054151F">
        <w:rPr>
          <w:sz w:val="24"/>
          <w:szCs w:val="24"/>
        </w:rPr>
        <w:t xml:space="preserve"> sú</w:t>
      </w:r>
      <w:r w:rsidR="0054151F" w:rsidRPr="0054151F">
        <w:rPr>
          <w:sz w:val="24"/>
          <w:szCs w:val="24"/>
        </w:rPr>
        <w:t> </w:t>
      </w:r>
      <w:r w:rsidRPr="0054151F">
        <w:rPr>
          <w:sz w:val="24"/>
          <w:szCs w:val="24"/>
        </w:rPr>
        <w:t>ako</w:t>
      </w:r>
      <w:r w:rsidR="0054151F" w:rsidRPr="0054151F">
        <w:rPr>
          <w:sz w:val="24"/>
          <w:szCs w:val="24"/>
        </w:rPr>
        <w:t> </w:t>
      </w:r>
      <w:r w:rsidRPr="0054151F">
        <w:rPr>
          <w:sz w:val="24"/>
          <w:szCs w:val="24"/>
        </w:rPr>
        <w:t xml:space="preserve">domáce, tak i zahraničné cesty. </w:t>
      </w:r>
    </w:p>
    <w:p w14:paraId="28E64286" w14:textId="77777777" w:rsidR="00307582" w:rsidRDefault="00307582" w:rsidP="00130360">
      <w:pPr>
        <w:pStyle w:val="Zoznamsodrkami"/>
        <w:spacing w:before="60" w:after="60" w:line="276" w:lineRule="auto"/>
        <w:rPr>
          <w:sz w:val="24"/>
          <w:szCs w:val="24"/>
        </w:rPr>
      </w:pPr>
      <w:r w:rsidRPr="0054151F">
        <w:rPr>
          <w:sz w:val="24"/>
          <w:szCs w:val="24"/>
        </w:rPr>
        <w:t>Ak zamestnancovi/osobe počas pracovnej cesty vznikli výdavky, za ktoré musel priamo zaplatiť, prijímateľ musí zdokladovať, že ich tomuto zamestnancovi/osobe skutočne vyplatil.</w:t>
      </w:r>
    </w:p>
    <w:p w14:paraId="28E64287" w14:textId="77777777" w:rsidR="0037439C" w:rsidRPr="00D72FA8" w:rsidRDefault="0037439C" w:rsidP="00130360">
      <w:pPr>
        <w:pStyle w:val="Zkladntext"/>
        <w:spacing w:before="60" w:after="60"/>
        <w:jc w:val="both"/>
        <w:rPr>
          <w:rFonts w:ascii="Times New Roman" w:hAnsi="Times New Roman"/>
          <w:sz w:val="24"/>
          <w:szCs w:val="24"/>
        </w:rPr>
      </w:pPr>
      <w:r w:rsidRPr="00D72FA8">
        <w:rPr>
          <w:rFonts w:ascii="Times New Roman" w:hAnsi="Times New Roman"/>
          <w:b/>
          <w:i/>
          <w:sz w:val="24"/>
          <w:szCs w:val="24"/>
          <w:u w:val="single"/>
        </w:rPr>
        <w:t>Oprávnenými výdavkami</w:t>
      </w:r>
      <w:r w:rsidRPr="00D72FA8">
        <w:rPr>
          <w:rFonts w:ascii="Times New Roman" w:hAnsi="Times New Roman"/>
          <w:sz w:val="24"/>
          <w:szCs w:val="24"/>
        </w:rPr>
        <w:t xml:space="preserve"> sú </w:t>
      </w:r>
      <w:r w:rsidRPr="00D72FA8">
        <w:rPr>
          <w:rFonts w:ascii="Times New Roman" w:hAnsi="Times New Roman"/>
          <w:b/>
          <w:sz w:val="24"/>
          <w:szCs w:val="24"/>
          <w:u w:val="single"/>
        </w:rPr>
        <w:t>výlučne</w:t>
      </w:r>
      <w:r w:rsidRPr="00D72FA8">
        <w:rPr>
          <w:rFonts w:ascii="Times New Roman" w:hAnsi="Times New Roman"/>
          <w:sz w:val="24"/>
          <w:szCs w:val="24"/>
        </w:rPr>
        <w:t xml:space="preserve"> výdavky v prípade projektov implementovaných </w:t>
      </w:r>
      <w:r w:rsidRPr="00D72FA8">
        <w:rPr>
          <w:rFonts w:ascii="Times New Roman" w:hAnsi="Times New Roman"/>
          <w:b/>
          <w:sz w:val="24"/>
          <w:szCs w:val="24"/>
          <w:u w:val="single"/>
        </w:rPr>
        <w:t>v rámci PO 5</w:t>
      </w:r>
      <w:r w:rsidRPr="00406B11">
        <w:rPr>
          <w:rFonts w:ascii="Times New Roman" w:hAnsi="Times New Roman"/>
          <w:b/>
          <w:sz w:val="24"/>
          <w:szCs w:val="24"/>
          <w:u w:val="single"/>
        </w:rPr>
        <w:t>.</w:t>
      </w:r>
    </w:p>
    <w:p w14:paraId="28E64288" w14:textId="77777777" w:rsidR="00307582" w:rsidRPr="00E57197" w:rsidRDefault="00307582" w:rsidP="00A87902">
      <w:pPr>
        <w:pStyle w:val="Zoznamsodrkami"/>
        <w:spacing w:before="120" w:after="60" w:line="276" w:lineRule="auto"/>
        <w:rPr>
          <w:b/>
          <w:i/>
          <w:sz w:val="24"/>
          <w:szCs w:val="24"/>
          <w:u w:val="single"/>
        </w:rPr>
      </w:pPr>
      <w:r w:rsidRPr="00E57197">
        <w:rPr>
          <w:b/>
          <w:i/>
          <w:sz w:val="24"/>
          <w:szCs w:val="24"/>
          <w:u w:val="single"/>
        </w:rPr>
        <w:t>Oprávnenými výdavkami v rámci cestovný</w:t>
      </w:r>
      <w:r w:rsidR="00491D9D">
        <w:rPr>
          <w:b/>
          <w:i/>
          <w:sz w:val="24"/>
          <w:szCs w:val="24"/>
          <w:u w:val="single"/>
        </w:rPr>
        <w:t>ch náhrad sú:</w:t>
      </w:r>
    </w:p>
    <w:p w14:paraId="28E64289" w14:textId="77777777" w:rsidR="00307582" w:rsidRPr="0054151F" w:rsidRDefault="00307582" w:rsidP="00FF0030">
      <w:pPr>
        <w:pStyle w:val="Zoznamsodrkami"/>
        <w:numPr>
          <w:ilvl w:val="0"/>
          <w:numId w:val="8"/>
        </w:numPr>
        <w:spacing w:before="60" w:after="60" w:line="276" w:lineRule="auto"/>
        <w:ind w:left="568" w:hanging="284"/>
        <w:rPr>
          <w:sz w:val="24"/>
          <w:szCs w:val="24"/>
        </w:rPr>
      </w:pPr>
      <w:r w:rsidRPr="0054151F">
        <w:rPr>
          <w:sz w:val="24"/>
          <w:szCs w:val="24"/>
        </w:rPr>
        <w:t>náhrada preukázaných cestovných výdavkov,</w:t>
      </w:r>
    </w:p>
    <w:p w14:paraId="28E6428A" w14:textId="77777777" w:rsidR="00307582" w:rsidRPr="0054151F" w:rsidRDefault="00307582" w:rsidP="00FF0030">
      <w:pPr>
        <w:pStyle w:val="Zoznamsodrkami"/>
        <w:numPr>
          <w:ilvl w:val="0"/>
          <w:numId w:val="8"/>
        </w:numPr>
        <w:spacing w:before="60" w:after="60" w:line="276" w:lineRule="auto"/>
        <w:ind w:left="568" w:hanging="284"/>
        <w:rPr>
          <w:sz w:val="24"/>
          <w:szCs w:val="24"/>
        </w:rPr>
      </w:pPr>
      <w:r w:rsidRPr="0054151F">
        <w:rPr>
          <w:sz w:val="24"/>
          <w:szCs w:val="24"/>
        </w:rPr>
        <w:t>náhrada preukázaných výdavkov na ubytovanie,</w:t>
      </w:r>
    </w:p>
    <w:p w14:paraId="28E6428B" w14:textId="77777777" w:rsidR="00307582" w:rsidRPr="0054151F" w:rsidRDefault="00307582" w:rsidP="00FF0030">
      <w:pPr>
        <w:pStyle w:val="Zoznamsodrkami"/>
        <w:numPr>
          <w:ilvl w:val="0"/>
          <w:numId w:val="8"/>
        </w:numPr>
        <w:spacing w:before="60" w:after="60" w:line="276" w:lineRule="auto"/>
        <w:ind w:left="568" w:hanging="284"/>
        <w:rPr>
          <w:sz w:val="24"/>
          <w:szCs w:val="24"/>
        </w:rPr>
      </w:pPr>
      <w:r w:rsidRPr="0054151F">
        <w:rPr>
          <w:sz w:val="24"/>
          <w:szCs w:val="24"/>
        </w:rPr>
        <w:t>stravné</w:t>
      </w:r>
      <w:r w:rsidRPr="0054151F">
        <w:rPr>
          <w:rStyle w:val="Odkaznapoznmkupodiarou"/>
          <w:sz w:val="24"/>
          <w:szCs w:val="24"/>
        </w:rPr>
        <w:footnoteReference w:id="44"/>
      </w:r>
      <w:r w:rsidRPr="0054151F">
        <w:rPr>
          <w:sz w:val="24"/>
          <w:szCs w:val="24"/>
        </w:rPr>
        <w:t>,</w:t>
      </w:r>
    </w:p>
    <w:p w14:paraId="28E6428C" w14:textId="77777777" w:rsidR="00307582" w:rsidRPr="0054151F" w:rsidRDefault="00307582" w:rsidP="00FF0030">
      <w:pPr>
        <w:pStyle w:val="Zoznamsodrkami"/>
        <w:numPr>
          <w:ilvl w:val="0"/>
          <w:numId w:val="8"/>
        </w:numPr>
        <w:spacing w:before="60" w:after="60" w:line="276" w:lineRule="auto"/>
        <w:ind w:left="568" w:hanging="284"/>
        <w:rPr>
          <w:sz w:val="24"/>
          <w:szCs w:val="24"/>
        </w:rPr>
      </w:pPr>
      <w:r w:rsidRPr="0054151F">
        <w:rPr>
          <w:sz w:val="24"/>
          <w:szCs w:val="24"/>
        </w:rPr>
        <w:t xml:space="preserve">náhrada preukázaných potrebných vedľajších výdavkov. </w:t>
      </w:r>
    </w:p>
    <w:p w14:paraId="28E6428D" w14:textId="77777777" w:rsidR="00307582" w:rsidRPr="0054151F" w:rsidRDefault="00307582" w:rsidP="00A87902">
      <w:pPr>
        <w:pStyle w:val="Zkladntext"/>
        <w:spacing w:before="120" w:after="60"/>
        <w:jc w:val="both"/>
        <w:rPr>
          <w:rFonts w:ascii="Times New Roman" w:hAnsi="Times New Roman"/>
          <w:sz w:val="24"/>
          <w:szCs w:val="24"/>
        </w:rPr>
      </w:pPr>
      <w:r w:rsidRPr="0054151F">
        <w:rPr>
          <w:rFonts w:ascii="Times New Roman" w:hAnsi="Times New Roman"/>
          <w:sz w:val="24"/>
          <w:szCs w:val="24"/>
        </w:rPr>
        <w:t xml:space="preserve">Oprávnenými výdavkami sú </w:t>
      </w:r>
      <w:r w:rsidRPr="00E427EB">
        <w:rPr>
          <w:rFonts w:ascii="Times New Roman" w:hAnsi="Times New Roman"/>
          <w:i/>
          <w:sz w:val="24"/>
          <w:szCs w:val="24"/>
        </w:rPr>
        <w:t>výdavky na dopravu</w:t>
      </w:r>
      <w:r w:rsidRPr="0054151F">
        <w:rPr>
          <w:rFonts w:ascii="Times New Roman" w:hAnsi="Times New Roman"/>
          <w:sz w:val="24"/>
          <w:szCs w:val="24"/>
        </w:rPr>
        <w:t xml:space="preserve"> všetkými druhmi verejnej dopravy (vrátane výdavkov na letenky, mestskú hromadnú dopravu a diaľkovú verejnú hromadnú dopravu v 2.</w:t>
      </w:r>
      <w:r w:rsidR="0054151F" w:rsidRPr="0054151F">
        <w:rPr>
          <w:rFonts w:ascii="Times New Roman" w:hAnsi="Times New Roman"/>
          <w:sz w:val="24"/>
          <w:szCs w:val="24"/>
        </w:rPr>
        <w:t> </w:t>
      </w:r>
      <w:r w:rsidRPr="0054151F">
        <w:rPr>
          <w:rFonts w:ascii="Times New Roman" w:hAnsi="Times New Roman"/>
          <w:sz w:val="24"/>
          <w:szCs w:val="24"/>
        </w:rPr>
        <w:t>triede, miestenky, ležadlá alebo lôžka) a náhrady za použitie vlastného osobného motorového vozidla a služobných motorových vozidiel.</w:t>
      </w:r>
    </w:p>
    <w:p w14:paraId="28E6428E" w14:textId="77777777" w:rsidR="00307582" w:rsidRPr="0054151F" w:rsidRDefault="00307582" w:rsidP="00A87902">
      <w:pPr>
        <w:pStyle w:val="Zkladntext"/>
        <w:spacing w:before="120" w:after="60"/>
        <w:jc w:val="both"/>
        <w:rPr>
          <w:rFonts w:ascii="Times New Roman" w:hAnsi="Times New Roman"/>
          <w:sz w:val="24"/>
          <w:szCs w:val="24"/>
        </w:rPr>
      </w:pPr>
      <w:r w:rsidRPr="00E427EB">
        <w:rPr>
          <w:rFonts w:ascii="Times New Roman" w:hAnsi="Times New Roman"/>
          <w:i/>
          <w:sz w:val="24"/>
          <w:szCs w:val="24"/>
        </w:rPr>
        <w:t>Použitie miestnej verejnej dopravy</w:t>
      </w:r>
      <w:r w:rsidRPr="0054151F">
        <w:rPr>
          <w:rFonts w:ascii="Times New Roman" w:hAnsi="Times New Roman"/>
          <w:sz w:val="24"/>
          <w:szCs w:val="24"/>
        </w:rPr>
        <w:t xml:space="preserve"> - náhrada cestovných výdavkov za miestnu pravidelnú verejnú dopravu patrí zamestnancovi/osobe v preukázanej výške. Pri zakúpení časových cestovných lístkov pri využití verejnej hromadnej dopravy musí byť doložené, že nákup časového lístka je v rámci realizácie projektu lacnejší ako preplatenie jednotlivých cestovných lístkov.</w:t>
      </w:r>
    </w:p>
    <w:p w14:paraId="28E6428F" w14:textId="77777777" w:rsidR="00307582" w:rsidRPr="0054151F" w:rsidRDefault="00307582" w:rsidP="006F23BA">
      <w:pPr>
        <w:pStyle w:val="Zoznamsodrkami2"/>
        <w:numPr>
          <w:ilvl w:val="0"/>
          <w:numId w:val="0"/>
        </w:numPr>
        <w:spacing w:before="120" w:after="60" w:line="276" w:lineRule="auto"/>
        <w:contextualSpacing w:val="0"/>
        <w:jc w:val="both"/>
      </w:pPr>
      <w:r w:rsidRPr="00E427EB">
        <w:rPr>
          <w:i/>
        </w:rPr>
        <w:t>Použitie lietadla</w:t>
      </w:r>
      <w:r w:rsidRPr="0054151F">
        <w:t xml:space="preserve"> - pri použití lietadla je oprávneným výdavkom letenka v ekonomickej triede a priamo súvisiace poplatky (napr. letiskové poplatky). V prípade tuzemských pracovných</w:t>
      </w:r>
      <w:r w:rsidR="00B8225D">
        <w:t> </w:t>
      </w:r>
      <w:r w:rsidRPr="0054151F">
        <w:t>ciest musí</w:t>
      </w:r>
      <w:r w:rsidRPr="0054151F" w:rsidDel="001C23A7">
        <w:t xml:space="preserve"> </w:t>
      </w:r>
      <w:r w:rsidRPr="0054151F">
        <w:t>prijímateľ preukázať, že využitie tohto spôsobu dopravy je hospodárnejšie a efektívnejšie ako využitie iného dopravného prostriedku.</w:t>
      </w:r>
    </w:p>
    <w:p w14:paraId="28E64290" w14:textId="6EC59EA4" w:rsidR="00307582" w:rsidRPr="0054151F" w:rsidRDefault="00307582" w:rsidP="006F23BA">
      <w:pPr>
        <w:pStyle w:val="Zoznamsodrkami2"/>
        <w:numPr>
          <w:ilvl w:val="0"/>
          <w:numId w:val="0"/>
        </w:numPr>
        <w:spacing w:before="120" w:after="60" w:line="276" w:lineRule="auto"/>
        <w:contextualSpacing w:val="0"/>
        <w:jc w:val="both"/>
      </w:pPr>
      <w:r w:rsidRPr="00E427EB">
        <w:rPr>
          <w:i/>
        </w:rPr>
        <w:t>Použitie súkromného motorového vozidla</w:t>
      </w:r>
      <w:r w:rsidRPr="0054151F">
        <w:t xml:space="preserve"> - ak sa zamestnanec/osoba dohodne so zamestnávateľom, že pri pracovnej ceste použije cestné motorové vozidlo okrem cestného motorového vozidla </w:t>
      </w:r>
      <w:r w:rsidR="006F3A7F">
        <w:t>poskytnutého zamestnávateľom</w:t>
      </w:r>
      <w:r w:rsidRPr="0054151F">
        <w:t>, oprávnené výdavky sa určia len do výšky výdavkov na</w:t>
      </w:r>
      <w:r w:rsidR="00E427EB">
        <w:t> </w:t>
      </w:r>
      <w:r w:rsidRPr="0054151F">
        <w:t xml:space="preserve">cestovné verejnou dopravou. Nárok na úhradu cestovného má iba vodič motorového vozidla, t.j. ak sú v motorovom vozidle viaceré osoby, nárok na úhradu má iba jedna osoba - vodič motorového vozidla. </w:t>
      </w:r>
    </w:p>
    <w:p w14:paraId="28E64291" w14:textId="77777777" w:rsidR="00307582" w:rsidRPr="0054151F" w:rsidRDefault="00307582" w:rsidP="006F23BA">
      <w:pPr>
        <w:pStyle w:val="Zoznamsodrkami2"/>
        <w:numPr>
          <w:ilvl w:val="0"/>
          <w:numId w:val="0"/>
        </w:numPr>
        <w:spacing w:before="120" w:after="60" w:line="276" w:lineRule="auto"/>
        <w:contextualSpacing w:val="0"/>
        <w:jc w:val="both"/>
      </w:pPr>
      <w:r w:rsidRPr="00E427EB">
        <w:rPr>
          <w:i/>
        </w:rPr>
        <w:lastRenderedPageBreak/>
        <w:t>Použitie služobného motorového vozidla</w:t>
      </w:r>
      <w:r w:rsidRPr="0054151F">
        <w:t xml:space="preserve"> - ak zamestnanec/osoba použije na cestu cestné motorové vozidlo prijímateľa, oprávnené sú výdavky na nákup pohonných hmôt (podľa počtu odjazdených kilometrov uvedených v knihe jázd a vo vyúčtovaní pracovnej cesty). Použitie služobného motorového vozidla musí byť pre realizáciu projektu nevyhnutné pri dodržaní zásady hospodárnosti a efektívnosti (najmä v porovnaní s verejnou osobnou dopravou). V prípade, že prijímateľ nepreukáže vyššie uvedené podmienky, môže mu byť zo strany poskytovateľa pri pracovných cestách priznaná výška náhrady určená podľa výšky zodpovedajúcej použitiu verejnej osobnej dopravy.</w:t>
      </w:r>
    </w:p>
    <w:p w14:paraId="28E64292" w14:textId="77777777" w:rsidR="00307582" w:rsidRPr="0054151F" w:rsidRDefault="00307582" w:rsidP="006F23BA">
      <w:pPr>
        <w:pStyle w:val="Zoznamsodrkami2"/>
        <w:numPr>
          <w:ilvl w:val="0"/>
          <w:numId w:val="0"/>
        </w:numPr>
        <w:spacing w:before="120" w:after="60" w:line="276" w:lineRule="auto"/>
        <w:contextualSpacing w:val="0"/>
        <w:jc w:val="both"/>
      </w:pPr>
      <w:r w:rsidRPr="00E427EB">
        <w:rPr>
          <w:i/>
        </w:rPr>
        <w:t>Použitie taxi služby</w:t>
      </w:r>
      <w:r w:rsidRPr="0054151F">
        <w:t xml:space="preserve"> - aby bol výdavok oprávnený, je potrebné preukázať, že použitie taxi služby je pre realizáciu projektu nevyhnutné pri dodržaní zásady hospodárnosti a efektívnosti (najmä v porovnaní s verejnou osobnou dopravou). V prípade, že prijímateľ nepreukáže vyššie uvedené podmienky môže mu byť zo strany poskytovateľa pri využití taxi služby priznaná výška náhrady určená podľa výšky zodpovedajúcej použitiu verejnej osobnej dopravy.</w:t>
      </w:r>
    </w:p>
    <w:p w14:paraId="28E64294" w14:textId="2E63ED1E" w:rsidR="00307582" w:rsidRPr="005C7D5F" w:rsidRDefault="00307582" w:rsidP="006F23BA">
      <w:pPr>
        <w:pStyle w:val="Zoznamsodrkami2"/>
        <w:numPr>
          <w:ilvl w:val="0"/>
          <w:numId w:val="0"/>
        </w:numPr>
        <w:spacing w:before="120" w:after="60" w:line="276" w:lineRule="auto"/>
        <w:contextualSpacing w:val="0"/>
        <w:jc w:val="both"/>
      </w:pPr>
      <w:r w:rsidRPr="0054151F">
        <w:t xml:space="preserve">Zamestnancovi/osobe vyslanému/vyslanej na pracovnú cestu patrí náhrada preukázaných výdavkov za </w:t>
      </w:r>
      <w:r w:rsidRPr="00E427EB">
        <w:rPr>
          <w:i/>
        </w:rPr>
        <w:t>ubytovanie</w:t>
      </w:r>
      <w:r w:rsidRPr="0054151F">
        <w:t xml:space="preserve">. Aj v tomto prípade platí, že výdavky na ubytovanie majú zohľadňovať obvyklé ceny v danom mieste a čase, aby bolo dodržané pravidlo hospodárnosti, efektívnosti, účelnosti a účinnosti. </w:t>
      </w:r>
      <w:r w:rsidRPr="005C7D5F">
        <w:t xml:space="preserve">Zamestnancovi/osobe vyslanému/vyslanej na pracovnú cestu patrí </w:t>
      </w:r>
      <w:r w:rsidRPr="00E427EB">
        <w:rPr>
          <w:i/>
        </w:rPr>
        <w:t>stravné</w:t>
      </w:r>
      <w:r w:rsidRPr="005C7D5F">
        <w:t xml:space="preserve"> za každý kalendárny deň pracovnej cesty za podmienok ustanovených zákonom o cestovných náhradách. Suma stravného je stanovená v závislosti od času trvania pracovnej cesty v</w:t>
      </w:r>
      <w:r w:rsidR="0054151F" w:rsidRPr="005C7D5F">
        <w:t> </w:t>
      </w:r>
      <w:r w:rsidRPr="005C7D5F">
        <w:t xml:space="preserve">kalendárnom dni. Sadzby stravného pre </w:t>
      </w:r>
      <w:r w:rsidR="006F3A7F">
        <w:t>tuzemskú</w:t>
      </w:r>
      <w:r w:rsidR="006F3A7F" w:rsidRPr="005C7D5F">
        <w:t xml:space="preserve"> </w:t>
      </w:r>
      <w:r w:rsidRPr="005C7D5F">
        <w:t xml:space="preserve">pracovnú cestu upravuje aktuálne platné opatrenie k zákonu o cestovných náhradách (aktuálne platné </w:t>
      </w:r>
      <w:hyperlink r:id="rId15" w:tooltip="Opatrenie Ministerstva práce, sociálnych vecí a rodiny Slovenskej republiky č. 248/2012 Z. z. o sumách stravného" w:history="1">
        <w:r w:rsidRPr="005C7D5F">
          <w:t>Opatrenie Ministerstva práce, sociálnych vecí a rodiny Slovenskej republiky o sumách  stravného</w:t>
        </w:r>
      </w:hyperlink>
      <w:r w:rsidRPr="005C7D5F">
        <w:t xml:space="preserve">). </w:t>
      </w:r>
    </w:p>
    <w:p w14:paraId="28E64295" w14:textId="4A8C7555" w:rsidR="00307582" w:rsidRPr="005C7D5F" w:rsidRDefault="00307582" w:rsidP="006F23BA">
      <w:pPr>
        <w:pStyle w:val="Zoznamsodrkami2"/>
        <w:numPr>
          <w:ilvl w:val="0"/>
          <w:numId w:val="0"/>
        </w:numPr>
        <w:spacing w:before="120" w:after="60" w:line="276" w:lineRule="auto"/>
        <w:contextualSpacing w:val="0"/>
        <w:jc w:val="both"/>
      </w:pPr>
      <w:r w:rsidRPr="00E427EB">
        <w:rPr>
          <w:i/>
        </w:rPr>
        <w:t>Pri zahraničnej pracovnej ceste</w:t>
      </w:r>
      <w:r w:rsidRPr="005C7D5F">
        <w:t xml:space="preserve"> zamestnancovi/osobe patrí za každý kalendárny deň zahraničnej pracovnej cesty za podmienok ustanovených zákonom o cestovných náhradách stravné </w:t>
      </w:r>
      <w:r w:rsidR="006F3A7F">
        <w:t>v eurách alebo cudzej</w:t>
      </w:r>
      <w:r w:rsidRPr="005C7D5F">
        <w:t xml:space="preserve"> mene. Toto stravné je stanovené v závislosti od času trvania zahraničnej pracovnej cesty mimo územia Slovenskej republiky. Sadzby stravného počas zahraničnej pracovnej cesty upravuje aktuálne platné opatrenie k zákonu o cestovných náhradách (aktuálne platné </w:t>
      </w:r>
      <w:hyperlink r:id="rId16" w:tooltip="Opatrenie Ministerstva financií Slovenskej republiky č. 401/2012 Z. z., ktorým sa ustanovujú  základné sadzby stravného v eurách alebo v cudzej mene pri zahraničných pracovných cestách" w:history="1">
        <w:r w:rsidRPr="005C7D5F">
          <w:t>opatrenie Ministerstva financií Slovenskej republiky, ktorým sa</w:t>
        </w:r>
        <w:r w:rsidR="0054151F" w:rsidRPr="005C7D5F">
          <w:t> </w:t>
        </w:r>
        <w:r w:rsidRPr="005C7D5F">
          <w:t>ustanovujú základné sadzby stravného v eurách alebo v cudzej mene pri zahraničných pracovných cestách</w:t>
        </w:r>
      </w:hyperlink>
      <w:r w:rsidRPr="005C7D5F">
        <w:t>).</w:t>
      </w:r>
    </w:p>
    <w:p w14:paraId="28E64296" w14:textId="097E2B21" w:rsidR="00307582" w:rsidRPr="005C7D5F" w:rsidRDefault="00307582" w:rsidP="006F23BA">
      <w:pPr>
        <w:pStyle w:val="Zoznamsodrkami2"/>
        <w:numPr>
          <w:ilvl w:val="0"/>
          <w:numId w:val="0"/>
        </w:numPr>
        <w:spacing w:before="120" w:after="60" w:line="276" w:lineRule="auto"/>
        <w:contextualSpacing w:val="0"/>
        <w:jc w:val="both"/>
      </w:pPr>
      <w:r w:rsidRPr="005C7D5F">
        <w:t xml:space="preserve">V prípade potrebných </w:t>
      </w:r>
      <w:r w:rsidRPr="00E427EB">
        <w:rPr>
          <w:i/>
        </w:rPr>
        <w:t>vedľajších výdavkov</w:t>
      </w:r>
      <w:r w:rsidRPr="005C7D5F">
        <w:t xml:space="preserve"> ide o výdavky spojené s pracovnou cestou ako</w:t>
      </w:r>
      <w:r w:rsidR="0054151F" w:rsidRPr="005C7D5F">
        <w:t> </w:t>
      </w:r>
      <w:r w:rsidRPr="005C7D5F">
        <w:t>napr. parkovné,  diaľničný poplatok</w:t>
      </w:r>
      <w:r w:rsidRPr="005C7D5F">
        <w:rPr>
          <w:rStyle w:val="Odkaznapoznmkupodiarou"/>
        </w:rPr>
        <w:footnoteReference w:id="45"/>
      </w:r>
      <w:r w:rsidRPr="005C7D5F">
        <w:t>, vstupenky na veľtrh, poplatky za úschovňu batožiny, konferenčné poplatky, miestne dane pri</w:t>
      </w:r>
      <w:r w:rsidR="005C7D5F">
        <w:t> </w:t>
      </w:r>
      <w:r w:rsidRPr="005C7D5F">
        <w:t xml:space="preserve">ubytovaní a pod. </w:t>
      </w:r>
    </w:p>
    <w:p w14:paraId="28E64297" w14:textId="3CDD2606" w:rsidR="00307582" w:rsidRDefault="00307582" w:rsidP="006F23BA">
      <w:pPr>
        <w:pStyle w:val="Zoznamsodrkami2"/>
        <w:numPr>
          <w:ilvl w:val="0"/>
          <w:numId w:val="0"/>
        </w:numPr>
        <w:spacing w:before="120" w:after="60" w:line="276" w:lineRule="auto"/>
        <w:contextualSpacing w:val="0"/>
        <w:jc w:val="both"/>
      </w:pPr>
      <w:r w:rsidRPr="005C7D5F">
        <w:t>Zahraničné pracovné cesty sú oprávnené v odôvodnených prípadoch a za predpokladu, že boli schválené v ŽoNFP a sú zahrnuté v zmluve o NFP pri rešpektovaní pravidiel týkajúcich sa</w:t>
      </w:r>
      <w:r w:rsidR="0054151F" w:rsidRPr="005C7D5F">
        <w:t> </w:t>
      </w:r>
      <w:r w:rsidRPr="005C7D5F">
        <w:t>geografickej oprávnenosti vyplývajúcej zo všeobecného nariadenia. Výdavky na</w:t>
      </w:r>
      <w:r w:rsidR="0054151F" w:rsidRPr="005C7D5F">
        <w:t> </w:t>
      </w:r>
      <w:r w:rsidRPr="005C7D5F">
        <w:t>ubytovanie v hoteli v zahraničí musia zodpovedať cenám, ktoré sú v danom mieste a čase obvyklé.</w:t>
      </w:r>
    </w:p>
    <w:p w14:paraId="28E64298" w14:textId="77777777" w:rsidR="00F25E16" w:rsidRPr="00F25E16" w:rsidRDefault="00FF4E08" w:rsidP="00A87902">
      <w:pPr>
        <w:spacing w:before="120" w:after="60"/>
        <w:jc w:val="both"/>
        <w:rPr>
          <w:rFonts w:ascii="Times New Roman" w:hAnsi="Times New Roman"/>
          <w:b/>
          <w:i/>
          <w:sz w:val="24"/>
          <w:szCs w:val="24"/>
          <w:u w:val="single"/>
        </w:rPr>
      </w:pPr>
      <w:r>
        <w:rPr>
          <w:rFonts w:ascii="Times New Roman" w:hAnsi="Times New Roman"/>
          <w:b/>
          <w:i/>
          <w:sz w:val="24"/>
          <w:szCs w:val="24"/>
          <w:u w:val="single"/>
        </w:rPr>
        <w:t>N</w:t>
      </w:r>
      <w:r w:rsidR="00F25E16" w:rsidRPr="00F25E16">
        <w:rPr>
          <w:rFonts w:ascii="Times New Roman" w:hAnsi="Times New Roman"/>
          <w:b/>
          <w:i/>
          <w:sz w:val="24"/>
          <w:szCs w:val="24"/>
          <w:u w:val="single"/>
        </w:rPr>
        <w:t>eoprávnené výdavky:</w:t>
      </w:r>
    </w:p>
    <w:p w14:paraId="28E64299" w14:textId="77777777" w:rsidR="00F25E16" w:rsidRPr="00F25E16" w:rsidRDefault="00F6055B" w:rsidP="00C57592">
      <w:pPr>
        <w:pStyle w:val="Odsekzoznamu"/>
        <w:numPr>
          <w:ilvl w:val="0"/>
          <w:numId w:val="59"/>
        </w:numPr>
        <w:tabs>
          <w:tab w:val="left" w:pos="567"/>
        </w:tabs>
        <w:spacing w:before="60" w:after="60"/>
        <w:ind w:left="568" w:hanging="284"/>
        <w:jc w:val="both"/>
        <w:rPr>
          <w:rFonts w:ascii="Times New Roman" w:hAnsi="Times New Roman"/>
          <w:sz w:val="24"/>
          <w:szCs w:val="24"/>
        </w:rPr>
      </w:pPr>
      <w:r>
        <w:rPr>
          <w:rFonts w:ascii="Times New Roman" w:hAnsi="Times New Roman"/>
          <w:sz w:val="24"/>
          <w:szCs w:val="24"/>
        </w:rPr>
        <w:lastRenderedPageBreak/>
        <w:t>ak cena poskytnutej dopravy</w:t>
      </w:r>
      <w:r w:rsidR="00F25E16" w:rsidRPr="00F25E16">
        <w:rPr>
          <w:rFonts w:ascii="Times New Roman" w:hAnsi="Times New Roman"/>
          <w:sz w:val="24"/>
          <w:szCs w:val="24"/>
        </w:rPr>
        <w:t xml:space="preserve"> alebo ubytovania</w:t>
      </w:r>
      <w:r>
        <w:rPr>
          <w:rFonts w:ascii="Times New Roman" w:hAnsi="Times New Roman"/>
          <w:sz w:val="24"/>
          <w:szCs w:val="24"/>
        </w:rPr>
        <w:t>,</w:t>
      </w:r>
      <w:r w:rsidR="00F25E16" w:rsidRPr="00F25E16">
        <w:rPr>
          <w:rFonts w:ascii="Times New Roman" w:hAnsi="Times New Roman"/>
          <w:sz w:val="24"/>
          <w:szCs w:val="24"/>
        </w:rPr>
        <w:t xml:space="preserve"> za ktorú bola obstaraná</w:t>
      </w:r>
      <w:r>
        <w:rPr>
          <w:rFonts w:ascii="Times New Roman" w:hAnsi="Times New Roman"/>
          <w:sz w:val="24"/>
          <w:szCs w:val="24"/>
        </w:rPr>
        <w:t>,</w:t>
      </w:r>
      <w:r w:rsidR="00F25E16" w:rsidRPr="00F25E16">
        <w:rPr>
          <w:rFonts w:ascii="Times New Roman" w:hAnsi="Times New Roman"/>
          <w:sz w:val="24"/>
          <w:szCs w:val="24"/>
        </w:rPr>
        <w:t xml:space="preserve"> je neprimeranou cenou v zmysle zákona č. 18/1996 Z. z. v z. n. pr.</w:t>
      </w:r>
      <w:r w:rsidR="00340EC7" w:rsidRPr="00F25E16">
        <w:rPr>
          <w:rFonts w:ascii="Times New Roman" w:hAnsi="Times New Roman"/>
          <w:sz w:val="24"/>
          <w:szCs w:val="24"/>
        </w:rPr>
        <w:t>;</w:t>
      </w:r>
    </w:p>
    <w:p w14:paraId="28E6429A" w14:textId="77777777" w:rsidR="00F25E16" w:rsidRPr="00F25E16" w:rsidRDefault="00F25E16" w:rsidP="00C57592">
      <w:pPr>
        <w:pStyle w:val="Odsekzoznamu"/>
        <w:numPr>
          <w:ilvl w:val="0"/>
          <w:numId w:val="59"/>
        </w:numPr>
        <w:tabs>
          <w:tab w:val="left" w:pos="567"/>
        </w:tabs>
        <w:spacing w:before="60" w:after="60"/>
        <w:ind w:left="568" w:hanging="284"/>
        <w:jc w:val="both"/>
        <w:rPr>
          <w:rFonts w:ascii="Times New Roman" w:hAnsi="Times New Roman"/>
          <w:sz w:val="24"/>
          <w:szCs w:val="24"/>
        </w:rPr>
      </w:pPr>
      <w:r w:rsidRPr="00F25E16">
        <w:rPr>
          <w:rFonts w:ascii="Times New Roman" w:hAnsi="Times New Roman"/>
          <w:sz w:val="24"/>
          <w:szCs w:val="24"/>
        </w:rPr>
        <w:t>hodnota časového lístku MHD prevyšujúca sumu jednotlivých lístkov pre nevyhnutnú dopravu na aktivitu;</w:t>
      </w:r>
    </w:p>
    <w:p w14:paraId="28E6429B" w14:textId="77777777" w:rsidR="00F25E16" w:rsidRPr="00F25E16" w:rsidRDefault="00F25E16" w:rsidP="00C57592">
      <w:pPr>
        <w:pStyle w:val="Odsekzoznamu"/>
        <w:numPr>
          <w:ilvl w:val="0"/>
          <w:numId w:val="59"/>
        </w:numPr>
        <w:tabs>
          <w:tab w:val="left" w:pos="567"/>
        </w:tabs>
        <w:spacing w:before="60" w:after="60"/>
        <w:ind w:left="568" w:hanging="284"/>
        <w:jc w:val="both"/>
        <w:rPr>
          <w:rFonts w:ascii="Times New Roman" w:hAnsi="Times New Roman"/>
          <w:sz w:val="24"/>
          <w:szCs w:val="24"/>
        </w:rPr>
      </w:pPr>
      <w:r w:rsidRPr="00F25E16">
        <w:rPr>
          <w:rFonts w:ascii="Times New Roman" w:hAnsi="Times New Roman"/>
          <w:sz w:val="24"/>
          <w:szCs w:val="24"/>
        </w:rPr>
        <w:t>použitie leteckej prepravy inej ako v ekonomickej tri</w:t>
      </w:r>
      <w:r w:rsidR="00A97B79">
        <w:rPr>
          <w:rFonts w:ascii="Times New Roman" w:hAnsi="Times New Roman"/>
          <w:sz w:val="24"/>
          <w:szCs w:val="24"/>
        </w:rPr>
        <w:t xml:space="preserve">ede pri ceste na vzdialenosti </w:t>
      </w:r>
      <w:r w:rsidRPr="00F25E16">
        <w:rPr>
          <w:rFonts w:ascii="Times New Roman" w:hAnsi="Times New Roman"/>
          <w:sz w:val="24"/>
          <w:szCs w:val="24"/>
        </w:rPr>
        <w:t>viac a</w:t>
      </w:r>
      <w:r w:rsidR="00A97B79">
        <w:rPr>
          <w:rFonts w:ascii="Times New Roman" w:hAnsi="Times New Roman"/>
          <w:sz w:val="24"/>
          <w:szCs w:val="24"/>
        </w:rPr>
        <w:t>ko 400 km jednej vzdušnej cesty</w:t>
      </w:r>
      <w:r w:rsidRPr="00F25E16">
        <w:rPr>
          <w:rFonts w:ascii="Times New Roman" w:hAnsi="Times New Roman"/>
          <w:sz w:val="24"/>
          <w:szCs w:val="24"/>
        </w:rPr>
        <w:t xml:space="preserve"> alebo letu 4 hod. a viac;</w:t>
      </w:r>
    </w:p>
    <w:p w14:paraId="28E6429C" w14:textId="77777777" w:rsidR="00F25E16" w:rsidRPr="00F25E16" w:rsidRDefault="00F25E16" w:rsidP="00C57592">
      <w:pPr>
        <w:pStyle w:val="Odsekzoznamu"/>
        <w:numPr>
          <w:ilvl w:val="0"/>
          <w:numId w:val="59"/>
        </w:numPr>
        <w:tabs>
          <w:tab w:val="left" w:pos="567"/>
        </w:tabs>
        <w:spacing w:before="60" w:after="60"/>
        <w:ind w:left="568" w:hanging="284"/>
        <w:jc w:val="both"/>
        <w:rPr>
          <w:rFonts w:ascii="Times New Roman" w:hAnsi="Times New Roman"/>
          <w:sz w:val="24"/>
          <w:szCs w:val="24"/>
        </w:rPr>
      </w:pPr>
      <w:r w:rsidRPr="00F25E16">
        <w:rPr>
          <w:rFonts w:ascii="Times New Roman" w:hAnsi="Times New Roman"/>
          <w:sz w:val="24"/>
          <w:szCs w:val="24"/>
        </w:rPr>
        <w:t>výdavky spojené s použitím súkromného motorového vozidla spolujazdcom;</w:t>
      </w:r>
    </w:p>
    <w:p w14:paraId="28E6429D" w14:textId="77777777" w:rsidR="00F25E16" w:rsidRDefault="00F25E16" w:rsidP="00C57592">
      <w:pPr>
        <w:pStyle w:val="Odsekzoznamu"/>
        <w:numPr>
          <w:ilvl w:val="0"/>
          <w:numId w:val="59"/>
        </w:numPr>
        <w:tabs>
          <w:tab w:val="left" w:pos="567"/>
        </w:tabs>
        <w:spacing w:before="60" w:after="60"/>
        <w:ind w:left="568" w:hanging="284"/>
        <w:jc w:val="both"/>
        <w:rPr>
          <w:rFonts w:ascii="Times New Roman" w:hAnsi="Times New Roman"/>
          <w:sz w:val="24"/>
          <w:szCs w:val="24"/>
        </w:rPr>
      </w:pPr>
      <w:r w:rsidRPr="00F25E16">
        <w:rPr>
          <w:rFonts w:ascii="Times New Roman" w:hAnsi="Times New Roman"/>
          <w:sz w:val="24"/>
          <w:szCs w:val="24"/>
        </w:rPr>
        <w:t>vyššie výdavky poskytnuté v rámci aktivít projektu, ako ich prijímateľ bežne poskytuje pri neprojektovej činnosti (nad rámec vlastných interných predpisov);</w:t>
      </w:r>
    </w:p>
    <w:p w14:paraId="28E6429E" w14:textId="77777777" w:rsidR="00F25E16" w:rsidRPr="006375E1" w:rsidRDefault="00340EC7" w:rsidP="007D7241">
      <w:pPr>
        <w:pStyle w:val="Odsekzoznamu"/>
        <w:numPr>
          <w:ilvl w:val="0"/>
          <w:numId w:val="59"/>
        </w:numPr>
        <w:tabs>
          <w:tab w:val="left" w:pos="567"/>
        </w:tabs>
        <w:spacing w:before="60" w:after="60"/>
        <w:ind w:left="568" w:hanging="284"/>
        <w:jc w:val="both"/>
        <w:rPr>
          <w:rFonts w:ascii="Times New Roman" w:hAnsi="Times New Roman"/>
          <w:sz w:val="24"/>
          <w:szCs w:val="24"/>
        </w:rPr>
      </w:pPr>
      <w:r w:rsidRPr="007D7241">
        <w:rPr>
          <w:rFonts w:ascii="Times New Roman" w:hAnsi="Times New Roman"/>
          <w:sz w:val="24"/>
          <w:szCs w:val="24"/>
        </w:rPr>
        <w:t>vreckové</w:t>
      </w:r>
      <w:r>
        <w:rPr>
          <w:rFonts w:ascii="Times New Roman" w:hAnsi="Times New Roman"/>
          <w:sz w:val="24"/>
          <w:szCs w:val="24"/>
        </w:rPr>
        <w:t>.</w:t>
      </w:r>
    </w:p>
    <w:p w14:paraId="28E6429F" w14:textId="77777777" w:rsidR="005C7D5F" w:rsidRPr="00FF4E08" w:rsidRDefault="005C7D5F" w:rsidP="00A87902">
      <w:pPr>
        <w:spacing w:before="120" w:after="60"/>
        <w:jc w:val="both"/>
        <w:rPr>
          <w:rFonts w:ascii="Times New Roman" w:hAnsi="Times New Roman"/>
          <w:b/>
          <w:sz w:val="24"/>
          <w:szCs w:val="24"/>
        </w:rPr>
      </w:pPr>
      <w:r w:rsidRPr="00FF4E08">
        <w:rPr>
          <w:rFonts w:ascii="Times New Roman" w:hAnsi="Times New Roman"/>
          <w:b/>
          <w:i/>
          <w:sz w:val="24"/>
          <w:szCs w:val="24"/>
          <w:u w:val="single"/>
        </w:rPr>
        <w:t>Preukazovanie:</w:t>
      </w:r>
    </w:p>
    <w:p w14:paraId="28E642A0" w14:textId="77777777" w:rsidR="00307582" w:rsidRPr="00FF4E08" w:rsidRDefault="00307582" w:rsidP="00C57592">
      <w:pPr>
        <w:pStyle w:val="Bulletslevel1"/>
        <w:numPr>
          <w:ilvl w:val="0"/>
          <w:numId w:val="42"/>
        </w:numPr>
        <w:spacing w:before="60" w:after="60" w:line="276" w:lineRule="auto"/>
        <w:ind w:left="568" w:hanging="284"/>
        <w:jc w:val="both"/>
        <w:rPr>
          <w:rFonts w:ascii="Times New Roman" w:hAnsi="Times New Roman"/>
          <w:sz w:val="24"/>
          <w:szCs w:val="24"/>
          <w:lang w:val="sk-SK"/>
        </w:rPr>
      </w:pPr>
      <w:r w:rsidRPr="00FF4E08">
        <w:rPr>
          <w:rFonts w:ascii="Times New Roman" w:hAnsi="Times New Roman"/>
          <w:sz w:val="24"/>
          <w:szCs w:val="24"/>
          <w:lang w:val="sk-SK"/>
        </w:rPr>
        <w:t>cestovný príkaz</w:t>
      </w:r>
      <w:r w:rsidR="00E57197" w:rsidRPr="00FF4E08">
        <w:rPr>
          <w:rFonts w:ascii="Times New Roman" w:hAnsi="Times New Roman"/>
          <w:sz w:val="24"/>
          <w:szCs w:val="24"/>
          <w:lang w:val="sk-SK"/>
        </w:rPr>
        <w:t>;</w:t>
      </w:r>
      <w:r w:rsidRPr="00FF4E08">
        <w:rPr>
          <w:rFonts w:ascii="Times New Roman" w:hAnsi="Times New Roman"/>
          <w:sz w:val="24"/>
          <w:szCs w:val="24"/>
          <w:lang w:val="sk-SK"/>
        </w:rPr>
        <w:t xml:space="preserve">  </w:t>
      </w:r>
    </w:p>
    <w:p w14:paraId="28E642A1" w14:textId="77777777" w:rsidR="005C7D5F" w:rsidRPr="00FF4E08" w:rsidRDefault="005C7D5F" w:rsidP="00C57592">
      <w:pPr>
        <w:pStyle w:val="Bulletslevel1"/>
        <w:numPr>
          <w:ilvl w:val="0"/>
          <w:numId w:val="42"/>
        </w:numPr>
        <w:spacing w:before="60" w:after="60" w:line="276" w:lineRule="auto"/>
        <w:ind w:left="568" w:hanging="284"/>
        <w:jc w:val="both"/>
        <w:rPr>
          <w:rFonts w:ascii="Times New Roman" w:hAnsi="Times New Roman"/>
          <w:sz w:val="24"/>
          <w:szCs w:val="24"/>
          <w:lang w:val="sk-SK"/>
        </w:rPr>
      </w:pPr>
      <w:r w:rsidRPr="00FF4E08">
        <w:rPr>
          <w:rFonts w:ascii="Times New Roman" w:hAnsi="Times New Roman"/>
          <w:sz w:val="24"/>
          <w:szCs w:val="24"/>
          <w:lang w:val="sk-SK"/>
        </w:rPr>
        <w:t>cestovný lístok, palubný lístok (ak relevantné)</w:t>
      </w:r>
      <w:r w:rsidR="00E57197" w:rsidRPr="00FF4E08">
        <w:rPr>
          <w:rFonts w:ascii="Times New Roman" w:hAnsi="Times New Roman"/>
          <w:sz w:val="24"/>
          <w:szCs w:val="24"/>
          <w:lang w:val="sk-SK"/>
        </w:rPr>
        <w:t>;</w:t>
      </w:r>
      <w:r w:rsidRPr="00FF4E08">
        <w:rPr>
          <w:rFonts w:ascii="Times New Roman" w:hAnsi="Times New Roman"/>
          <w:sz w:val="24"/>
          <w:szCs w:val="24"/>
          <w:lang w:val="sk-SK"/>
        </w:rPr>
        <w:t xml:space="preserve"> </w:t>
      </w:r>
    </w:p>
    <w:p w14:paraId="28E642A2" w14:textId="77777777" w:rsidR="005C7D5F" w:rsidRPr="00FF4E08" w:rsidRDefault="005C7D5F" w:rsidP="00C57592">
      <w:pPr>
        <w:pStyle w:val="Bulletslevel1"/>
        <w:numPr>
          <w:ilvl w:val="0"/>
          <w:numId w:val="42"/>
        </w:numPr>
        <w:spacing w:before="60" w:after="60" w:line="276" w:lineRule="auto"/>
        <w:ind w:left="568" w:hanging="284"/>
        <w:jc w:val="both"/>
        <w:rPr>
          <w:rFonts w:ascii="Times New Roman" w:hAnsi="Times New Roman"/>
          <w:sz w:val="24"/>
          <w:szCs w:val="24"/>
          <w:lang w:val="sk-SK"/>
        </w:rPr>
      </w:pPr>
      <w:r w:rsidRPr="00FF4E08">
        <w:rPr>
          <w:rFonts w:ascii="Times New Roman" w:hAnsi="Times New Roman"/>
          <w:sz w:val="24"/>
          <w:szCs w:val="24"/>
          <w:lang w:val="sk-SK"/>
        </w:rPr>
        <w:t>sumarizačný hárok – náhrady pri pracovnej ceste</w:t>
      </w:r>
      <w:r w:rsidR="00E57197" w:rsidRPr="00FF4E08">
        <w:rPr>
          <w:rFonts w:ascii="Times New Roman" w:hAnsi="Times New Roman"/>
          <w:sz w:val="24"/>
          <w:szCs w:val="24"/>
          <w:lang w:val="sk-SK"/>
        </w:rPr>
        <w:t>;</w:t>
      </w:r>
    </w:p>
    <w:p w14:paraId="28E642A3" w14:textId="77777777" w:rsidR="005C7D5F" w:rsidRPr="00FF4E08" w:rsidRDefault="005C7D5F" w:rsidP="00C57592">
      <w:pPr>
        <w:pStyle w:val="Bulletslevel1"/>
        <w:numPr>
          <w:ilvl w:val="0"/>
          <w:numId w:val="42"/>
        </w:numPr>
        <w:spacing w:before="60" w:after="60" w:line="276" w:lineRule="auto"/>
        <w:ind w:left="568" w:hanging="284"/>
        <w:jc w:val="both"/>
        <w:rPr>
          <w:rFonts w:ascii="Times New Roman" w:hAnsi="Times New Roman"/>
          <w:sz w:val="24"/>
          <w:szCs w:val="24"/>
          <w:lang w:val="sk-SK"/>
        </w:rPr>
      </w:pPr>
      <w:r w:rsidRPr="00FF4E08">
        <w:rPr>
          <w:rFonts w:ascii="Times New Roman" w:hAnsi="Times New Roman"/>
          <w:sz w:val="24"/>
          <w:szCs w:val="24"/>
          <w:lang w:val="sk-SK"/>
        </w:rPr>
        <w:t>schválená písomná správa zo služobnej cesty (stručná správa z každej pracovnej cesty, ktorá bude obsahovať kto, kedy a kam cestu vykonal, súvislosť cesty s realizáciou projektu, stručný popis výsledku cesty (závery z rokovania, realizácia aktivity – napr.</w:t>
      </w:r>
      <w:r w:rsidR="00493BA7" w:rsidRPr="00FF4E08">
        <w:rPr>
          <w:rFonts w:ascii="Times New Roman" w:hAnsi="Times New Roman"/>
          <w:sz w:val="24"/>
          <w:szCs w:val="24"/>
          <w:lang w:val="sk-SK"/>
        </w:rPr>
        <w:t> </w:t>
      </w:r>
      <w:r w:rsidRPr="00FF4E08">
        <w:rPr>
          <w:rFonts w:ascii="Times New Roman" w:hAnsi="Times New Roman"/>
          <w:sz w:val="24"/>
          <w:szCs w:val="24"/>
          <w:lang w:val="sk-SK"/>
        </w:rPr>
        <w:t>školenie a pod.)</w:t>
      </w:r>
      <w:r w:rsidR="00E57197" w:rsidRPr="00FF4E08">
        <w:rPr>
          <w:rFonts w:ascii="Times New Roman" w:hAnsi="Times New Roman"/>
          <w:sz w:val="24"/>
          <w:szCs w:val="24"/>
          <w:lang w:val="sk-SK"/>
        </w:rPr>
        <w:t>;</w:t>
      </w:r>
    </w:p>
    <w:p w14:paraId="28E642A4" w14:textId="77777777" w:rsidR="00307582" w:rsidRPr="00FF4E08" w:rsidRDefault="005C7D5F" w:rsidP="00C57592">
      <w:pPr>
        <w:pStyle w:val="Bulletslevel1"/>
        <w:numPr>
          <w:ilvl w:val="0"/>
          <w:numId w:val="42"/>
        </w:numPr>
        <w:spacing w:before="60" w:after="60" w:line="276" w:lineRule="auto"/>
        <w:ind w:left="568" w:hanging="284"/>
        <w:jc w:val="both"/>
        <w:rPr>
          <w:rFonts w:ascii="Times New Roman" w:hAnsi="Times New Roman"/>
          <w:sz w:val="24"/>
          <w:szCs w:val="24"/>
          <w:lang w:val="sk-SK"/>
        </w:rPr>
      </w:pPr>
      <w:r w:rsidRPr="00FF4E08">
        <w:rPr>
          <w:rFonts w:ascii="Times New Roman" w:hAnsi="Times New Roman"/>
          <w:i/>
          <w:sz w:val="24"/>
          <w:szCs w:val="24"/>
          <w:lang w:val="sk-SK"/>
        </w:rPr>
        <w:t>pri využití súkromného motorového vozidla pre služobné účely</w:t>
      </w:r>
      <w:r w:rsidRPr="00FF4E08">
        <w:rPr>
          <w:rFonts w:ascii="Times New Roman" w:hAnsi="Times New Roman"/>
          <w:sz w:val="24"/>
          <w:szCs w:val="24"/>
          <w:lang w:val="sk-SK"/>
        </w:rPr>
        <w:t xml:space="preserve"> je oprávneným výdavkom suma zodpovedajúca výške cestovného prostredníctvom verejnej dopravy. V takomto prípade sa bude vyžadovať potvrdenie dopravcu o cene lístka</w:t>
      </w:r>
      <w:r w:rsidRPr="00FF4E08">
        <w:rPr>
          <w:rStyle w:val="Odkaznapoznmkupodiarou"/>
          <w:rFonts w:ascii="Times New Roman" w:hAnsi="Times New Roman"/>
          <w:sz w:val="24"/>
          <w:szCs w:val="24"/>
          <w:lang w:val="sk-SK"/>
        </w:rPr>
        <w:footnoteReference w:id="46"/>
      </w:r>
      <w:r w:rsidRPr="00FF4E08">
        <w:rPr>
          <w:rFonts w:ascii="Times New Roman" w:hAnsi="Times New Roman"/>
          <w:sz w:val="24"/>
          <w:szCs w:val="24"/>
          <w:lang w:val="sk-SK"/>
        </w:rPr>
        <w:t xml:space="preserve"> napr.</w:t>
      </w:r>
      <w:r w:rsidR="00493BA7" w:rsidRPr="00FF4E08">
        <w:rPr>
          <w:rFonts w:ascii="Times New Roman" w:hAnsi="Times New Roman"/>
          <w:sz w:val="24"/>
          <w:szCs w:val="24"/>
          <w:lang w:val="sk-SK"/>
        </w:rPr>
        <w:t> </w:t>
      </w:r>
      <w:r w:rsidRPr="00FF4E08">
        <w:rPr>
          <w:rFonts w:ascii="Times New Roman" w:hAnsi="Times New Roman"/>
          <w:sz w:val="24"/>
          <w:szCs w:val="24"/>
          <w:lang w:val="sk-SK"/>
        </w:rPr>
        <w:t xml:space="preserve">na internete verejne dostupný cenník platný k danému termínu použitia súkromného motorového vozidla </w:t>
      </w:r>
      <w:r w:rsidR="00307582" w:rsidRPr="00FF4E08">
        <w:rPr>
          <w:rFonts w:ascii="Times New Roman" w:hAnsi="Times New Roman"/>
          <w:sz w:val="24"/>
          <w:szCs w:val="24"/>
          <w:lang w:val="sk-SK"/>
        </w:rPr>
        <w:t>doklad o úhrade - bankový výpis dokumentujúci reálnu úhradu, resp. výdavkový pokladničný doklad dokumentujúci reálnu úhradu (ak</w:t>
      </w:r>
      <w:r w:rsidR="00493BA7" w:rsidRPr="00FF4E08">
        <w:rPr>
          <w:rFonts w:ascii="Times New Roman" w:hAnsi="Times New Roman"/>
          <w:sz w:val="24"/>
          <w:szCs w:val="24"/>
          <w:lang w:val="sk-SK"/>
        </w:rPr>
        <w:t> </w:t>
      </w:r>
      <w:r w:rsidR="00307582" w:rsidRPr="00FF4E08">
        <w:rPr>
          <w:rFonts w:ascii="Times New Roman" w:hAnsi="Times New Roman"/>
          <w:sz w:val="24"/>
          <w:szCs w:val="24"/>
          <w:lang w:val="sk-SK"/>
        </w:rPr>
        <w:t>je</w:t>
      </w:r>
      <w:r w:rsidR="00493BA7" w:rsidRPr="00FF4E08">
        <w:rPr>
          <w:rFonts w:ascii="Times New Roman" w:hAnsi="Times New Roman"/>
          <w:sz w:val="24"/>
          <w:szCs w:val="24"/>
          <w:lang w:val="sk-SK"/>
        </w:rPr>
        <w:t> </w:t>
      </w:r>
      <w:r w:rsidR="00307582" w:rsidRPr="00FF4E08">
        <w:rPr>
          <w:rFonts w:ascii="Times New Roman" w:hAnsi="Times New Roman"/>
          <w:sz w:val="24"/>
          <w:szCs w:val="24"/>
          <w:lang w:val="sk-SK"/>
        </w:rPr>
        <w:t>to relevantné - cestovné príkazy môžu obsahovať pokladničný doklad) -</w:t>
      </w:r>
      <w:r w:rsidR="00307582" w:rsidRPr="00FF4E08">
        <w:rPr>
          <w:rFonts w:ascii="Times New Roman" w:hAnsi="Times New Roman"/>
          <w:b/>
          <w:bCs/>
          <w:sz w:val="24"/>
          <w:szCs w:val="24"/>
          <w:lang w:val="sk-SK"/>
        </w:rPr>
        <w:t xml:space="preserve"> prijímateľ je povinný označiť na bankovom výpise úhradu výdavku</w:t>
      </w:r>
      <w:r w:rsidR="00E57197" w:rsidRPr="00FF4E08">
        <w:rPr>
          <w:rFonts w:ascii="Times New Roman" w:hAnsi="Times New Roman"/>
          <w:b/>
          <w:bCs/>
          <w:sz w:val="24"/>
          <w:szCs w:val="24"/>
          <w:lang w:val="sk-SK"/>
        </w:rPr>
        <w:t>;</w:t>
      </w:r>
      <w:r w:rsidR="00307582" w:rsidRPr="00FF4E08">
        <w:rPr>
          <w:rFonts w:ascii="Times New Roman" w:hAnsi="Times New Roman"/>
          <w:sz w:val="24"/>
          <w:szCs w:val="24"/>
          <w:lang w:val="sk-SK"/>
        </w:rPr>
        <w:t xml:space="preserve">  </w:t>
      </w:r>
    </w:p>
    <w:p w14:paraId="28E642A5" w14:textId="667EDFB8" w:rsidR="00AF3DE1" w:rsidRPr="00DF7C48" w:rsidRDefault="002A6540" w:rsidP="00C57592">
      <w:pPr>
        <w:pStyle w:val="Bulletslevel1"/>
        <w:numPr>
          <w:ilvl w:val="0"/>
          <w:numId w:val="42"/>
        </w:numPr>
        <w:spacing w:before="60" w:after="60" w:line="276" w:lineRule="auto"/>
        <w:ind w:left="567" w:hanging="283"/>
        <w:jc w:val="both"/>
        <w:rPr>
          <w:rFonts w:ascii="Times New Roman" w:hAnsi="Times New Roman"/>
          <w:sz w:val="24"/>
          <w:szCs w:val="24"/>
          <w:lang w:val="sk-SK"/>
        </w:rPr>
      </w:pPr>
      <w:r>
        <w:rPr>
          <w:rFonts w:ascii="Times New Roman" w:hAnsi="Times New Roman"/>
          <w:sz w:val="24"/>
          <w:szCs w:val="24"/>
          <w:lang w:val="sk-SK"/>
        </w:rPr>
        <w:t xml:space="preserve">faktúra  - v </w:t>
      </w:r>
      <w:r w:rsidR="005C7D5F" w:rsidRPr="00DF7C48">
        <w:rPr>
          <w:rFonts w:ascii="Times New Roman" w:hAnsi="Times New Roman"/>
          <w:sz w:val="24"/>
          <w:szCs w:val="24"/>
          <w:lang w:val="sk-SK"/>
        </w:rPr>
        <w:t>prípade stravného, cestovného alebo ubytovacích služieb poskytnutých na</w:t>
      </w:r>
      <w:r w:rsidR="00F05AB3">
        <w:rPr>
          <w:rFonts w:ascii="Times New Roman" w:hAnsi="Times New Roman"/>
          <w:sz w:val="24"/>
          <w:szCs w:val="24"/>
          <w:lang w:val="sk-SK"/>
        </w:rPr>
        <w:t> </w:t>
      </w:r>
      <w:r w:rsidR="005C7D5F" w:rsidRPr="00DF7C48">
        <w:rPr>
          <w:rFonts w:ascii="Times New Roman" w:hAnsi="Times New Roman"/>
          <w:sz w:val="24"/>
          <w:szCs w:val="24"/>
          <w:lang w:val="sk-SK"/>
        </w:rPr>
        <w:t>faktúru (prílohami k faktúre je písomná objednávka alebo písomná zmluva, dodací list,</w:t>
      </w:r>
      <w:r w:rsidR="00B83B4F" w:rsidRPr="00DF7C48">
        <w:rPr>
          <w:rFonts w:ascii="Times New Roman" w:hAnsi="Times New Roman"/>
          <w:sz w:val="24"/>
          <w:szCs w:val="24"/>
          <w:lang w:val="sk-SK"/>
        </w:rPr>
        <w:t xml:space="preserve"> </w:t>
      </w:r>
      <w:r w:rsidR="00307582" w:rsidRPr="00DF7C48">
        <w:rPr>
          <w:rFonts w:ascii="Times New Roman" w:hAnsi="Times New Roman"/>
          <w:sz w:val="24"/>
          <w:szCs w:val="24"/>
          <w:lang w:val="sk-SK"/>
        </w:rPr>
        <w:t>resp.</w:t>
      </w:r>
      <w:r w:rsidR="00493BA7" w:rsidRPr="00DF7C48">
        <w:rPr>
          <w:rFonts w:ascii="Times New Roman" w:hAnsi="Times New Roman"/>
          <w:sz w:val="24"/>
          <w:szCs w:val="24"/>
          <w:lang w:val="sk-SK"/>
        </w:rPr>
        <w:t> </w:t>
      </w:r>
      <w:r w:rsidR="00307582" w:rsidRPr="00DF7C48">
        <w:rPr>
          <w:rFonts w:ascii="Times New Roman" w:hAnsi="Times New Roman"/>
          <w:sz w:val="24"/>
          <w:szCs w:val="24"/>
          <w:lang w:val="sk-SK"/>
        </w:rPr>
        <w:t>preberací protokol a písomná dokumentácia k verejnému obstarávaniu - ak relevantné)</w:t>
      </w:r>
      <w:r w:rsidR="00E57197" w:rsidRPr="00DF7C48">
        <w:rPr>
          <w:rFonts w:ascii="Times New Roman" w:hAnsi="Times New Roman"/>
          <w:sz w:val="24"/>
          <w:szCs w:val="24"/>
          <w:lang w:val="sk-SK"/>
        </w:rPr>
        <w:t>;</w:t>
      </w:r>
      <w:r w:rsidR="00307582" w:rsidRPr="00DF7C48">
        <w:rPr>
          <w:rFonts w:ascii="Times New Roman" w:hAnsi="Times New Roman"/>
          <w:sz w:val="24"/>
          <w:szCs w:val="24"/>
          <w:lang w:val="sk-SK"/>
        </w:rPr>
        <w:t xml:space="preserve"> </w:t>
      </w:r>
    </w:p>
    <w:p w14:paraId="28E642A6" w14:textId="77777777" w:rsidR="005C7D5F" w:rsidRPr="00FF4E08" w:rsidRDefault="005C7D5F" w:rsidP="00C57592">
      <w:pPr>
        <w:pStyle w:val="Bulletslevel1"/>
        <w:numPr>
          <w:ilvl w:val="0"/>
          <w:numId w:val="42"/>
        </w:numPr>
        <w:spacing w:before="60" w:after="60" w:line="276" w:lineRule="auto"/>
        <w:ind w:left="567" w:hanging="283"/>
        <w:jc w:val="both"/>
        <w:rPr>
          <w:rFonts w:ascii="Times New Roman" w:hAnsi="Times New Roman"/>
          <w:sz w:val="24"/>
          <w:szCs w:val="24"/>
          <w:lang w:val="sk-SK"/>
        </w:rPr>
      </w:pPr>
      <w:r w:rsidRPr="00FF4E08">
        <w:rPr>
          <w:rFonts w:ascii="Times New Roman" w:hAnsi="Times New Roman"/>
          <w:b/>
          <w:bCs/>
          <w:sz w:val="24"/>
          <w:szCs w:val="24"/>
          <w:lang w:val="sk-SK"/>
        </w:rPr>
        <w:t>pri využití motorového vozidla organizácie pre služobné účely</w:t>
      </w:r>
      <w:r w:rsidRPr="00FF4E08">
        <w:rPr>
          <w:rStyle w:val="Odkaznapoznmkupodiarou"/>
          <w:rFonts w:ascii="Times New Roman" w:hAnsi="Times New Roman"/>
          <w:b/>
          <w:bCs/>
          <w:sz w:val="24"/>
          <w:szCs w:val="24"/>
          <w:lang w:val="sk-SK"/>
        </w:rPr>
        <w:footnoteReference w:id="47"/>
      </w:r>
      <w:r w:rsidRPr="00FF4E08">
        <w:rPr>
          <w:rFonts w:ascii="Times New Roman" w:hAnsi="Times New Roman"/>
          <w:sz w:val="24"/>
          <w:szCs w:val="24"/>
          <w:lang w:val="sk-SK"/>
        </w:rPr>
        <w:t>: žiadanka na</w:t>
      </w:r>
      <w:r w:rsidR="00B83B4F" w:rsidRPr="00FF4E08">
        <w:rPr>
          <w:rFonts w:ascii="Times New Roman" w:hAnsi="Times New Roman"/>
          <w:sz w:val="24"/>
          <w:szCs w:val="24"/>
          <w:lang w:val="sk-SK"/>
        </w:rPr>
        <w:t> </w:t>
      </w:r>
      <w:r w:rsidRPr="00FF4E08">
        <w:rPr>
          <w:rFonts w:ascii="Times New Roman" w:hAnsi="Times New Roman"/>
          <w:sz w:val="24"/>
          <w:szCs w:val="24"/>
          <w:lang w:val="sk-SK"/>
        </w:rPr>
        <w:t>prepravu (relevantná žiadanka na prepravu týkajúca sa projektu), kniha jázd (relevantné strany knihy jázd) s označenými pracovnými cestami súvisiacimi s</w:t>
      </w:r>
      <w:r w:rsidR="00B83B4F" w:rsidRPr="00FF4E08">
        <w:rPr>
          <w:rFonts w:ascii="Times New Roman" w:hAnsi="Times New Roman"/>
          <w:sz w:val="24"/>
          <w:szCs w:val="24"/>
          <w:lang w:val="sk-SK"/>
        </w:rPr>
        <w:t> </w:t>
      </w:r>
      <w:r w:rsidRPr="00FF4E08">
        <w:rPr>
          <w:rFonts w:ascii="Times New Roman" w:hAnsi="Times New Roman"/>
          <w:sz w:val="24"/>
          <w:szCs w:val="24"/>
          <w:lang w:val="sk-SK"/>
        </w:rPr>
        <w:t>projektom, faktúra alebo pokladničný blok ERP (elektronická registračná pokladňa) z</w:t>
      </w:r>
      <w:r w:rsidR="00B83B4F" w:rsidRPr="00FF4E08">
        <w:rPr>
          <w:rFonts w:ascii="Times New Roman" w:hAnsi="Times New Roman"/>
          <w:sz w:val="24"/>
          <w:szCs w:val="24"/>
          <w:lang w:val="sk-SK"/>
        </w:rPr>
        <w:t> </w:t>
      </w:r>
      <w:r w:rsidRPr="00FF4E08">
        <w:rPr>
          <w:rFonts w:ascii="Times New Roman" w:hAnsi="Times New Roman"/>
          <w:sz w:val="24"/>
          <w:szCs w:val="24"/>
          <w:lang w:val="sk-SK"/>
        </w:rPr>
        <w:t>nákupu PHM (pohonných hmôt), kópia technického preukazu označená pečiatkou a</w:t>
      </w:r>
      <w:r w:rsidR="00B83B4F" w:rsidRPr="00FF4E08">
        <w:rPr>
          <w:rFonts w:ascii="Times New Roman" w:hAnsi="Times New Roman"/>
          <w:sz w:val="24"/>
          <w:szCs w:val="24"/>
          <w:lang w:val="sk-SK"/>
        </w:rPr>
        <w:t> </w:t>
      </w:r>
      <w:r w:rsidRPr="00FF4E08">
        <w:rPr>
          <w:rFonts w:ascii="Times New Roman" w:hAnsi="Times New Roman"/>
          <w:sz w:val="24"/>
          <w:szCs w:val="24"/>
          <w:lang w:val="sk-SK"/>
        </w:rPr>
        <w:t>podpisom štatutárneho orgánu prijímateľa, zákonná poistka (ak je to relevantné</w:t>
      </w:r>
      <w:r w:rsidRPr="00FF4E08">
        <w:rPr>
          <w:rStyle w:val="Odkaznapoznmkupodiarou"/>
          <w:rFonts w:ascii="Times New Roman" w:hAnsi="Times New Roman"/>
          <w:sz w:val="24"/>
          <w:szCs w:val="24"/>
          <w:lang w:val="sk-SK"/>
        </w:rPr>
        <w:footnoteReference w:id="48"/>
      </w:r>
      <w:r w:rsidRPr="00FF4E08">
        <w:rPr>
          <w:rFonts w:ascii="Times New Roman" w:hAnsi="Times New Roman"/>
          <w:sz w:val="24"/>
          <w:szCs w:val="24"/>
          <w:lang w:val="sk-SK"/>
        </w:rPr>
        <w:t>), spôsob výpočtu oprávnených výdavkov na pohonné hmoty</w:t>
      </w:r>
      <w:r w:rsidR="00E57197" w:rsidRPr="00FF4E08">
        <w:rPr>
          <w:rFonts w:ascii="Times New Roman" w:hAnsi="Times New Roman"/>
          <w:sz w:val="24"/>
          <w:szCs w:val="24"/>
          <w:lang w:val="sk-SK"/>
        </w:rPr>
        <w:t>;</w:t>
      </w:r>
    </w:p>
    <w:p w14:paraId="28E642A7" w14:textId="77777777" w:rsidR="005C7D5F" w:rsidRPr="00FF4E08" w:rsidRDefault="006C70AA" w:rsidP="00C57592">
      <w:pPr>
        <w:pStyle w:val="Bulletslevel1"/>
        <w:numPr>
          <w:ilvl w:val="0"/>
          <w:numId w:val="42"/>
        </w:numPr>
        <w:spacing w:before="60" w:after="60" w:line="276" w:lineRule="auto"/>
        <w:ind w:left="567" w:hanging="283"/>
        <w:jc w:val="both"/>
        <w:rPr>
          <w:rFonts w:ascii="Times New Roman" w:hAnsi="Times New Roman"/>
          <w:sz w:val="24"/>
          <w:szCs w:val="24"/>
          <w:lang w:val="sk-SK"/>
        </w:rPr>
      </w:pPr>
      <w:r w:rsidRPr="00FF4E08">
        <w:rPr>
          <w:rFonts w:ascii="Times New Roman" w:hAnsi="Times New Roman"/>
          <w:sz w:val="24"/>
          <w:szCs w:val="24"/>
          <w:lang w:val="sk-SK"/>
        </w:rPr>
        <w:t>doklad za ubytovanie, cestovné a ďalšie</w:t>
      </w:r>
      <w:r w:rsidR="005C7D5F" w:rsidRPr="00FF4E08">
        <w:rPr>
          <w:rFonts w:ascii="Times New Roman" w:hAnsi="Times New Roman"/>
          <w:sz w:val="24"/>
          <w:szCs w:val="24"/>
          <w:lang w:val="sk-SK"/>
        </w:rPr>
        <w:t xml:space="preserve"> nevyhnut</w:t>
      </w:r>
      <w:r w:rsidRPr="00FF4E08">
        <w:rPr>
          <w:rFonts w:ascii="Times New Roman" w:hAnsi="Times New Roman"/>
          <w:sz w:val="24"/>
          <w:szCs w:val="24"/>
          <w:lang w:val="sk-SK"/>
        </w:rPr>
        <w:t xml:space="preserve">né výdavky (napr. </w:t>
      </w:r>
      <w:r w:rsidR="005C7D5F" w:rsidRPr="00FF4E08">
        <w:rPr>
          <w:rFonts w:ascii="Times New Roman" w:hAnsi="Times New Roman"/>
          <w:sz w:val="24"/>
          <w:szCs w:val="24"/>
          <w:lang w:val="sk-SK"/>
        </w:rPr>
        <w:t>doklad o zaplatení parkovného, doklad o zaplatení úschovne batožiny a pod.)</w:t>
      </w:r>
      <w:r w:rsidR="00E57197" w:rsidRPr="00FF4E08">
        <w:rPr>
          <w:rFonts w:ascii="Times New Roman" w:hAnsi="Times New Roman"/>
          <w:sz w:val="24"/>
          <w:szCs w:val="24"/>
          <w:lang w:val="sk-SK"/>
        </w:rPr>
        <w:t>;</w:t>
      </w:r>
    </w:p>
    <w:p w14:paraId="28E642A8" w14:textId="77777777" w:rsidR="005C7D5F" w:rsidRPr="00FF4E08" w:rsidRDefault="005C7D5F" w:rsidP="00C57592">
      <w:pPr>
        <w:pStyle w:val="Bulletslevel1"/>
        <w:numPr>
          <w:ilvl w:val="0"/>
          <w:numId w:val="42"/>
        </w:numPr>
        <w:spacing w:before="60" w:after="60" w:line="276" w:lineRule="auto"/>
        <w:ind w:left="567" w:hanging="283"/>
        <w:jc w:val="both"/>
        <w:rPr>
          <w:rFonts w:ascii="Times New Roman" w:hAnsi="Times New Roman"/>
          <w:sz w:val="24"/>
          <w:szCs w:val="24"/>
          <w:lang w:val="sk-SK"/>
        </w:rPr>
      </w:pPr>
      <w:r w:rsidRPr="00FF4E08">
        <w:rPr>
          <w:rFonts w:ascii="Times New Roman" w:hAnsi="Times New Roman"/>
          <w:sz w:val="24"/>
          <w:szCs w:val="24"/>
          <w:lang w:val="sk-SK"/>
        </w:rPr>
        <w:lastRenderedPageBreak/>
        <w:t>spôsob výpočtu oprávnenej výšky výdavku (ak relevantné)</w:t>
      </w:r>
      <w:r w:rsidR="00E57197" w:rsidRPr="00FF4E08">
        <w:rPr>
          <w:rFonts w:ascii="Times New Roman" w:hAnsi="Times New Roman"/>
          <w:sz w:val="24"/>
          <w:szCs w:val="24"/>
          <w:lang w:val="sk-SK"/>
        </w:rPr>
        <w:t>;</w:t>
      </w:r>
    </w:p>
    <w:p w14:paraId="28E642A9" w14:textId="77777777" w:rsidR="005C7D5F" w:rsidRPr="00FF4E08" w:rsidRDefault="005C7D5F" w:rsidP="00C57592">
      <w:pPr>
        <w:pStyle w:val="Bulletslevel1"/>
        <w:numPr>
          <w:ilvl w:val="0"/>
          <w:numId w:val="42"/>
        </w:numPr>
        <w:spacing w:before="60" w:after="60" w:line="276" w:lineRule="auto"/>
        <w:ind w:left="567" w:hanging="283"/>
        <w:jc w:val="both"/>
        <w:rPr>
          <w:rFonts w:ascii="Times New Roman" w:hAnsi="Times New Roman"/>
          <w:sz w:val="24"/>
          <w:szCs w:val="24"/>
          <w:lang w:val="sk-SK"/>
        </w:rPr>
      </w:pPr>
      <w:r w:rsidRPr="00FF4E08">
        <w:rPr>
          <w:rFonts w:ascii="Times New Roman" w:hAnsi="Times New Roman"/>
          <w:sz w:val="24"/>
          <w:szCs w:val="24"/>
          <w:lang w:val="sk-SK"/>
        </w:rPr>
        <w:t>dohoda o poskytovaní cestovných náhrad (ak relevantné)</w:t>
      </w:r>
      <w:r w:rsidR="00124DC5" w:rsidRPr="00FF4E08">
        <w:rPr>
          <w:rFonts w:ascii="Times New Roman" w:hAnsi="Times New Roman"/>
          <w:sz w:val="24"/>
          <w:szCs w:val="24"/>
          <w:lang w:val="sk-SK"/>
        </w:rPr>
        <w:t>;</w:t>
      </w:r>
    </w:p>
    <w:p w14:paraId="28E642AA" w14:textId="77777777" w:rsidR="005C7D5F" w:rsidRPr="00FF4E08" w:rsidRDefault="005C7D5F" w:rsidP="00C57592">
      <w:pPr>
        <w:pStyle w:val="Bulletslevel1"/>
        <w:numPr>
          <w:ilvl w:val="0"/>
          <w:numId w:val="42"/>
        </w:numPr>
        <w:spacing w:before="60" w:after="60" w:line="276" w:lineRule="auto"/>
        <w:ind w:left="567" w:hanging="283"/>
        <w:jc w:val="both"/>
        <w:rPr>
          <w:rFonts w:ascii="Times New Roman" w:hAnsi="Times New Roman"/>
          <w:sz w:val="24"/>
          <w:szCs w:val="24"/>
          <w:lang w:val="sk-SK"/>
        </w:rPr>
      </w:pPr>
      <w:r w:rsidRPr="00FF4E08">
        <w:rPr>
          <w:rFonts w:ascii="Times New Roman" w:hAnsi="Times New Roman"/>
          <w:sz w:val="24"/>
          <w:szCs w:val="24"/>
          <w:lang w:val="sk-SK"/>
        </w:rPr>
        <w:t>účtovný doklad (ak cestovný príkaz nie je účtovným dokladom</w:t>
      </w:r>
      <w:r w:rsidR="00124DC5" w:rsidRPr="00FF4E08">
        <w:rPr>
          <w:rFonts w:ascii="Times New Roman" w:hAnsi="Times New Roman"/>
          <w:sz w:val="24"/>
          <w:szCs w:val="24"/>
          <w:lang w:val="sk-SK"/>
        </w:rPr>
        <w:t>);</w:t>
      </w:r>
    </w:p>
    <w:p w14:paraId="28E642AB" w14:textId="77777777" w:rsidR="00124DC5" w:rsidRDefault="00124DC5" w:rsidP="00C57592">
      <w:pPr>
        <w:pStyle w:val="Bulletslevel1"/>
        <w:numPr>
          <w:ilvl w:val="0"/>
          <w:numId w:val="42"/>
        </w:numPr>
        <w:spacing w:before="60" w:after="60" w:line="276" w:lineRule="auto"/>
        <w:ind w:left="567" w:hanging="283"/>
        <w:jc w:val="both"/>
        <w:rPr>
          <w:rFonts w:ascii="Times New Roman" w:hAnsi="Times New Roman"/>
          <w:sz w:val="24"/>
          <w:szCs w:val="24"/>
          <w:lang w:val="sk-SK"/>
        </w:rPr>
      </w:pPr>
      <w:r w:rsidRPr="00FF4E08">
        <w:rPr>
          <w:rFonts w:ascii="Times New Roman" w:hAnsi="Times New Roman"/>
          <w:sz w:val="24"/>
          <w:szCs w:val="24"/>
          <w:lang w:val="sk-SK"/>
        </w:rPr>
        <w:t>doklad o úhrade – výdavkové pokladničné doklady, resp. výpisy z bankového účtu potvrdzujúce preplatenie cestovných náhrad zamestnancom</w:t>
      </w:r>
      <w:r w:rsidR="00FF4E08" w:rsidRPr="00FF4E08">
        <w:rPr>
          <w:rFonts w:ascii="Times New Roman" w:hAnsi="Times New Roman"/>
          <w:sz w:val="24"/>
          <w:szCs w:val="24"/>
          <w:lang w:val="sk-SK"/>
        </w:rPr>
        <w:t>;</w:t>
      </w:r>
    </w:p>
    <w:p w14:paraId="28E642AC" w14:textId="77777777" w:rsidR="0074412F" w:rsidRPr="009B3E5A" w:rsidRDefault="0074412F" w:rsidP="00C57592">
      <w:pPr>
        <w:pStyle w:val="Bulletslevel1"/>
        <w:numPr>
          <w:ilvl w:val="0"/>
          <w:numId w:val="42"/>
        </w:numPr>
        <w:spacing w:before="60" w:after="60" w:line="276" w:lineRule="auto"/>
        <w:ind w:left="567" w:hanging="283"/>
        <w:jc w:val="both"/>
        <w:rPr>
          <w:rFonts w:ascii="Times New Roman" w:hAnsi="Times New Roman"/>
          <w:sz w:val="24"/>
          <w:szCs w:val="24"/>
          <w:lang w:val="sk-SK"/>
        </w:rPr>
      </w:pPr>
      <w:r w:rsidRPr="009B3E5A">
        <w:rPr>
          <w:rFonts w:ascii="Times New Roman" w:hAnsi="Times New Roman"/>
          <w:sz w:val="24"/>
          <w:szCs w:val="24"/>
          <w:lang w:val="sk-SK"/>
        </w:rPr>
        <w:t xml:space="preserve"> </w:t>
      </w:r>
      <w:r w:rsidR="00FF4E08" w:rsidRPr="009B3E5A">
        <w:rPr>
          <w:rFonts w:ascii="Times New Roman" w:hAnsi="Times New Roman"/>
          <w:sz w:val="24"/>
          <w:szCs w:val="24"/>
          <w:lang w:val="sk-SK"/>
        </w:rPr>
        <w:t>a iné.</w:t>
      </w:r>
    </w:p>
    <w:p w14:paraId="28E642AD" w14:textId="77777777" w:rsidR="00307582" w:rsidRPr="0054151F" w:rsidRDefault="00307582" w:rsidP="006F23BA">
      <w:pPr>
        <w:pStyle w:val="Default"/>
        <w:pBdr>
          <w:top w:val="single" w:sz="4" w:space="0" w:color="auto"/>
          <w:left w:val="single" w:sz="4" w:space="3" w:color="auto"/>
          <w:bottom w:val="single" w:sz="4" w:space="1" w:color="auto"/>
          <w:right w:val="single" w:sz="4" w:space="4" w:color="auto"/>
        </w:pBdr>
        <w:shd w:val="clear" w:color="auto" w:fill="FBD4B4" w:themeFill="accent6" w:themeFillTint="66"/>
        <w:spacing w:before="240" w:after="120" w:line="252" w:lineRule="auto"/>
        <w:jc w:val="both"/>
        <w:rPr>
          <w:bCs/>
        </w:rPr>
      </w:pPr>
      <w:r w:rsidRPr="0054151F">
        <w:rPr>
          <w:b/>
          <w:bCs/>
          <w:i/>
        </w:rPr>
        <w:t>Dôležité upozornenie:</w:t>
      </w:r>
      <w:r w:rsidRPr="0054151F">
        <w:rPr>
          <w:bCs/>
        </w:rPr>
        <w:t xml:space="preserve"> Limity cestovných náhrad musia byť v súlade s aktuálnymi opatreniami k zákonu o cestovných náhradách. </w:t>
      </w:r>
    </w:p>
    <w:p w14:paraId="28E642AE" w14:textId="77777777" w:rsidR="00E84055" w:rsidRPr="0054151F" w:rsidRDefault="00307582" w:rsidP="00A87902">
      <w:pPr>
        <w:pStyle w:val="Default"/>
        <w:pBdr>
          <w:top w:val="single" w:sz="4" w:space="1" w:color="auto"/>
          <w:left w:val="single" w:sz="4" w:space="4" w:color="auto"/>
          <w:bottom w:val="single" w:sz="4" w:space="1" w:color="auto"/>
          <w:right w:val="single" w:sz="4" w:space="4" w:color="auto"/>
        </w:pBdr>
        <w:shd w:val="clear" w:color="auto" w:fill="FBD4B4" w:themeFill="accent6" w:themeFillTint="66"/>
        <w:spacing w:before="120" w:after="120" w:line="252" w:lineRule="auto"/>
        <w:jc w:val="both"/>
      </w:pPr>
      <w:r w:rsidRPr="0015643A">
        <w:rPr>
          <w:b/>
          <w:bCs/>
          <w:i/>
        </w:rPr>
        <w:t>Dôležité upozornenie</w:t>
      </w:r>
      <w:r w:rsidRPr="0054151F">
        <w:rPr>
          <w:b/>
          <w:bCs/>
          <w:i/>
        </w:rPr>
        <w:t>:</w:t>
      </w:r>
      <w:r w:rsidRPr="0054151F">
        <w:rPr>
          <w:bCs/>
        </w:rPr>
        <w:t xml:space="preserve"> </w:t>
      </w:r>
      <w:r w:rsidRPr="0054151F">
        <w:t>Prijímatelia môžu dokumentáciu k cestovným náhradám predkladať v</w:t>
      </w:r>
      <w:r w:rsidR="005C7D5F">
        <w:t> </w:t>
      </w:r>
      <w:r w:rsidRPr="0054151F">
        <w:t xml:space="preserve">rámci žiadosti o platbu až po vyúčtovaní cestovných náhrad (vyčíslenie reálnych výdavkov na služobnú cestu), t. j. po zúčtovaní preplatku/nedoplatku. </w:t>
      </w:r>
    </w:p>
    <w:p w14:paraId="28E642AF" w14:textId="77777777" w:rsidR="00307582" w:rsidRPr="006A5D7C" w:rsidRDefault="00307582" w:rsidP="00A87902">
      <w:pPr>
        <w:spacing w:before="120" w:after="0" w:line="240" w:lineRule="auto"/>
        <w:jc w:val="both"/>
        <w:rPr>
          <w:rFonts w:ascii="Times New Roman" w:hAnsi="Times New Roman"/>
          <w:b/>
          <w:sz w:val="2"/>
          <w:szCs w:val="2"/>
        </w:rPr>
      </w:pPr>
    </w:p>
    <w:p w14:paraId="28E642B0" w14:textId="77777777" w:rsidR="00E84055" w:rsidRPr="00A17291" w:rsidRDefault="00E84055" w:rsidP="00D72FA8">
      <w:pPr>
        <w:pBdr>
          <w:top w:val="single" w:sz="4" w:space="1" w:color="auto"/>
          <w:left w:val="single" w:sz="4" w:space="4" w:color="auto"/>
          <w:bottom w:val="single" w:sz="4" w:space="1" w:color="auto"/>
          <w:right w:val="single" w:sz="4" w:space="4" w:color="auto"/>
        </w:pBdr>
        <w:shd w:val="clear" w:color="auto" w:fill="BFBFBF" w:themeFill="background1" w:themeFillShade="BF"/>
        <w:spacing w:before="120" w:after="120"/>
        <w:jc w:val="both"/>
        <w:rPr>
          <w:rFonts w:ascii="Times New Roman" w:hAnsi="Times New Roman"/>
          <w:b/>
          <w:sz w:val="24"/>
          <w:szCs w:val="24"/>
        </w:rPr>
      </w:pPr>
      <w:r>
        <w:rPr>
          <w:rFonts w:ascii="Times New Roman" w:hAnsi="Times New Roman"/>
          <w:b/>
          <w:sz w:val="24"/>
          <w:szCs w:val="24"/>
        </w:rPr>
        <w:t>518</w:t>
      </w:r>
      <w:r w:rsidRPr="00A17291">
        <w:rPr>
          <w:rFonts w:ascii="Times New Roman" w:hAnsi="Times New Roman"/>
          <w:b/>
          <w:sz w:val="24"/>
          <w:szCs w:val="24"/>
        </w:rPr>
        <w:t xml:space="preserve"> – </w:t>
      </w:r>
      <w:r>
        <w:rPr>
          <w:rFonts w:ascii="Times New Roman" w:hAnsi="Times New Roman"/>
          <w:b/>
          <w:sz w:val="24"/>
          <w:szCs w:val="24"/>
        </w:rPr>
        <w:t>Ostatné služby</w:t>
      </w:r>
      <w:r w:rsidR="00C759DA">
        <w:rPr>
          <w:rFonts w:ascii="Times New Roman" w:hAnsi="Times New Roman"/>
          <w:b/>
          <w:sz w:val="24"/>
          <w:szCs w:val="24"/>
        </w:rPr>
        <w:t xml:space="preserve"> </w:t>
      </w:r>
    </w:p>
    <w:p w14:paraId="28E642B1" w14:textId="11B16AF9" w:rsidR="00B06F91" w:rsidRDefault="000F44FD" w:rsidP="00D72FA8">
      <w:pPr>
        <w:pStyle w:val="Zkladntext"/>
        <w:spacing w:before="120" w:after="60"/>
        <w:jc w:val="both"/>
        <w:rPr>
          <w:rFonts w:ascii="Times New Roman" w:hAnsi="Times New Roman"/>
          <w:sz w:val="24"/>
          <w:szCs w:val="24"/>
        </w:rPr>
      </w:pPr>
      <w:r w:rsidRPr="000F44FD">
        <w:rPr>
          <w:rFonts w:ascii="Times New Roman" w:hAnsi="Times New Roman"/>
          <w:sz w:val="24"/>
          <w:szCs w:val="24"/>
        </w:rPr>
        <w:t>Výdavky na nájomné</w:t>
      </w:r>
      <w:r w:rsidRPr="00372D5D">
        <w:rPr>
          <w:rFonts w:ascii="Times New Roman" w:hAnsi="Times New Roman"/>
          <w:sz w:val="24"/>
          <w:szCs w:val="24"/>
        </w:rPr>
        <w:t>,</w:t>
      </w:r>
      <w:r w:rsidR="000034A2" w:rsidRPr="00372D5D">
        <w:rPr>
          <w:rFonts w:ascii="Times New Roman" w:hAnsi="Times New Roman"/>
          <w:sz w:val="24"/>
          <w:szCs w:val="24"/>
        </w:rPr>
        <w:t xml:space="preserve"> </w:t>
      </w:r>
      <w:r w:rsidR="00192534" w:rsidRPr="00372D5D">
        <w:rPr>
          <w:rFonts w:ascii="Times New Roman" w:hAnsi="Times New Roman"/>
          <w:color w:val="000000" w:themeColor="text1"/>
          <w:sz w:val="24"/>
          <w:szCs w:val="24"/>
        </w:rPr>
        <w:t>strav</w:t>
      </w:r>
      <w:r w:rsidR="00192534">
        <w:rPr>
          <w:rFonts w:ascii="Times New Roman" w:hAnsi="Times New Roman"/>
          <w:color w:val="000000" w:themeColor="text1"/>
          <w:sz w:val="24"/>
          <w:szCs w:val="24"/>
        </w:rPr>
        <w:t>ovanie</w:t>
      </w:r>
      <w:r w:rsidR="000034A2" w:rsidRPr="00372D5D">
        <w:rPr>
          <w:rFonts w:ascii="Times New Roman" w:hAnsi="Times New Roman"/>
          <w:sz w:val="24"/>
          <w:szCs w:val="24"/>
        </w:rPr>
        <w:t>,</w:t>
      </w:r>
      <w:r w:rsidRPr="000F44FD">
        <w:rPr>
          <w:rFonts w:ascii="Times New Roman" w:hAnsi="Times New Roman"/>
          <w:sz w:val="24"/>
          <w:szCs w:val="24"/>
        </w:rPr>
        <w:t xml:space="preserve"> skladné, telekomunikačné poplatky, poštové poplatky, výdavky na</w:t>
      </w:r>
      <w:r>
        <w:rPr>
          <w:rFonts w:ascii="Times New Roman" w:hAnsi="Times New Roman"/>
          <w:sz w:val="24"/>
          <w:szCs w:val="24"/>
        </w:rPr>
        <w:t> </w:t>
      </w:r>
      <w:r w:rsidRPr="000F44FD">
        <w:rPr>
          <w:rFonts w:ascii="Times New Roman" w:hAnsi="Times New Roman"/>
          <w:sz w:val="24"/>
          <w:szCs w:val="24"/>
        </w:rPr>
        <w:t>prepravu a transportné výdavky, služby výpočtovej techniky, tlač, poradenské služby, právne služby, tlmočnícke a prekladateľské služby, analýzy/stratégie/štúdie/expertízy/plány a</w:t>
      </w:r>
      <w:r w:rsidR="006A5D7C" w:rsidRPr="00FF4E08">
        <w:rPr>
          <w:rFonts w:ascii="Times New Roman" w:hAnsi="Times New Roman"/>
          <w:sz w:val="24"/>
          <w:szCs w:val="24"/>
        </w:rPr>
        <w:t> </w:t>
      </w:r>
      <w:r w:rsidRPr="000F44FD">
        <w:rPr>
          <w:rFonts w:ascii="Times New Roman" w:hAnsi="Times New Roman"/>
          <w:sz w:val="24"/>
          <w:szCs w:val="24"/>
        </w:rPr>
        <w:t>iné výstupy, vzdelávacie a školiace služby (napr. školenia, kurzy, semináre)</w:t>
      </w:r>
      <w:r>
        <w:rPr>
          <w:rFonts w:ascii="Times New Roman" w:hAnsi="Times New Roman"/>
          <w:sz w:val="24"/>
          <w:szCs w:val="24"/>
        </w:rPr>
        <w:t xml:space="preserve">, </w:t>
      </w:r>
      <w:r w:rsidRPr="000F44FD">
        <w:rPr>
          <w:rFonts w:ascii="Times New Roman" w:hAnsi="Times New Roman"/>
          <w:sz w:val="24"/>
          <w:szCs w:val="24"/>
        </w:rPr>
        <w:t>konferencie, sympóziá, výdavky na výskum, obstaranie nehmotného majetku, ktorý podľa rozhodnutia prijímateľa nebol zaradený ako dlhodobý nehmotný majetok, technické kontroly a emisné kontroly, náklady na inzerciu, publicitu</w:t>
      </w:r>
      <w:r w:rsidR="00CD517E">
        <w:rPr>
          <w:rFonts w:ascii="Times New Roman" w:hAnsi="Times New Roman"/>
          <w:sz w:val="24"/>
          <w:szCs w:val="24"/>
        </w:rPr>
        <w:t xml:space="preserve">, </w:t>
      </w:r>
      <w:r w:rsidR="00CD517E" w:rsidRPr="00CD517E">
        <w:rPr>
          <w:rFonts w:ascii="Times New Roman" w:hAnsi="Times New Roman"/>
          <w:sz w:val="24"/>
          <w:szCs w:val="24"/>
        </w:rPr>
        <w:t>externé služby</w:t>
      </w:r>
      <w:r w:rsidR="00CD517E" w:rsidRPr="003949FF">
        <w:rPr>
          <w:rFonts w:ascii="Times New Roman" w:hAnsi="Times New Roman"/>
          <w:b/>
          <w:sz w:val="24"/>
          <w:szCs w:val="24"/>
        </w:rPr>
        <w:t xml:space="preserve"> </w:t>
      </w:r>
      <w:r w:rsidR="00CD517E" w:rsidRPr="003949FF">
        <w:rPr>
          <w:rFonts w:ascii="Times New Roman" w:hAnsi="Times New Roman"/>
          <w:sz w:val="24"/>
          <w:szCs w:val="24"/>
        </w:rPr>
        <w:t>(zabezpečené dodávateľským spôsobom</w:t>
      </w:r>
      <w:r w:rsidR="008C2CFC">
        <w:rPr>
          <w:rFonts w:ascii="Times New Roman" w:hAnsi="Times New Roman"/>
          <w:sz w:val="24"/>
          <w:szCs w:val="24"/>
        </w:rPr>
        <w:t>, napr. cattering</w:t>
      </w:r>
      <w:r w:rsidR="00CD517E" w:rsidRPr="003949FF">
        <w:rPr>
          <w:rFonts w:ascii="Times New Roman" w:hAnsi="Times New Roman"/>
          <w:sz w:val="24"/>
          <w:szCs w:val="24"/>
        </w:rPr>
        <w:t>)</w:t>
      </w:r>
      <w:r w:rsidR="00CD517E">
        <w:rPr>
          <w:rFonts w:ascii="Times New Roman" w:hAnsi="Times New Roman"/>
          <w:sz w:val="24"/>
          <w:szCs w:val="24"/>
        </w:rPr>
        <w:t>.</w:t>
      </w:r>
    </w:p>
    <w:p w14:paraId="2A9CCA5A" w14:textId="15D46EF5" w:rsidR="00E32A1C" w:rsidRDefault="00DD3A59" w:rsidP="00DD3A59">
      <w:pPr>
        <w:pStyle w:val="Zkladntext"/>
        <w:spacing w:before="60" w:after="60"/>
        <w:jc w:val="both"/>
        <w:rPr>
          <w:rFonts w:ascii="Times New Roman" w:hAnsi="Times New Roman"/>
          <w:sz w:val="24"/>
          <w:szCs w:val="24"/>
        </w:rPr>
      </w:pPr>
      <w:r w:rsidRPr="00D72FA8">
        <w:rPr>
          <w:rFonts w:ascii="Times New Roman" w:hAnsi="Times New Roman"/>
          <w:b/>
          <w:i/>
          <w:sz w:val="24"/>
          <w:szCs w:val="24"/>
          <w:u w:val="single"/>
        </w:rPr>
        <w:t>Oprávnenými výdavkami</w:t>
      </w:r>
      <w:r w:rsidRPr="00D72FA8">
        <w:rPr>
          <w:rFonts w:ascii="Times New Roman" w:hAnsi="Times New Roman"/>
          <w:sz w:val="24"/>
          <w:szCs w:val="24"/>
        </w:rPr>
        <w:t xml:space="preserve"> sú výdavky v prípade projektov implementovaných </w:t>
      </w:r>
      <w:r w:rsidRPr="00D72FA8">
        <w:rPr>
          <w:rFonts w:ascii="Times New Roman" w:hAnsi="Times New Roman"/>
          <w:b/>
          <w:sz w:val="24"/>
          <w:szCs w:val="24"/>
          <w:u w:val="single"/>
        </w:rPr>
        <w:t>v rámci PO 5</w:t>
      </w:r>
      <w:r w:rsidRPr="00406B11">
        <w:rPr>
          <w:rFonts w:ascii="Times New Roman" w:hAnsi="Times New Roman"/>
          <w:b/>
          <w:sz w:val="24"/>
          <w:szCs w:val="24"/>
          <w:u w:val="single"/>
        </w:rPr>
        <w:t>.</w:t>
      </w:r>
      <w:r>
        <w:rPr>
          <w:rFonts w:ascii="Times New Roman" w:hAnsi="Times New Roman"/>
          <w:b/>
          <w:sz w:val="24"/>
          <w:szCs w:val="24"/>
          <w:u w:val="single"/>
        </w:rPr>
        <w:t xml:space="preserve"> </w:t>
      </w:r>
      <w:r w:rsidR="00E32A1C" w:rsidRPr="005402F8">
        <w:rPr>
          <w:rFonts w:ascii="Times New Roman" w:hAnsi="Times New Roman"/>
          <w:b/>
          <w:i/>
          <w:sz w:val="24"/>
          <w:szCs w:val="24"/>
          <w:u w:val="single"/>
        </w:rPr>
        <w:t>Oprávnenými výdavkami</w:t>
      </w:r>
      <w:r w:rsidR="00E32A1C" w:rsidRPr="005402F8">
        <w:rPr>
          <w:rFonts w:ascii="Times New Roman" w:hAnsi="Times New Roman"/>
          <w:sz w:val="24"/>
          <w:szCs w:val="24"/>
        </w:rPr>
        <w:t xml:space="preserve"> </w:t>
      </w:r>
      <w:r w:rsidR="00E32A1C" w:rsidRPr="005402F8">
        <w:rPr>
          <w:rFonts w:ascii="Times New Roman" w:hAnsi="Times New Roman"/>
          <w:b/>
          <w:sz w:val="24"/>
          <w:szCs w:val="24"/>
          <w:u w:val="single"/>
        </w:rPr>
        <w:t xml:space="preserve">v rámci PO </w:t>
      </w:r>
      <w:r w:rsidR="00E32A1C">
        <w:rPr>
          <w:rFonts w:ascii="Times New Roman" w:hAnsi="Times New Roman"/>
          <w:b/>
          <w:sz w:val="24"/>
          <w:szCs w:val="24"/>
          <w:u w:val="single"/>
        </w:rPr>
        <w:t xml:space="preserve">6 </w:t>
      </w:r>
      <w:r w:rsidR="00E32A1C" w:rsidRPr="005402F8">
        <w:rPr>
          <w:rFonts w:ascii="Times New Roman" w:hAnsi="Times New Roman"/>
          <w:sz w:val="24"/>
          <w:szCs w:val="24"/>
        </w:rPr>
        <w:t xml:space="preserve">sú </w:t>
      </w:r>
      <w:r w:rsidR="00E32A1C" w:rsidRPr="005402F8">
        <w:rPr>
          <w:rFonts w:ascii="Times New Roman" w:hAnsi="Times New Roman"/>
          <w:b/>
          <w:sz w:val="24"/>
          <w:szCs w:val="24"/>
          <w:u w:val="single"/>
        </w:rPr>
        <w:t>výlučne</w:t>
      </w:r>
      <w:r w:rsidR="00E32A1C" w:rsidRPr="005402F8">
        <w:rPr>
          <w:rFonts w:ascii="Times New Roman" w:hAnsi="Times New Roman"/>
          <w:sz w:val="24"/>
          <w:szCs w:val="24"/>
        </w:rPr>
        <w:t xml:space="preserve"> výdavky </w:t>
      </w:r>
      <w:r w:rsidR="00E32A1C">
        <w:rPr>
          <w:rFonts w:ascii="Times New Roman" w:hAnsi="Times New Roman"/>
          <w:sz w:val="24"/>
          <w:szCs w:val="24"/>
        </w:rPr>
        <w:t xml:space="preserve">na </w:t>
      </w:r>
      <w:r w:rsidR="00E32A1C" w:rsidRPr="00C17A72">
        <w:rPr>
          <w:rFonts w:ascii="Times New Roman" w:hAnsi="Times New Roman"/>
          <w:b/>
          <w:sz w:val="24"/>
          <w:szCs w:val="24"/>
        </w:rPr>
        <w:t>ex</w:t>
      </w:r>
      <w:r w:rsidR="00E32A1C" w:rsidRPr="003949FF">
        <w:rPr>
          <w:rFonts w:ascii="Times New Roman" w:hAnsi="Times New Roman"/>
          <w:b/>
          <w:sz w:val="24"/>
          <w:szCs w:val="24"/>
        </w:rPr>
        <w:t xml:space="preserve">terné služby </w:t>
      </w:r>
      <w:r w:rsidR="00E32A1C" w:rsidRPr="003949FF">
        <w:rPr>
          <w:rFonts w:ascii="Times New Roman" w:hAnsi="Times New Roman"/>
          <w:sz w:val="24"/>
          <w:szCs w:val="24"/>
        </w:rPr>
        <w:t>zab</w:t>
      </w:r>
      <w:r w:rsidR="00E32A1C">
        <w:rPr>
          <w:rFonts w:ascii="Times New Roman" w:hAnsi="Times New Roman"/>
          <w:sz w:val="24"/>
          <w:szCs w:val="24"/>
        </w:rPr>
        <w:t xml:space="preserve">ezpečené dodávateľským spôsobom (napr. externý manažment, zabezpečenie realizácie </w:t>
      </w:r>
      <w:r w:rsidR="0043596B">
        <w:rPr>
          <w:rFonts w:ascii="Times New Roman" w:hAnsi="Times New Roman"/>
          <w:sz w:val="24"/>
          <w:szCs w:val="24"/>
        </w:rPr>
        <w:t>verejného obstarávania</w:t>
      </w:r>
      <w:r w:rsidR="00E32A1C">
        <w:rPr>
          <w:rFonts w:ascii="Times New Roman" w:hAnsi="Times New Roman"/>
          <w:sz w:val="24"/>
          <w:szCs w:val="24"/>
        </w:rPr>
        <w:t xml:space="preserve">, </w:t>
      </w:r>
      <w:r w:rsidR="00D70782">
        <w:rPr>
          <w:rFonts w:ascii="Times New Roman" w:hAnsi="Times New Roman"/>
          <w:sz w:val="24"/>
          <w:szCs w:val="24"/>
        </w:rPr>
        <w:t>výdavky na vypracovanie energetického certifikátu...)</w:t>
      </w:r>
      <w:r w:rsidR="003A5B35">
        <w:rPr>
          <w:rFonts w:ascii="Times New Roman" w:hAnsi="Times New Roman"/>
          <w:sz w:val="24"/>
          <w:szCs w:val="24"/>
        </w:rPr>
        <w:t>.</w:t>
      </w:r>
    </w:p>
    <w:p w14:paraId="7914F19A" w14:textId="3214ADFA" w:rsidR="004C498E" w:rsidRDefault="004C498E" w:rsidP="00D72FA8">
      <w:pPr>
        <w:pStyle w:val="Zkladntext"/>
        <w:pBdr>
          <w:top w:val="single" w:sz="4" w:space="1" w:color="auto"/>
          <w:left w:val="single" w:sz="4" w:space="4" w:color="auto"/>
          <w:bottom w:val="single" w:sz="4" w:space="1" w:color="auto"/>
          <w:right w:val="single" w:sz="4" w:space="4" w:color="auto"/>
        </w:pBdr>
        <w:shd w:val="clear" w:color="auto" w:fill="FBD4B4" w:themeFill="accent6" w:themeFillTint="66"/>
        <w:spacing w:before="120" w:after="60"/>
        <w:jc w:val="both"/>
        <w:rPr>
          <w:rFonts w:ascii="Times New Roman" w:hAnsi="Times New Roman"/>
          <w:sz w:val="24"/>
          <w:szCs w:val="24"/>
        </w:rPr>
      </w:pPr>
      <w:r w:rsidRPr="00D72FA8">
        <w:rPr>
          <w:rFonts w:ascii="Times New Roman" w:hAnsi="Times New Roman"/>
          <w:b/>
          <w:i/>
          <w:sz w:val="24"/>
          <w:szCs w:val="24"/>
        </w:rPr>
        <w:t>Dôležité upozornenie</w:t>
      </w:r>
      <w:r>
        <w:rPr>
          <w:rFonts w:ascii="Times New Roman" w:hAnsi="Times New Roman"/>
          <w:sz w:val="24"/>
          <w:szCs w:val="24"/>
        </w:rPr>
        <w:t xml:space="preserve">: </w:t>
      </w:r>
      <w:r w:rsidR="000F74F4">
        <w:rPr>
          <w:rFonts w:ascii="Times New Roman" w:hAnsi="Times New Roman"/>
          <w:sz w:val="24"/>
          <w:szCs w:val="24"/>
        </w:rPr>
        <w:t>Pri zabezpečovaní služieb externého manažmentu SO odporúča žiadateľovi vziať do úvahy skutočnosti uvedené v</w:t>
      </w:r>
      <w:r w:rsidR="000F74F4" w:rsidRPr="000F74F4">
        <w:rPr>
          <w:rFonts w:ascii="Times New Roman" w:hAnsi="Times New Roman"/>
          <w:sz w:val="24"/>
          <w:szCs w:val="24"/>
        </w:rPr>
        <w:t xml:space="preserve"> hodnoten</w:t>
      </w:r>
      <w:r w:rsidR="000F74F4">
        <w:rPr>
          <w:rFonts w:ascii="Times New Roman" w:hAnsi="Times New Roman"/>
          <w:sz w:val="24"/>
          <w:szCs w:val="24"/>
        </w:rPr>
        <w:t>í</w:t>
      </w:r>
      <w:r w:rsidR="000F74F4" w:rsidRPr="00D72FA8">
        <w:rPr>
          <w:rFonts w:ascii="Times New Roman" w:hAnsi="Times New Roman"/>
          <w:sz w:val="24"/>
          <w:szCs w:val="24"/>
        </w:rPr>
        <w:t xml:space="preserve"> ŽoNFP v oblasti </w:t>
      </w:r>
      <w:r w:rsidR="000F74F4" w:rsidRPr="00D72FA8">
        <w:rPr>
          <w:rFonts w:ascii="Times New Roman" w:hAnsi="Times New Roman"/>
          <w:i/>
          <w:sz w:val="24"/>
          <w:szCs w:val="24"/>
        </w:rPr>
        <w:t>Administratívna a prevádzková kapacita</w:t>
      </w:r>
      <w:r w:rsidR="000F74F4" w:rsidRPr="00D72FA8">
        <w:rPr>
          <w:rFonts w:ascii="Times New Roman" w:hAnsi="Times New Roman"/>
          <w:sz w:val="24"/>
          <w:szCs w:val="24"/>
        </w:rPr>
        <w:t xml:space="preserve"> – časť </w:t>
      </w:r>
      <w:r w:rsidR="000F74F4" w:rsidRPr="00D72FA8">
        <w:rPr>
          <w:rFonts w:ascii="Times New Roman" w:hAnsi="Times New Roman"/>
          <w:i/>
          <w:sz w:val="24"/>
          <w:szCs w:val="24"/>
        </w:rPr>
        <w:t>Účelnosť  navrhnutého systému riadenia projektu</w:t>
      </w:r>
      <w:r w:rsidR="000F74F4" w:rsidRPr="000F74F4">
        <w:rPr>
          <w:rFonts w:ascii="Times New Roman" w:hAnsi="Times New Roman"/>
          <w:sz w:val="24"/>
          <w:szCs w:val="24"/>
        </w:rPr>
        <w:t>, kde sa posudzuje</w:t>
      </w:r>
      <w:r w:rsidR="000F74F4">
        <w:rPr>
          <w:rFonts w:ascii="Times New Roman" w:hAnsi="Times New Roman"/>
          <w:sz w:val="24"/>
          <w:szCs w:val="24"/>
        </w:rPr>
        <w:t xml:space="preserve">, </w:t>
      </w:r>
      <w:r w:rsidR="000F74F4" w:rsidRPr="00D72FA8">
        <w:rPr>
          <w:rFonts w:ascii="Times New Roman" w:hAnsi="Times New Roman"/>
          <w:sz w:val="24"/>
          <w:szCs w:val="24"/>
        </w:rPr>
        <w:t xml:space="preserve"> ak</w:t>
      </w:r>
      <w:r w:rsidR="000F74F4">
        <w:rPr>
          <w:rFonts w:ascii="Times New Roman" w:hAnsi="Times New Roman"/>
          <w:sz w:val="24"/>
          <w:szCs w:val="24"/>
        </w:rPr>
        <w:t>ým spôsobom</w:t>
      </w:r>
      <w:r w:rsidR="000F74F4" w:rsidRPr="00D72FA8">
        <w:rPr>
          <w:rFonts w:ascii="Times New Roman" w:hAnsi="Times New Roman"/>
          <w:sz w:val="24"/>
          <w:szCs w:val="24"/>
        </w:rPr>
        <w:t xml:space="preserve"> žiadateľ zabezpečí riadenie projektu (v rozsahu zodpovedajúcom požiadavkám na riadenie projektu</w:t>
      </w:r>
      <w:r>
        <w:rPr>
          <w:rFonts w:ascii="Times New Roman" w:hAnsi="Times New Roman"/>
          <w:sz w:val="24"/>
          <w:szCs w:val="24"/>
        </w:rPr>
        <w:t>,</w:t>
      </w:r>
      <w:r w:rsidR="000F74F4" w:rsidRPr="00D72FA8">
        <w:rPr>
          <w:rFonts w:ascii="Times New Roman" w:hAnsi="Times New Roman"/>
          <w:sz w:val="24"/>
          <w:szCs w:val="24"/>
        </w:rPr>
        <w:t xml:space="preserve"> viď dokument </w:t>
      </w:r>
      <w:r w:rsidR="000F74F4" w:rsidRPr="00D72FA8">
        <w:rPr>
          <w:rFonts w:ascii="Times New Roman" w:hAnsi="Times New Roman"/>
          <w:i/>
          <w:sz w:val="24"/>
          <w:szCs w:val="24"/>
        </w:rPr>
        <w:t>Kritériá pre výber projektov operačného programu Ľudské zdroje a metodika ich uplatňovania</w:t>
      </w:r>
      <w:r w:rsidR="000F74F4" w:rsidRPr="00D72FA8">
        <w:rPr>
          <w:rFonts w:ascii="Times New Roman" w:hAnsi="Times New Roman"/>
          <w:sz w:val="24"/>
          <w:szCs w:val="24"/>
        </w:rPr>
        <w:t>)</w:t>
      </w:r>
      <w:r w:rsidR="000F74F4">
        <w:rPr>
          <w:rFonts w:ascii="Times New Roman" w:hAnsi="Times New Roman"/>
          <w:sz w:val="24"/>
          <w:szCs w:val="24"/>
        </w:rPr>
        <w:t>.</w:t>
      </w:r>
    </w:p>
    <w:p w14:paraId="28E642B2" w14:textId="77777777" w:rsidR="00E14080" w:rsidRPr="00E57197" w:rsidRDefault="00E14080" w:rsidP="00A87902">
      <w:pPr>
        <w:spacing w:before="120" w:after="60"/>
        <w:jc w:val="both"/>
        <w:rPr>
          <w:rFonts w:ascii="Times New Roman" w:hAnsi="Times New Roman"/>
          <w:b/>
          <w:i/>
          <w:sz w:val="24"/>
          <w:szCs w:val="24"/>
          <w:u w:val="single"/>
        </w:rPr>
      </w:pPr>
      <w:r w:rsidRPr="00E57197">
        <w:rPr>
          <w:rFonts w:ascii="Times New Roman" w:hAnsi="Times New Roman"/>
          <w:b/>
          <w:i/>
          <w:sz w:val="24"/>
          <w:szCs w:val="24"/>
          <w:u w:val="single"/>
        </w:rPr>
        <w:t>Neoprávnené výdavky:</w:t>
      </w:r>
    </w:p>
    <w:p w14:paraId="28E642B3" w14:textId="77777777" w:rsidR="000D7738" w:rsidRPr="007329C1" w:rsidRDefault="000D7738" w:rsidP="00C57592">
      <w:pPr>
        <w:pStyle w:val="Default"/>
        <w:numPr>
          <w:ilvl w:val="0"/>
          <w:numId w:val="46"/>
        </w:numPr>
        <w:spacing w:before="60" w:after="60" w:line="276" w:lineRule="auto"/>
        <w:ind w:left="567" w:hanging="284"/>
        <w:jc w:val="both"/>
        <w:rPr>
          <w:color w:val="auto"/>
        </w:rPr>
      </w:pPr>
      <w:r w:rsidRPr="007329C1">
        <w:rPr>
          <w:color w:val="auto"/>
        </w:rPr>
        <w:t>výdavky na analýzy/stratégie/štúdie/expertízy/plány a iné výstupy vynakladané v rámci národných projektov, ktoré sú obstarané z prostriedkov nenávratného finančného p</w:t>
      </w:r>
      <w:r w:rsidR="009B2922">
        <w:rPr>
          <w:color w:val="auto"/>
        </w:rPr>
        <w:t>ríspevku (verejných zdrojov) ak:</w:t>
      </w:r>
    </w:p>
    <w:p w14:paraId="28E642B4" w14:textId="16786C62" w:rsidR="000D7738" w:rsidRPr="007329C1" w:rsidRDefault="000D7738" w:rsidP="00C57592">
      <w:pPr>
        <w:pStyle w:val="Default"/>
        <w:numPr>
          <w:ilvl w:val="0"/>
          <w:numId w:val="66"/>
        </w:numPr>
        <w:spacing w:before="60" w:after="60" w:line="276" w:lineRule="auto"/>
        <w:ind w:left="851" w:hanging="284"/>
        <w:jc w:val="both"/>
        <w:rPr>
          <w:color w:val="auto"/>
        </w:rPr>
      </w:pPr>
      <w:r w:rsidRPr="007329C1">
        <w:rPr>
          <w:color w:val="auto"/>
        </w:rPr>
        <w:t>sú dostupné/zverejnené verejnosti (napr. na internete a pod.), alebo</w:t>
      </w:r>
    </w:p>
    <w:p w14:paraId="28E642B5" w14:textId="77777777" w:rsidR="000D7738" w:rsidRPr="007329C1" w:rsidRDefault="000D7738" w:rsidP="00C57592">
      <w:pPr>
        <w:pStyle w:val="Default"/>
        <w:numPr>
          <w:ilvl w:val="0"/>
          <w:numId w:val="66"/>
        </w:numPr>
        <w:spacing w:before="60" w:after="60" w:line="276" w:lineRule="auto"/>
        <w:ind w:left="851" w:hanging="284"/>
        <w:jc w:val="both"/>
        <w:rPr>
          <w:color w:val="auto"/>
        </w:rPr>
      </w:pPr>
      <w:r w:rsidRPr="007329C1">
        <w:rPr>
          <w:color w:val="auto"/>
        </w:rPr>
        <w:t>nemajú využitie pre SO OP ĽZ, alebo</w:t>
      </w:r>
    </w:p>
    <w:p w14:paraId="28E642B6" w14:textId="77777777" w:rsidR="000D7738" w:rsidRPr="007329C1" w:rsidRDefault="000D7738" w:rsidP="00C57592">
      <w:pPr>
        <w:pStyle w:val="Default"/>
        <w:numPr>
          <w:ilvl w:val="0"/>
          <w:numId w:val="66"/>
        </w:numPr>
        <w:spacing w:before="60" w:after="60" w:line="276" w:lineRule="auto"/>
        <w:ind w:left="851" w:hanging="284"/>
        <w:jc w:val="both"/>
        <w:rPr>
          <w:color w:val="auto"/>
        </w:rPr>
      </w:pPr>
      <w:r w:rsidRPr="007329C1">
        <w:rPr>
          <w:color w:val="auto"/>
        </w:rPr>
        <w:t>ak je na ne vypracovaný posudok odborníka v relevantnej oblasti a tento posudok je negatívny, alebo</w:t>
      </w:r>
    </w:p>
    <w:p w14:paraId="0CB02BDC" w14:textId="67F331C6" w:rsidR="00A15E2D" w:rsidRPr="00C35D39" w:rsidRDefault="000D7738" w:rsidP="00C35D39">
      <w:pPr>
        <w:pStyle w:val="Default"/>
        <w:numPr>
          <w:ilvl w:val="0"/>
          <w:numId w:val="46"/>
        </w:numPr>
        <w:spacing w:before="60" w:after="60" w:line="276" w:lineRule="auto"/>
        <w:ind w:left="567" w:hanging="284"/>
        <w:jc w:val="both"/>
      </w:pPr>
      <w:r w:rsidRPr="00C35D39">
        <w:rPr>
          <w:color w:val="auto"/>
        </w:rPr>
        <w:lastRenderedPageBreak/>
        <w:t>dokument javí znaky plagiátorstva</w:t>
      </w:r>
      <w:r w:rsidRPr="00C35D39">
        <w:rPr>
          <w:rStyle w:val="Odkaznapoznmkupodiarou"/>
          <w:color w:val="auto"/>
        </w:rPr>
        <w:footnoteReference w:id="49"/>
      </w:r>
      <w:r w:rsidR="00A15E2D" w:rsidRPr="00C35D39">
        <w:rPr>
          <w:color w:val="auto"/>
        </w:rPr>
        <w:t>;</w:t>
      </w:r>
      <w:r w:rsidRPr="00C35D39">
        <w:rPr>
          <w:color w:val="auto"/>
        </w:rPr>
        <w:t xml:space="preserve"> </w:t>
      </w:r>
    </w:p>
    <w:p w14:paraId="28E642B8" w14:textId="56F549E5" w:rsidR="000D7738" w:rsidRPr="00C35D39" w:rsidRDefault="000D7738" w:rsidP="00C35D39">
      <w:pPr>
        <w:pStyle w:val="Default"/>
        <w:numPr>
          <w:ilvl w:val="0"/>
          <w:numId w:val="46"/>
        </w:numPr>
        <w:spacing w:before="60" w:after="60" w:line="276" w:lineRule="auto"/>
        <w:ind w:left="567" w:hanging="284"/>
        <w:jc w:val="both"/>
      </w:pPr>
      <w:r w:rsidRPr="00C35D39">
        <w:t>výdavky na analýzy/stratégie/štúdie/expertízy/plány  a iné výstupy vynakladané v rámci d</w:t>
      </w:r>
      <w:r w:rsidR="00644814" w:rsidRPr="00C35D39">
        <w:t>opytovo</w:t>
      </w:r>
      <w:r w:rsidR="000202CC" w:rsidRPr="00C35D39">
        <w:t xml:space="preserve"> </w:t>
      </w:r>
      <w:r w:rsidR="00644814" w:rsidRPr="00C35D39">
        <w:t>-</w:t>
      </w:r>
      <w:r w:rsidR="000202CC" w:rsidRPr="00C35D39">
        <w:t xml:space="preserve"> </w:t>
      </w:r>
      <w:r w:rsidR="00644814" w:rsidRPr="00C35D39">
        <w:t>orientovaných projektov;</w:t>
      </w:r>
    </w:p>
    <w:p w14:paraId="28E642B9" w14:textId="77777777" w:rsidR="007329C1" w:rsidRPr="007329C1" w:rsidRDefault="007329C1" w:rsidP="00C57592">
      <w:pPr>
        <w:pStyle w:val="Odsekzoznamu"/>
        <w:numPr>
          <w:ilvl w:val="0"/>
          <w:numId w:val="46"/>
        </w:numPr>
        <w:spacing w:before="60" w:after="60"/>
        <w:ind w:left="567" w:hanging="284"/>
        <w:jc w:val="both"/>
        <w:rPr>
          <w:rFonts w:ascii="Times New Roman" w:hAnsi="Times New Roman"/>
          <w:sz w:val="24"/>
          <w:szCs w:val="24"/>
        </w:rPr>
      </w:pPr>
      <w:r w:rsidRPr="007329C1">
        <w:rPr>
          <w:rFonts w:ascii="Times New Roman" w:hAnsi="Times New Roman"/>
          <w:sz w:val="24"/>
          <w:szCs w:val="24"/>
        </w:rPr>
        <w:t>na obstarané služby, ktorých obstarávacia cena bola stanovená percentom (napr. 1 % zo sumy NFP)</w:t>
      </w:r>
      <w:r w:rsidR="00644814">
        <w:rPr>
          <w:rFonts w:ascii="Times New Roman" w:hAnsi="Times New Roman"/>
          <w:sz w:val="24"/>
          <w:szCs w:val="24"/>
        </w:rPr>
        <w:t>;</w:t>
      </w:r>
    </w:p>
    <w:p w14:paraId="28E642BA" w14:textId="77777777" w:rsidR="000D7738" w:rsidRPr="00FF5FB8" w:rsidRDefault="00FF5FB8" w:rsidP="00C57592">
      <w:pPr>
        <w:pStyle w:val="Odsekzoznamu"/>
        <w:numPr>
          <w:ilvl w:val="0"/>
          <w:numId w:val="46"/>
        </w:numPr>
        <w:spacing w:before="60" w:after="60"/>
        <w:ind w:left="567" w:hanging="284"/>
        <w:contextualSpacing w:val="0"/>
        <w:jc w:val="both"/>
        <w:rPr>
          <w:rFonts w:ascii="Times New Roman" w:hAnsi="Times New Roman"/>
          <w:sz w:val="32"/>
          <w:szCs w:val="24"/>
        </w:rPr>
      </w:pPr>
      <w:r w:rsidRPr="00FF5FB8">
        <w:rPr>
          <w:rFonts w:ascii="Times New Roman" w:hAnsi="Times New Roman"/>
          <w:sz w:val="24"/>
        </w:rPr>
        <w:t>ak cena</w:t>
      </w:r>
      <w:r w:rsidR="0094610F">
        <w:rPr>
          <w:rFonts w:ascii="Times New Roman" w:hAnsi="Times New Roman"/>
          <w:sz w:val="24"/>
        </w:rPr>
        <w:t>,</w:t>
      </w:r>
      <w:r w:rsidRPr="00FF5FB8">
        <w:rPr>
          <w:rFonts w:ascii="Times New Roman" w:hAnsi="Times New Roman"/>
          <w:sz w:val="24"/>
        </w:rPr>
        <w:t xml:space="preserve"> za ktorú bola služba obstaraná</w:t>
      </w:r>
      <w:r w:rsidR="0094610F">
        <w:rPr>
          <w:rFonts w:ascii="Times New Roman" w:hAnsi="Times New Roman"/>
          <w:sz w:val="24"/>
        </w:rPr>
        <w:t>,</w:t>
      </w:r>
      <w:r w:rsidRPr="00FF5FB8">
        <w:rPr>
          <w:rFonts w:ascii="Times New Roman" w:hAnsi="Times New Roman"/>
          <w:sz w:val="24"/>
        </w:rPr>
        <w:t xml:space="preserve"> je neprimeranou cenou v zmysle zákona č.</w:t>
      </w:r>
      <w:r w:rsidR="00DF0F59">
        <w:rPr>
          <w:rFonts w:ascii="Times New Roman" w:hAnsi="Times New Roman"/>
          <w:sz w:val="24"/>
        </w:rPr>
        <w:t> </w:t>
      </w:r>
      <w:r w:rsidRPr="00FF5FB8">
        <w:rPr>
          <w:rFonts w:ascii="Times New Roman" w:hAnsi="Times New Roman"/>
          <w:sz w:val="24"/>
        </w:rPr>
        <w:t>18/1996 Z. z. v z. n. pr.</w:t>
      </w:r>
    </w:p>
    <w:p w14:paraId="28E642BB" w14:textId="77777777" w:rsidR="00E14080" w:rsidRPr="00E57197" w:rsidRDefault="00E14080" w:rsidP="00A87902">
      <w:pPr>
        <w:spacing w:before="120" w:after="60"/>
        <w:jc w:val="both"/>
        <w:rPr>
          <w:rFonts w:ascii="Times New Roman" w:hAnsi="Times New Roman"/>
          <w:b/>
          <w:i/>
          <w:sz w:val="24"/>
          <w:szCs w:val="24"/>
          <w:u w:val="single"/>
        </w:rPr>
      </w:pPr>
      <w:r w:rsidRPr="00E57197">
        <w:rPr>
          <w:rFonts w:ascii="Times New Roman" w:hAnsi="Times New Roman"/>
          <w:b/>
          <w:i/>
          <w:sz w:val="24"/>
          <w:szCs w:val="24"/>
          <w:u w:val="single"/>
        </w:rPr>
        <w:t>Preukazovanie:</w:t>
      </w:r>
    </w:p>
    <w:p w14:paraId="28E642BC" w14:textId="77777777" w:rsidR="00862232" w:rsidRPr="00862232" w:rsidRDefault="00862232" w:rsidP="00D74778">
      <w:pPr>
        <w:pStyle w:val="Odsekzoznamu"/>
        <w:numPr>
          <w:ilvl w:val="0"/>
          <w:numId w:val="47"/>
        </w:numPr>
        <w:spacing w:before="60" w:after="60"/>
        <w:ind w:left="568" w:hanging="284"/>
        <w:jc w:val="both"/>
        <w:rPr>
          <w:rFonts w:ascii="Times New Roman" w:hAnsi="Times New Roman"/>
          <w:sz w:val="32"/>
          <w:szCs w:val="24"/>
        </w:rPr>
      </w:pPr>
      <w:r w:rsidRPr="00862232">
        <w:rPr>
          <w:rFonts w:ascii="Times New Roman" w:hAnsi="Times New Roman"/>
          <w:sz w:val="24"/>
        </w:rPr>
        <w:t>faktúra, resp. aj dodací list, ak faktúra nie je zároveň aj dodacím listom, alebo ak z dokladu nie je zrejmé čo bolo predmetom dodania</w:t>
      </w:r>
      <w:r w:rsidR="003B068A">
        <w:rPr>
          <w:rFonts w:ascii="Times New Roman" w:hAnsi="Times New Roman"/>
          <w:sz w:val="24"/>
          <w:szCs w:val="24"/>
        </w:rPr>
        <w:t>;</w:t>
      </w:r>
    </w:p>
    <w:p w14:paraId="28E642BD" w14:textId="77777777" w:rsidR="004568A5" w:rsidRPr="004568A5" w:rsidRDefault="004568A5" w:rsidP="00D74778">
      <w:pPr>
        <w:pStyle w:val="Odsekzoznamu"/>
        <w:numPr>
          <w:ilvl w:val="0"/>
          <w:numId w:val="47"/>
        </w:numPr>
        <w:spacing w:before="60" w:after="60"/>
        <w:ind w:left="568" w:hanging="284"/>
        <w:jc w:val="both"/>
        <w:rPr>
          <w:rFonts w:ascii="Times New Roman" w:hAnsi="Times New Roman"/>
          <w:sz w:val="24"/>
          <w:szCs w:val="24"/>
        </w:rPr>
      </w:pPr>
      <w:r w:rsidRPr="004568A5">
        <w:rPr>
          <w:rFonts w:ascii="Times New Roman" w:hAnsi="Times New Roman"/>
          <w:sz w:val="24"/>
          <w:szCs w:val="24"/>
        </w:rPr>
        <w:t xml:space="preserve">spôsob </w:t>
      </w:r>
      <w:r w:rsidRPr="00123CC0">
        <w:rPr>
          <w:rFonts w:ascii="Times New Roman" w:hAnsi="Times New Roman"/>
          <w:sz w:val="24"/>
        </w:rPr>
        <w:t>výpočtu</w:t>
      </w:r>
      <w:r w:rsidRPr="004568A5">
        <w:rPr>
          <w:rFonts w:ascii="Times New Roman" w:hAnsi="Times New Roman"/>
          <w:sz w:val="24"/>
          <w:szCs w:val="24"/>
        </w:rPr>
        <w:t xml:space="preserve"> oprávnenej výšky výdavku (ak je relevantné)</w:t>
      </w:r>
      <w:r w:rsidR="003B068A" w:rsidRPr="003B068A">
        <w:rPr>
          <w:rFonts w:ascii="Times New Roman" w:hAnsi="Times New Roman"/>
          <w:sz w:val="24"/>
          <w:szCs w:val="24"/>
        </w:rPr>
        <w:t xml:space="preserve"> </w:t>
      </w:r>
      <w:r w:rsidR="003B068A">
        <w:rPr>
          <w:rFonts w:ascii="Times New Roman" w:hAnsi="Times New Roman"/>
          <w:sz w:val="24"/>
          <w:szCs w:val="24"/>
        </w:rPr>
        <w:t>;</w:t>
      </w:r>
    </w:p>
    <w:p w14:paraId="28E642BE" w14:textId="77777777" w:rsidR="009165EA" w:rsidRPr="009165EA" w:rsidRDefault="009165EA" w:rsidP="00D74778">
      <w:pPr>
        <w:pStyle w:val="Odsekzoznamu"/>
        <w:numPr>
          <w:ilvl w:val="0"/>
          <w:numId w:val="47"/>
        </w:numPr>
        <w:spacing w:before="60" w:after="60"/>
        <w:ind w:left="568" w:hanging="284"/>
        <w:jc w:val="both"/>
        <w:rPr>
          <w:rFonts w:ascii="Times New Roman" w:hAnsi="Times New Roman"/>
          <w:sz w:val="24"/>
          <w:szCs w:val="24"/>
        </w:rPr>
      </w:pPr>
      <w:r w:rsidRPr="009165EA">
        <w:rPr>
          <w:rFonts w:ascii="Times New Roman" w:hAnsi="Times New Roman"/>
          <w:sz w:val="24"/>
          <w:szCs w:val="24"/>
        </w:rPr>
        <w:t xml:space="preserve">výpis o zverejnení zmluvy povinnej osoby v zmysle zákona 211/2000 Z. z. </w:t>
      </w:r>
      <w:r w:rsidR="00DE673C">
        <w:rPr>
          <w:rFonts w:ascii="Times New Roman" w:hAnsi="Times New Roman"/>
          <w:sz w:val="24"/>
          <w:szCs w:val="24"/>
        </w:rPr>
        <w:t>v z. n. pr.</w:t>
      </w:r>
      <w:r w:rsidR="003B068A">
        <w:rPr>
          <w:rFonts w:ascii="Times New Roman" w:hAnsi="Times New Roman"/>
          <w:sz w:val="24"/>
          <w:szCs w:val="24"/>
        </w:rPr>
        <w:t>;</w:t>
      </w:r>
    </w:p>
    <w:p w14:paraId="28E642BF" w14:textId="77777777" w:rsidR="004568A5" w:rsidRDefault="003B068A" w:rsidP="00D74778">
      <w:pPr>
        <w:pStyle w:val="Odsekzoznamu"/>
        <w:numPr>
          <w:ilvl w:val="0"/>
          <w:numId w:val="47"/>
        </w:numPr>
        <w:spacing w:before="60" w:after="60"/>
        <w:ind w:left="568" w:hanging="284"/>
        <w:jc w:val="both"/>
        <w:rPr>
          <w:rFonts w:ascii="Times New Roman" w:hAnsi="Times New Roman"/>
          <w:sz w:val="24"/>
          <w:szCs w:val="24"/>
        </w:rPr>
      </w:pPr>
      <w:r>
        <w:rPr>
          <w:rFonts w:ascii="Times New Roman" w:hAnsi="Times New Roman"/>
          <w:sz w:val="24"/>
          <w:szCs w:val="24"/>
        </w:rPr>
        <w:t>výpis z bankového účtu;</w:t>
      </w:r>
    </w:p>
    <w:p w14:paraId="28E642C0" w14:textId="77777777" w:rsidR="00CD517E" w:rsidRDefault="003B068A" w:rsidP="00123CC0">
      <w:pPr>
        <w:pStyle w:val="Odsekzoznamu"/>
        <w:numPr>
          <w:ilvl w:val="0"/>
          <w:numId w:val="47"/>
        </w:numPr>
        <w:spacing w:before="240" w:after="60"/>
        <w:ind w:left="568" w:hanging="284"/>
        <w:jc w:val="both"/>
        <w:rPr>
          <w:rFonts w:ascii="Times New Roman" w:hAnsi="Times New Roman"/>
          <w:sz w:val="24"/>
          <w:szCs w:val="24"/>
        </w:rPr>
      </w:pPr>
      <w:r w:rsidRPr="000E4697">
        <w:rPr>
          <w:rFonts w:ascii="Times New Roman" w:hAnsi="Times New Roman"/>
          <w:sz w:val="24"/>
          <w:szCs w:val="24"/>
        </w:rPr>
        <w:t>a iné.</w:t>
      </w:r>
    </w:p>
    <w:p w14:paraId="28E642C1" w14:textId="77777777" w:rsidR="00E427EB" w:rsidRDefault="00E427EB" w:rsidP="00123CC0">
      <w:pPr>
        <w:pStyle w:val="Zkladntext"/>
        <w:spacing w:before="240" w:after="60"/>
        <w:jc w:val="both"/>
        <w:rPr>
          <w:rFonts w:ascii="Times New Roman" w:hAnsi="Times New Roman"/>
          <w:sz w:val="24"/>
          <w:szCs w:val="24"/>
        </w:rPr>
      </w:pPr>
      <w:r w:rsidRPr="003949FF">
        <w:rPr>
          <w:rFonts w:ascii="Times New Roman" w:hAnsi="Times New Roman"/>
          <w:b/>
          <w:sz w:val="24"/>
          <w:szCs w:val="24"/>
        </w:rPr>
        <w:t xml:space="preserve">Externé služby </w:t>
      </w:r>
      <w:r w:rsidRPr="003949FF">
        <w:rPr>
          <w:rFonts w:ascii="Times New Roman" w:hAnsi="Times New Roman"/>
          <w:sz w:val="24"/>
          <w:szCs w:val="24"/>
        </w:rPr>
        <w:t>(zabezpečené dodávateľským spôsobom)</w:t>
      </w:r>
      <w:r w:rsidR="003C03DA">
        <w:rPr>
          <w:rFonts w:ascii="Times New Roman" w:hAnsi="Times New Roman"/>
          <w:sz w:val="24"/>
          <w:szCs w:val="24"/>
        </w:rPr>
        <w:t xml:space="preserve"> </w:t>
      </w:r>
    </w:p>
    <w:p w14:paraId="28E642C2" w14:textId="77777777" w:rsidR="00250147" w:rsidRPr="003949FF" w:rsidRDefault="00250147" w:rsidP="0053481B">
      <w:pPr>
        <w:pStyle w:val="Zkladntext"/>
        <w:spacing w:before="60" w:after="60"/>
        <w:jc w:val="both"/>
        <w:rPr>
          <w:rFonts w:ascii="Times New Roman" w:hAnsi="Times New Roman"/>
          <w:sz w:val="24"/>
          <w:szCs w:val="24"/>
        </w:rPr>
      </w:pPr>
      <w:r w:rsidRPr="003949FF">
        <w:rPr>
          <w:rFonts w:ascii="Times New Roman" w:hAnsi="Times New Roman"/>
          <w:sz w:val="24"/>
          <w:szCs w:val="24"/>
        </w:rPr>
        <w:t>Externé služby zahŕňajú najrôznejšie položky podľa typu projektu, ku ktorému sa viažu</w:t>
      </w:r>
      <w:r w:rsidRPr="003949FF">
        <w:rPr>
          <w:rStyle w:val="Odkaznapoznmkupodiarou"/>
          <w:rFonts w:ascii="Times New Roman" w:hAnsi="Times New Roman"/>
          <w:sz w:val="24"/>
          <w:szCs w:val="24"/>
        </w:rPr>
        <w:footnoteReference w:id="50"/>
      </w:r>
      <w:r w:rsidRPr="003949FF">
        <w:rPr>
          <w:rFonts w:ascii="Times New Roman" w:hAnsi="Times New Roman"/>
          <w:sz w:val="24"/>
          <w:szCs w:val="24"/>
        </w:rPr>
        <w:t>. Vybrané služby musia prispievať k dosahovaniu cieľov projektu a byť pre jeho realizáciu nevyhnutné.</w:t>
      </w:r>
    </w:p>
    <w:p w14:paraId="28E642C3" w14:textId="348581FC" w:rsidR="00250147" w:rsidRPr="003949FF" w:rsidRDefault="00250147" w:rsidP="006F055D">
      <w:pPr>
        <w:pStyle w:val="Zkladntext"/>
        <w:spacing w:before="60" w:after="60"/>
        <w:jc w:val="both"/>
        <w:rPr>
          <w:rFonts w:ascii="Times New Roman" w:hAnsi="Times New Roman"/>
          <w:sz w:val="24"/>
          <w:szCs w:val="24"/>
        </w:rPr>
      </w:pPr>
      <w:r w:rsidRPr="003949FF">
        <w:rPr>
          <w:rFonts w:ascii="Times New Roman" w:hAnsi="Times New Roman"/>
          <w:sz w:val="24"/>
          <w:szCs w:val="24"/>
        </w:rPr>
        <w:t>Prijímateľ môže využívať služby dodávateľov v tých prípadoch a pre tie činnosti, kedy nie</w:t>
      </w:r>
      <w:r w:rsidR="005C42B4" w:rsidRPr="003949FF">
        <w:rPr>
          <w:rFonts w:ascii="Times New Roman" w:hAnsi="Times New Roman"/>
          <w:sz w:val="24"/>
          <w:szCs w:val="24"/>
        </w:rPr>
        <w:t> </w:t>
      </w:r>
      <w:r w:rsidRPr="003949FF">
        <w:rPr>
          <w:rFonts w:ascii="Times New Roman" w:hAnsi="Times New Roman"/>
          <w:sz w:val="24"/>
          <w:szCs w:val="24"/>
        </w:rPr>
        <w:t>je</w:t>
      </w:r>
      <w:r w:rsidR="005C42B4" w:rsidRPr="003949FF">
        <w:rPr>
          <w:rFonts w:ascii="Times New Roman" w:hAnsi="Times New Roman"/>
          <w:sz w:val="24"/>
          <w:szCs w:val="24"/>
        </w:rPr>
        <w:t> </w:t>
      </w:r>
      <w:r w:rsidR="00AF27EA">
        <w:rPr>
          <w:rFonts w:ascii="Times New Roman" w:hAnsi="Times New Roman"/>
          <w:sz w:val="24"/>
          <w:szCs w:val="24"/>
        </w:rPr>
        <w:t>možné</w:t>
      </w:r>
      <w:r w:rsidRPr="003949FF">
        <w:rPr>
          <w:rFonts w:ascii="Times New Roman" w:hAnsi="Times New Roman"/>
          <w:sz w:val="24"/>
          <w:szCs w:val="24"/>
        </w:rPr>
        <w:t xml:space="preserve"> tieto služby/činnosti zabezpečiť vlastnými kapacitami. Podmienkou zostáva, že tieto služby musia byť preukázateľne nevyhnutné pre realizáciu projektu. </w:t>
      </w:r>
    </w:p>
    <w:p w14:paraId="28E642C4" w14:textId="77777777" w:rsidR="00250147" w:rsidRPr="003949FF" w:rsidRDefault="00250147" w:rsidP="006F055D">
      <w:pPr>
        <w:pStyle w:val="Zkladntext"/>
        <w:spacing w:before="60" w:after="60"/>
        <w:jc w:val="both"/>
        <w:rPr>
          <w:rFonts w:ascii="Times New Roman" w:hAnsi="Times New Roman"/>
          <w:sz w:val="24"/>
          <w:szCs w:val="24"/>
        </w:rPr>
      </w:pPr>
      <w:r w:rsidRPr="003949FF">
        <w:rPr>
          <w:rFonts w:ascii="Times New Roman" w:hAnsi="Times New Roman"/>
          <w:sz w:val="24"/>
          <w:szCs w:val="24"/>
        </w:rPr>
        <w:t xml:space="preserve">Medzi najčastejšie typy služieb, ktoré je možné zaradiť pod oprávnené výdavky </w:t>
      </w:r>
      <w:r w:rsidR="00B83B4F" w:rsidRPr="003949FF">
        <w:rPr>
          <w:rFonts w:ascii="Times New Roman" w:hAnsi="Times New Roman"/>
          <w:sz w:val="24"/>
          <w:szCs w:val="24"/>
        </w:rPr>
        <w:t>PO</w:t>
      </w:r>
      <w:r w:rsidR="00493BA7" w:rsidRPr="003949FF">
        <w:rPr>
          <w:rFonts w:ascii="Times New Roman" w:hAnsi="Times New Roman"/>
          <w:sz w:val="24"/>
          <w:szCs w:val="24"/>
        </w:rPr>
        <w:t> </w:t>
      </w:r>
      <w:r w:rsidR="005C42B4" w:rsidRPr="003949FF">
        <w:rPr>
          <w:rFonts w:ascii="Times New Roman" w:hAnsi="Times New Roman"/>
          <w:sz w:val="24"/>
          <w:szCs w:val="24"/>
        </w:rPr>
        <w:t>5</w:t>
      </w:r>
      <w:r w:rsidR="00493BA7" w:rsidRPr="003949FF">
        <w:rPr>
          <w:rFonts w:ascii="Times New Roman" w:hAnsi="Times New Roman"/>
          <w:sz w:val="24"/>
          <w:szCs w:val="24"/>
        </w:rPr>
        <w:t> </w:t>
      </w:r>
      <w:r w:rsidR="005C42B4" w:rsidRPr="003949FF">
        <w:rPr>
          <w:rFonts w:ascii="Times New Roman" w:hAnsi="Times New Roman"/>
          <w:sz w:val="24"/>
          <w:szCs w:val="24"/>
        </w:rPr>
        <w:t>a</w:t>
      </w:r>
      <w:r w:rsidR="009711A0">
        <w:rPr>
          <w:rFonts w:ascii="Times New Roman" w:hAnsi="Times New Roman"/>
          <w:sz w:val="24"/>
          <w:szCs w:val="24"/>
        </w:rPr>
        <w:t> </w:t>
      </w:r>
      <w:r w:rsidR="005C42B4" w:rsidRPr="003949FF">
        <w:rPr>
          <w:rFonts w:ascii="Times New Roman" w:hAnsi="Times New Roman"/>
          <w:sz w:val="24"/>
          <w:szCs w:val="24"/>
        </w:rPr>
        <w:t>6</w:t>
      </w:r>
      <w:r w:rsidR="00493BA7" w:rsidRPr="003949FF">
        <w:rPr>
          <w:rFonts w:ascii="Times New Roman" w:hAnsi="Times New Roman"/>
          <w:sz w:val="24"/>
          <w:szCs w:val="24"/>
        </w:rPr>
        <w:t> </w:t>
      </w:r>
      <w:r w:rsidR="00C40B7A" w:rsidRPr="003949FF">
        <w:rPr>
          <w:rFonts w:ascii="Times New Roman" w:hAnsi="Times New Roman"/>
          <w:sz w:val="24"/>
          <w:szCs w:val="24"/>
        </w:rPr>
        <w:t>OP</w:t>
      </w:r>
      <w:r w:rsidR="009711A0">
        <w:rPr>
          <w:rFonts w:ascii="Times New Roman" w:hAnsi="Times New Roman"/>
          <w:sz w:val="24"/>
          <w:szCs w:val="24"/>
        </w:rPr>
        <w:t> </w:t>
      </w:r>
      <w:r w:rsidR="00C40B7A" w:rsidRPr="003949FF">
        <w:rPr>
          <w:rFonts w:ascii="Times New Roman" w:hAnsi="Times New Roman"/>
          <w:sz w:val="24"/>
          <w:szCs w:val="24"/>
        </w:rPr>
        <w:t>ĽZ</w:t>
      </w:r>
      <w:r w:rsidRPr="003949FF">
        <w:rPr>
          <w:rFonts w:ascii="Times New Roman" w:hAnsi="Times New Roman"/>
          <w:color w:val="006600"/>
          <w:sz w:val="24"/>
          <w:szCs w:val="24"/>
        </w:rPr>
        <w:t xml:space="preserve"> </w:t>
      </w:r>
      <w:r w:rsidRPr="003949FF">
        <w:rPr>
          <w:rFonts w:ascii="Times New Roman" w:hAnsi="Times New Roman"/>
          <w:sz w:val="24"/>
          <w:szCs w:val="24"/>
        </w:rPr>
        <w:t>patria nasledovné:</w:t>
      </w:r>
    </w:p>
    <w:p w14:paraId="28E642C5" w14:textId="77777777" w:rsidR="00250147" w:rsidRPr="003949FF" w:rsidRDefault="00250147" w:rsidP="006F055D">
      <w:pPr>
        <w:pStyle w:val="Zoznamsodrkami"/>
        <w:numPr>
          <w:ilvl w:val="0"/>
          <w:numId w:val="5"/>
        </w:numPr>
        <w:tabs>
          <w:tab w:val="clear" w:pos="1756"/>
          <w:tab w:val="num" w:pos="567"/>
        </w:tabs>
        <w:spacing w:before="60" w:after="60" w:line="276" w:lineRule="auto"/>
        <w:ind w:left="567" w:hanging="425"/>
        <w:rPr>
          <w:sz w:val="24"/>
          <w:szCs w:val="24"/>
        </w:rPr>
      </w:pPr>
      <w:r w:rsidRPr="003949FF">
        <w:rPr>
          <w:sz w:val="24"/>
          <w:szCs w:val="24"/>
        </w:rPr>
        <w:t>odborné služby/štúdie</w:t>
      </w:r>
      <w:r w:rsidRPr="003949FF">
        <w:rPr>
          <w:rStyle w:val="Odkaznapoznmkupodiarou"/>
          <w:sz w:val="24"/>
          <w:szCs w:val="24"/>
        </w:rPr>
        <w:footnoteReference w:id="51"/>
      </w:r>
      <w:r w:rsidRPr="003949FF">
        <w:rPr>
          <w:sz w:val="24"/>
          <w:szCs w:val="24"/>
        </w:rPr>
        <w:t xml:space="preserve"> - zahŕňajú napr. výdavky na spracovanie štúdie, analýzy, zberu dát a ďalších čiastkových odborných činností potrebných pre realizáciu projektu; </w:t>
      </w:r>
    </w:p>
    <w:p w14:paraId="28E642C6" w14:textId="24A5DA68" w:rsidR="00250147" w:rsidRPr="003949FF" w:rsidRDefault="00250147" w:rsidP="006F055D">
      <w:pPr>
        <w:pStyle w:val="Zoznamsodrkami"/>
        <w:numPr>
          <w:ilvl w:val="0"/>
          <w:numId w:val="5"/>
        </w:numPr>
        <w:tabs>
          <w:tab w:val="clear" w:pos="1756"/>
          <w:tab w:val="num" w:pos="567"/>
        </w:tabs>
        <w:spacing w:before="60" w:after="60" w:line="276" w:lineRule="auto"/>
        <w:ind w:left="567" w:hanging="425"/>
        <w:rPr>
          <w:sz w:val="24"/>
          <w:szCs w:val="24"/>
        </w:rPr>
      </w:pPr>
      <w:r w:rsidRPr="003949FF">
        <w:rPr>
          <w:sz w:val="24"/>
          <w:szCs w:val="24"/>
        </w:rPr>
        <w:t xml:space="preserve">iné výdavky - napríklad znalecké </w:t>
      </w:r>
      <w:r w:rsidR="009D0283" w:rsidRPr="003949FF">
        <w:rPr>
          <w:sz w:val="24"/>
          <w:szCs w:val="24"/>
        </w:rPr>
        <w:t>posudky</w:t>
      </w:r>
      <w:r w:rsidR="009D0283">
        <w:rPr>
          <w:rStyle w:val="Odkaznapoznmkupodiarou"/>
          <w:sz w:val="24"/>
          <w:szCs w:val="24"/>
        </w:rPr>
        <w:footnoteReference w:id="52"/>
      </w:r>
      <w:r w:rsidR="009D0283" w:rsidRPr="003949FF">
        <w:rPr>
          <w:sz w:val="24"/>
          <w:szCs w:val="24"/>
        </w:rPr>
        <w:t xml:space="preserve"> </w:t>
      </w:r>
      <w:r w:rsidRPr="003949FF">
        <w:rPr>
          <w:sz w:val="24"/>
          <w:szCs w:val="24"/>
        </w:rPr>
        <w:t>a ďalšie vyššie nešpecifikované služby ktoré priamo súvisia s realizáciou projektu a sú pre projekt nevyhnutné;</w:t>
      </w:r>
    </w:p>
    <w:p w14:paraId="28E642C7" w14:textId="77777777" w:rsidR="00250147" w:rsidRPr="003949FF" w:rsidRDefault="00250147" w:rsidP="00C57592">
      <w:pPr>
        <w:numPr>
          <w:ilvl w:val="1"/>
          <w:numId w:val="10"/>
        </w:numPr>
        <w:tabs>
          <w:tab w:val="clear" w:pos="1440"/>
          <w:tab w:val="num" w:pos="567"/>
        </w:tabs>
        <w:spacing w:before="60" w:after="60"/>
        <w:ind w:left="567" w:hanging="425"/>
        <w:jc w:val="both"/>
        <w:rPr>
          <w:rFonts w:ascii="Times New Roman" w:hAnsi="Times New Roman"/>
          <w:sz w:val="24"/>
          <w:szCs w:val="24"/>
        </w:rPr>
      </w:pPr>
      <w:r w:rsidRPr="003949FF">
        <w:rPr>
          <w:rFonts w:ascii="Times New Roman" w:hAnsi="Times New Roman"/>
          <w:sz w:val="24"/>
          <w:szCs w:val="24"/>
        </w:rPr>
        <w:t>externé služby zabezpečujúce informovanie a komunikáciu o podpore získanej z EŠIF na</w:t>
      </w:r>
      <w:r w:rsidR="005C42B4" w:rsidRPr="003949FF">
        <w:rPr>
          <w:rFonts w:ascii="Times New Roman" w:hAnsi="Times New Roman"/>
          <w:sz w:val="24"/>
          <w:szCs w:val="24"/>
        </w:rPr>
        <w:t> </w:t>
      </w:r>
      <w:r w:rsidRPr="003949FF">
        <w:rPr>
          <w:rFonts w:ascii="Times New Roman" w:hAnsi="Times New Roman"/>
          <w:sz w:val="24"/>
          <w:szCs w:val="24"/>
        </w:rPr>
        <w:t>spolufinancovanie projektu</w:t>
      </w:r>
      <w:r w:rsidRPr="003949FF">
        <w:rPr>
          <w:rStyle w:val="Odkaznapoznmkupodiarou"/>
          <w:rFonts w:ascii="Times New Roman" w:hAnsi="Times New Roman"/>
          <w:sz w:val="24"/>
          <w:szCs w:val="24"/>
        </w:rPr>
        <w:footnoteReference w:id="53"/>
      </w:r>
      <w:r w:rsidRPr="003949FF">
        <w:rPr>
          <w:rFonts w:ascii="Times New Roman" w:hAnsi="Times New Roman"/>
          <w:sz w:val="24"/>
          <w:szCs w:val="24"/>
        </w:rPr>
        <w:t>;</w:t>
      </w:r>
    </w:p>
    <w:p w14:paraId="28E642C8" w14:textId="77777777" w:rsidR="00250147" w:rsidRPr="003949FF" w:rsidRDefault="00250147" w:rsidP="00C57592">
      <w:pPr>
        <w:numPr>
          <w:ilvl w:val="1"/>
          <w:numId w:val="10"/>
        </w:numPr>
        <w:tabs>
          <w:tab w:val="clear" w:pos="1440"/>
          <w:tab w:val="num" w:pos="567"/>
        </w:tabs>
        <w:spacing w:before="60" w:after="60"/>
        <w:ind w:left="567" w:hanging="425"/>
        <w:jc w:val="both"/>
        <w:rPr>
          <w:rFonts w:ascii="Times New Roman" w:hAnsi="Times New Roman"/>
          <w:sz w:val="24"/>
          <w:szCs w:val="24"/>
        </w:rPr>
      </w:pPr>
      <w:r w:rsidRPr="003949FF">
        <w:rPr>
          <w:rFonts w:ascii="Times New Roman" w:hAnsi="Times New Roman"/>
          <w:sz w:val="24"/>
          <w:szCs w:val="24"/>
        </w:rPr>
        <w:t>riadenie projektu - externé.</w:t>
      </w:r>
    </w:p>
    <w:p w14:paraId="28E642C9" w14:textId="77777777" w:rsidR="00250147" w:rsidRDefault="00250147" w:rsidP="006F055D">
      <w:pPr>
        <w:pStyle w:val="Zkladntext"/>
        <w:spacing w:before="60" w:after="60"/>
        <w:jc w:val="both"/>
        <w:rPr>
          <w:rFonts w:ascii="Times New Roman" w:hAnsi="Times New Roman"/>
          <w:sz w:val="24"/>
          <w:szCs w:val="24"/>
        </w:rPr>
      </w:pPr>
      <w:r w:rsidRPr="00697E4F">
        <w:rPr>
          <w:rFonts w:ascii="Times New Roman" w:hAnsi="Times New Roman"/>
          <w:sz w:val="24"/>
          <w:szCs w:val="24"/>
        </w:rPr>
        <w:t xml:space="preserve">V prípade výdavkov týkajúcich sa </w:t>
      </w:r>
      <w:r w:rsidRPr="00697E4F">
        <w:rPr>
          <w:rFonts w:ascii="Times New Roman" w:hAnsi="Times New Roman"/>
          <w:b/>
          <w:sz w:val="24"/>
          <w:szCs w:val="24"/>
        </w:rPr>
        <w:t xml:space="preserve">riadenia projektu </w:t>
      </w:r>
      <w:r w:rsidR="003949FF">
        <w:rPr>
          <w:rFonts w:ascii="Times New Roman" w:hAnsi="Times New Roman"/>
          <w:b/>
          <w:sz w:val="24"/>
          <w:szCs w:val="24"/>
        </w:rPr>
        <w:t>–</w:t>
      </w:r>
      <w:r w:rsidRPr="00697E4F">
        <w:rPr>
          <w:rFonts w:ascii="Times New Roman" w:hAnsi="Times New Roman"/>
          <w:b/>
          <w:sz w:val="24"/>
          <w:szCs w:val="24"/>
        </w:rPr>
        <w:t xml:space="preserve"> externé</w:t>
      </w:r>
      <w:r w:rsidR="003949FF">
        <w:rPr>
          <w:rFonts w:ascii="Times New Roman" w:hAnsi="Times New Roman"/>
          <w:b/>
          <w:sz w:val="24"/>
          <w:szCs w:val="24"/>
        </w:rPr>
        <w:t xml:space="preserve"> - </w:t>
      </w:r>
      <w:r w:rsidRPr="00697E4F">
        <w:rPr>
          <w:rFonts w:ascii="Times New Roman" w:hAnsi="Times New Roman"/>
          <w:sz w:val="24"/>
          <w:szCs w:val="24"/>
        </w:rPr>
        <w:t xml:space="preserve"> ide o výdavky, ktoré sú</w:t>
      </w:r>
      <w:r w:rsidR="005C42B4">
        <w:rPr>
          <w:rFonts w:ascii="Times New Roman" w:hAnsi="Times New Roman"/>
          <w:sz w:val="24"/>
          <w:szCs w:val="24"/>
        </w:rPr>
        <w:t> u</w:t>
      </w:r>
      <w:r w:rsidRPr="00697E4F">
        <w:rPr>
          <w:rFonts w:ascii="Times New Roman" w:hAnsi="Times New Roman"/>
          <w:sz w:val="24"/>
          <w:szCs w:val="24"/>
        </w:rPr>
        <w:t xml:space="preserve">rčené ako nepriame výdavky (majú charakter bežných výdavkov) a spadajú do limitu nepriamych výdavkov uvedených </w:t>
      </w:r>
      <w:r w:rsidR="00267E29" w:rsidRPr="00D72FA8">
        <w:rPr>
          <w:rFonts w:ascii="Times New Roman" w:hAnsi="Times New Roman"/>
          <w:i/>
          <w:sz w:val="24"/>
          <w:szCs w:val="24"/>
        </w:rPr>
        <w:t>Prílohe č. 2</w:t>
      </w:r>
      <w:r w:rsidR="003949FF" w:rsidRPr="00D72FA8">
        <w:rPr>
          <w:rFonts w:ascii="Times New Roman" w:hAnsi="Times New Roman"/>
          <w:i/>
          <w:sz w:val="24"/>
          <w:szCs w:val="24"/>
        </w:rPr>
        <w:t xml:space="preserve"> </w:t>
      </w:r>
      <w:r w:rsidR="00F43B19" w:rsidRPr="000E4697">
        <w:rPr>
          <w:rFonts w:ascii="Times New Roman" w:hAnsi="Times New Roman"/>
          <w:sz w:val="24"/>
          <w:szCs w:val="24"/>
        </w:rPr>
        <w:t>tejto</w:t>
      </w:r>
      <w:r w:rsidR="003949FF" w:rsidRPr="000E4697">
        <w:rPr>
          <w:rFonts w:ascii="Times New Roman" w:hAnsi="Times New Roman"/>
          <w:sz w:val="24"/>
          <w:szCs w:val="24"/>
        </w:rPr>
        <w:t xml:space="preserve"> p</w:t>
      </w:r>
      <w:r w:rsidRPr="000E4697">
        <w:rPr>
          <w:rFonts w:ascii="Times New Roman" w:hAnsi="Times New Roman"/>
          <w:sz w:val="24"/>
          <w:szCs w:val="24"/>
        </w:rPr>
        <w:t>ríručky</w:t>
      </w:r>
      <w:r w:rsidRPr="00697E4F">
        <w:rPr>
          <w:rFonts w:ascii="Times New Roman" w:hAnsi="Times New Roman"/>
          <w:sz w:val="24"/>
          <w:szCs w:val="24"/>
        </w:rPr>
        <w:t xml:space="preserve">. </w:t>
      </w:r>
    </w:p>
    <w:p w14:paraId="2298E578" w14:textId="77777777" w:rsidR="00864301" w:rsidRDefault="00864301" w:rsidP="006F055D">
      <w:pPr>
        <w:pStyle w:val="Zkladntext"/>
        <w:spacing w:before="60" w:after="60"/>
        <w:jc w:val="both"/>
        <w:rPr>
          <w:rFonts w:ascii="Times New Roman" w:hAnsi="Times New Roman"/>
          <w:sz w:val="24"/>
          <w:szCs w:val="24"/>
        </w:rPr>
      </w:pPr>
    </w:p>
    <w:p w14:paraId="28E642CA" w14:textId="77777777" w:rsidR="00CD517E" w:rsidRDefault="00250147" w:rsidP="00A87902">
      <w:pPr>
        <w:pStyle w:val="Zkladntext"/>
        <w:spacing w:before="120" w:after="60"/>
        <w:jc w:val="both"/>
        <w:rPr>
          <w:rFonts w:ascii="Times New Roman" w:hAnsi="Times New Roman"/>
          <w:sz w:val="24"/>
          <w:szCs w:val="24"/>
        </w:rPr>
      </w:pPr>
      <w:r w:rsidRPr="004973D1">
        <w:rPr>
          <w:rFonts w:ascii="Times New Roman" w:hAnsi="Times New Roman"/>
          <w:sz w:val="24"/>
          <w:szCs w:val="24"/>
        </w:rPr>
        <w:t xml:space="preserve">Medzi </w:t>
      </w:r>
      <w:r w:rsidRPr="004973D1">
        <w:rPr>
          <w:rFonts w:ascii="Times New Roman" w:hAnsi="Times New Roman"/>
          <w:b/>
          <w:sz w:val="24"/>
          <w:szCs w:val="24"/>
        </w:rPr>
        <w:t>oprávnené výdavky</w:t>
      </w:r>
      <w:r w:rsidR="00690588" w:rsidRPr="004973D1">
        <w:rPr>
          <w:rFonts w:ascii="Times New Roman" w:hAnsi="Times New Roman"/>
          <w:b/>
          <w:sz w:val="24"/>
          <w:szCs w:val="24"/>
        </w:rPr>
        <w:t xml:space="preserve"> - externé</w:t>
      </w:r>
      <w:r w:rsidRPr="004973D1">
        <w:rPr>
          <w:rFonts w:ascii="Times New Roman" w:hAnsi="Times New Roman"/>
          <w:sz w:val="24"/>
          <w:szCs w:val="24"/>
        </w:rPr>
        <w:t xml:space="preserve"> bezprostredne súvisiace s </w:t>
      </w:r>
      <w:r w:rsidRPr="004973D1">
        <w:rPr>
          <w:rFonts w:ascii="Times New Roman" w:hAnsi="Times New Roman"/>
          <w:b/>
          <w:sz w:val="24"/>
          <w:szCs w:val="24"/>
        </w:rPr>
        <w:t xml:space="preserve">riadením projektu </w:t>
      </w:r>
      <w:r w:rsidRPr="004973D1">
        <w:rPr>
          <w:rFonts w:ascii="Times New Roman" w:hAnsi="Times New Roman"/>
          <w:sz w:val="24"/>
          <w:szCs w:val="24"/>
        </w:rPr>
        <w:t>patria:</w:t>
      </w:r>
    </w:p>
    <w:tbl>
      <w:tblPr>
        <w:tblStyle w:val="Svetlzoznamzvraznenie11"/>
        <w:tblW w:w="9072" w:type="dxa"/>
        <w:tblInd w:w="108" w:type="dxa"/>
        <w:tblBorders>
          <w:top w:val="single" w:sz="4" w:space="0" w:color="auto"/>
          <w:left w:val="single" w:sz="4" w:space="0" w:color="auto"/>
          <w:bottom w:val="none" w:sz="0" w:space="0" w:color="auto"/>
          <w:right w:val="single" w:sz="4" w:space="0" w:color="auto"/>
          <w:insideH w:val="single" w:sz="8" w:space="0" w:color="4F81BD" w:themeColor="accent1"/>
          <w:insideV w:val="single" w:sz="4" w:space="0" w:color="auto"/>
        </w:tblBorders>
        <w:tblLook w:val="04A0" w:firstRow="1" w:lastRow="0" w:firstColumn="1" w:lastColumn="0" w:noHBand="0" w:noVBand="1"/>
      </w:tblPr>
      <w:tblGrid>
        <w:gridCol w:w="1841"/>
        <w:gridCol w:w="7231"/>
      </w:tblGrid>
      <w:tr w:rsidR="00250147" w:rsidRPr="00135EB8" w14:paraId="28E642CD" w14:textId="77777777" w:rsidTr="00F139A0">
        <w:trPr>
          <w:cnfStyle w:val="100000000000" w:firstRow="1" w:lastRow="0" w:firstColumn="0" w:lastColumn="0" w:oddVBand="0" w:evenVBand="0" w:oddHBand="0"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1841" w:type="dxa"/>
            <w:tcBorders>
              <w:top w:val="single" w:sz="4" w:space="0" w:color="auto"/>
              <w:bottom w:val="single" w:sz="8" w:space="0" w:color="4F81BD" w:themeColor="accent1"/>
            </w:tcBorders>
            <w:vAlign w:val="center"/>
          </w:tcPr>
          <w:p w14:paraId="28E642CB" w14:textId="77777777" w:rsidR="00250147" w:rsidRPr="00621D89" w:rsidRDefault="00250147" w:rsidP="00A87902">
            <w:pPr>
              <w:spacing w:before="120"/>
              <w:jc w:val="center"/>
              <w:rPr>
                <w:rFonts w:ascii="Times New Roman" w:hAnsi="Times New Roman"/>
                <w:sz w:val="24"/>
                <w:szCs w:val="24"/>
              </w:rPr>
            </w:pPr>
            <w:r w:rsidRPr="00621D89">
              <w:rPr>
                <w:rFonts w:ascii="Times New Roman" w:hAnsi="Times New Roman"/>
                <w:b w:val="0"/>
                <w:sz w:val="24"/>
                <w:szCs w:val="24"/>
              </w:rPr>
              <w:t>Oprávnený výdavok (OV)</w:t>
            </w:r>
          </w:p>
        </w:tc>
        <w:tc>
          <w:tcPr>
            <w:tcW w:w="7231" w:type="dxa"/>
            <w:tcBorders>
              <w:top w:val="single" w:sz="4" w:space="0" w:color="auto"/>
              <w:bottom w:val="single" w:sz="8" w:space="0" w:color="4F81BD" w:themeColor="accent1"/>
            </w:tcBorders>
            <w:vAlign w:val="center"/>
          </w:tcPr>
          <w:p w14:paraId="28E642CC" w14:textId="77777777" w:rsidR="00250147" w:rsidRPr="00621D89" w:rsidRDefault="00250147" w:rsidP="00A87902">
            <w:pPr>
              <w:spacing w:before="12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 w:val="0"/>
                <w:sz w:val="24"/>
                <w:szCs w:val="24"/>
              </w:rPr>
            </w:pPr>
            <w:r w:rsidRPr="00621D89">
              <w:rPr>
                <w:rFonts w:ascii="Times New Roman" w:hAnsi="Times New Roman"/>
                <w:b w:val="0"/>
                <w:sz w:val="24"/>
                <w:szCs w:val="24"/>
              </w:rPr>
              <w:t>Popis činností vykonávaných vo väzbe na OV</w:t>
            </w:r>
          </w:p>
        </w:tc>
      </w:tr>
      <w:tr w:rsidR="00F139A0" w:rsidRPr="00954C58" w14:paraId="28E642D8" w14:textId="77777777" w:rsidTr="003B7F61">
        <w:trPr>
          <w:cnfStyle w:val="000000100000" w:firstRow="0" w:lastRow="0" w:firstColumn="0" w:lastColumn="0" w:oddVBand="0" w:evenVBand="0" w:oddHBand="1" w:evenHBand="0" w:firstRowFirstColumn="0" w:firstRowLastColumn="0" w:lastRowFirstColumn="0" w:lastRowLastColumn="0"/>
          <w:cantSplit/>
          <w:trHeight w:val="8202"/>
        </w:trPr>
        <w:tc>
          <w:tcPr>
            <w:cnfStyle w:val="001000000000" w:firstRow="0" w:lastRow="0" w:firstColumn="1" w:lastColumn="0" w:oddVBand="0" w:evenVBand="0" w:oddHBand="0" w:evenHBand="0" w:firstRowFirstColumn="0" w:firstRowLastColumn="0" w:lastRowFirstColumn="0" w:lastRowLastColumn="0"/>
            <w:tcW w:w="1841" w:type="dxa"/>
            <w:tcBorders>
              <w:bottom w:val="single" w:sz="4" w:space="0" w:color="auto"/>
            </w:tcBorders>
            <w:textDirection w:val="btLr"/>
            <w:vAlign w:val="center"/>
          </w:tcPr>
          <w:p w14:paraId="28E642CE" w14:textId="77777777" w:rsidR="0075518F" w:rsidRDefault="00F139A0" w:rsidP="0075518F">
            <w:pPr>
              <w:spacing w:before="120"/>
              <w:ind w:left="113" w:right="113"/>
              <w:jc w:val="center"/>
              <w:rPr>
                <w:rFonts w:ascii="Times New Roman" w:hAnsi="Times New Roman"/>
                <w:sz w:val="24"/>
                <w:szCs w:val="24"/>
              </w:rPr>
            </w:pPr>
            <w:r w:rsidRPr="00C439F3">
              <w:rPr>
                <w:rFonts w:ascii="Times New Roman" w:hAnsi="Times New Roman"/>
                <w:sz w:val="24"/>
                <w:szCs w:val="24"/>
              </w:rPr>
              <w:t>Vypracovanie žiadosti o</w:t>
            </w:r>
            <w:r w:rsidR="0075518F">
              <w:rPr>
                <w:rFonts w:ascii="Times New Roman" w:hAnsi="Times New Roman"/>
                <w:sz w:val="24"/>
                <w:szCs w:val="24"/>
              </w:rPr>
              <w:t xml:space="preserve"> </w:t>
            </w:r>
            <w:r w:rsidRPr="00C439F3">
              <w:rPr>
                <w:rFonts w:ascii="Times New Roman" w:hAnsi="Times New Roman"/>
                <w:sz w:val="24"/>
                <w:szCs w:val="24"/>
              </w:rPr>
              <w:t xml:space="preserve">platbu </w:t>
            </w:r>
          </w:p>
          <w:p w14:paraId="28E642CF" w14:textId="77777777" w:rsidR="00F139A0" w:rsidRPr="00954C58" w:rsidRDefault="00F139A0" w:rsidP="0075518F">
            <w:pPr>
              <w:spacing w:before="120"/>
              <w:ind w:left="113" w:right="113"/>
              <w:jc w:val="center"/>
              <w:rPr>
                <w:rFonts w:ascii="Times New Roman" w:hAnsi="Times New Roman"/>
                <w:b w:val="0"/>
                <w:sz w:val="22"/>
                <w:szCs w:val="22"/>
              </w:rPr>
            </w:pPr>
            <w:r w:rsidRPr="00C439F3">
              <w:rPr>
                <w:rFonts w:ascii="Times New Roman" w:hAnsi="Times New Roman"/>
                <w:b w:val="0"/>
                <w:sz w:val="24"/>
                <w:szCs w:val="24"/>
              </w:rPr>
              <w:t>(ŽoP)</w:t>
            </w:r>
          </w:p>
        </w:tc>
        <w:tc>
          <w:tcPr>
            <w:tcW w:w="7231" w:type="dxa"/>
            <w:tcBorders>
              <w:bottom w:val="single" w:sz="4" w:space="0" w:color="auto"/>
            </w:tcBorders>
          </w:tcPr>
          <w:p w14:paraId="28E642D0" w14:textId="77777777" w:rsidR="00F139A0" w:rsidRPr="00123CC0" w:rsidRDefault="00F139A0" w:rsidP="00C57592">
            <w:pPr>
              <w:pStyle w:val="Odsekzoznamu"/>
              <w:numPr>
                <w:ilvl w:val="0"/>
                <w:numId w:val="51"/>
              </w:numPr>
              <w:spacing w:before="120"/>
              <w:ind w:left="319" w:hanging="283"/>
              <w:contextualSpacing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123CC0">
              <w:rPr>
                <w:rFonts w:ascii="Times New Roman" w:hAnsi="Times New Roman"/>
                <w:sz w:val="24"/>
                <w:szCs w:val="24"/>
              </w:rPr>
              <w:t>zber dát, údajov a informácií potrebných k vypracovaniu doplňujúcich monitorovacích údajov k ŽoP;</w:t>
            </w:r>
          </w:p>
          <w:p w14:paraId="28E642D1" w14:textId="77777777" w:rsidR="00F139A0" w:rsidRPr="00123CC0" w:rsidRDefault="00F139A0" w:rsidP="00C57592">
            <w:pPr>
              <w:pStyle w:val="Odsekzoznamu"/>
              <w:numPr>
                <w:ilvl w:val="0"/>
                <w:numId w:val="51"/>
              </w:numPr>
              <w:spacing w:before="120"/>
              <w:ind w:left="319" w:hanging="283"/>
              <w:contextualSpacing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123CC0">
              <w:rPr>
                <w:rFonts w:ascii="Times New Roman" w:hAnsi="Times New Roman"/>
                <w:sz w:val="24"/>
                <w:szCs w:val="24"/>
              </w:rPr>
              <w:t>kontrola správnosti účtovných dokladov (napr. dodávateľská faktúra) a ich príloh zaradených do ŽoP</w:t>
            </w:r>
            <w:r w:rsidRPr="00123CC0">
              <w:rPr>
                <w:rStyle w:val="Odkaznapoznmkupodiarou"/>
                <w:rFonts w:ascii="Times New Roman" w:hAnsi="Times New Roman"/>
                <w:sz w:val="24"/>
                <w:szCs w:val="24"/>
              </w:rPr>
              <w:footnoteReference w:id="54"/>
            </w:r>
            <w:r w:rsidRPr="00123CC0">
              <w:rPr>
                <w:rFonts w:ascii="Times New Roman" w:hAnsi="Times New Roman"/>
                <w:sz w:val="24"/>
                <w:szCs w:val="24"/>
              </w:rPr>
              <w:t xml:space="preserve"> ;</w:t>
            </w:r>
          </w:p>
          <w:p w14:paraId="28E642D2" w14:textId="77777777" w:rsidR="00F139A0" w:rsidRPr="00123CC0" w:rsidRDefault="00F139A0" w:rsidP="00C57592">
            <w:pPr>
              <w:pStyle w:val="Odsekzoznamu"/>
              <w:numPr>
                <w:ilvl w:val="0"/>
                <w:numId w:val="51"/>
              </w:numPr>
              <w:spacing w:before="120"/>
              <w:ind w:left="318" w:hanging="284"/>
              <w:contextualSpacing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123CC0">
              <w:rPr>
                <w:rFonts w:ascii="Times New Roman" w:hAnsi="Times New Roman"/>
                <w:sz w:val="24"/>
                <w:szCs w:val="24"/>
              </w:rPr>
              <w:t>kontrola úplnosti a obsahovej správnosti príloh a podpornej dokumentácie  k účtovným dokladom zaradeným do ŽoP (napr.</w:t>
            </w:r>
            <w:r w:rsidR="001F1999">
              <w:rPr>
                <w:rFonts w:ascii="Times New Roman" w:hAnsi="Times New Roman"/>
                <w:sz w:val="24"/>
                <w:szCs w:val="24"/>
              </w:rPr>
              <w:t> </w:t>
            </w:r>
            <w:r w:rsidRPr="00123CC0">
              <w:rPr>
                <w:rFonts w:ascii="Times New Roman" w:hAnsi="Times New Roman"/>
                <w:sz w:val="24"/>
                <w:szCs w:val="24"/>
              </w:rPr>
              <w:t>preberací protokol, zisťovací protokol o vykonaných prácach a dodávkach, krycí list prác, súpis vykonaných prác/súpis fakturovaných ucelených častí, pracovný výkaz, krycí list faktúry, platobný poukaz k faktúre) vrátane fotodokumentácie vykonaných prác/dodaných tovarov;</w:t>
            </w:r>
          </w:p>
          <w:p w14:paraId="28E642D3" w14:textId="77777777" w:rsidR="00F139A0" w:rsidRPr="00123CC0" w:rsidRDefault="00F139A0" w:rsidP="00C57592">
            <w:pPr>
              <w:pStyle w:val="Odsekzoznamu"/>
              <w:numPr>
                <w:ilvl w:val="0"/>
                <w:numId w:val="51"/>
              </w:numPr>
              <w:spacing w:before="120"/>
              <w:ind w:left="319" w:hanging="283"/>
              <w:contextualSpacing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123CC0">
              <w:rPr>
                <w:rFonts w:ascii="Times New Roman" w:hAnsi="Times New Roman"/>
                <w:sz w:val="24"/>
                <w:szCs w:val="24"/>
              </w:rPr>
              <w:t>kontrola správnosti zaúčtovania účtovných dokladov zaradených do</w:t>
            </w:r>
            <w:r w:rsidR="001F1999">
              <w:rPr>
                <w:rFonts w:ascii="Times New Roman" w:hAnsi="Times New Roman"/>
                <w:sz w:val="24"/>
                <w:szCs w:val="24"/>
              </w:rPr>
              <w:t> </w:t>
            </w:r>
            <w:r w:rsidRPr="00123CC0">
              <w:rPr>
                <w:rFonts w:ascii="Times New Roman" w:hAnsi="Times New Roman"/>
                <w:sz w:val="24"/>
                <w:szCs w:val="24"/>
              </w:rPr>
              <w:t>ŽoP v účtovníctve prijímateľa (účtovné záznamy z účtovníctva prijímateľa);</w:t>
            </w:r>
          </w:p>
          <w:p w14:paraId="28E642D4" w14:textId="77777777" w:rsidR="00F139A0" w:rsidRPr="006F055D" w:rsidRDefault="00F139A0" w:rsidP="00C57592">
            <w:pPr>
              <w:pStyle w:val="Odsekzoznamu"/>
              <w:numPr>
                <w:ilvl w:val="0"/>
                <w:numId w:val="51"/>
              </w:numPr>
              <w:spacing w:before="120"/>
              <w:ind w:left="319" w:hanging="283"/>
              <w:contextualSpacing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123CC0">
              <w:rPr>
                <w:rFonts w:ascii="Times New Roman" w:hAnsi="Times New Roman"/>
                <w:sz w:val="24"/>
                <w:szCs w:val="24"/>
              </w:rPr>
              <w:t>vypracovanie ŽoP (v súlade s pokynmi uvedenými v </w:t>
            </w:r>
            <w:r w:rsidRPr="00123CC0">
              <w:rPr>
                <w:rFonts w:ascii="Times New Roman" w:hAnsi="Times New Roman"/>
                <w:i/>
                <w:sz w:val="24"/>
                <w:szCs w:val="24"/>
              </w:rPr>
              <w:t>Príručke pre prijímateľa</w:t>
            </w:r>
            <w:r w:rsidRPr="00123CC0">
              <w:rPr>
                <w:rFonts w:ascii="Times New Roman" w:hAnsi="Times New Roman"/>
                <w:sz w:val="24"/>
                <w:szCs w:val="24"/>
              </w:rPr>
              <w:t xml:space="preserve"> a ďalšej riadiacej dokumentácii SO) v ITMS2014+ a jej odoslanie v ITMS2014+ poskytovateľovi;</w:t>
            </w:r>
          </w:p>
          <w:p w14:paraId="28E642D5" w14:textId="77777777" w:rsidR="00F139A0" w:rsidRDefault="00F139A0" w:rsidP="00C57592">
            <w:pPr>
              <w:pStyle w:val="Odsekzoznamu"/>
              <w:numPr>
                <w:ilvl w:val="0"/>
                <w:numId w:val="51"/>
              </w:numPr>
              <w:spacing w:before="120"/>
              <w:ind w:left="318" w:hanging="284"/>
              <w:contextualSpacing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123CC0">
              <w:rPr>
                <w:rFonts w:ascii="Times New Roman" w:hAnsi="Times New Roman"/>
                <w:sz w:val="24"/>
                <w:szCs w:val="24"/>
              </w:rPr>
              <w:t>doplnenie/zmena ŽoP v prípade obdržania výzvy na</w:t>
            </w:r>
            <w:r w:rsidR="001F1999">
              <w:rPr>
                <w:rFonts w:ascii="Times New Roman" w:hAnsi="Times New Roman"/>
                <w:sz w:val="24"/>
                <w:szCs w:val="24"/>
              </w:rPr>
              <w:t> </w:t>
            </w:r>
            <w:r w:rsidRPr="00123CC0">
              <w:rPr>
                <w:rFonts w:ascii="Times New Roman" w:hAnsi="Times New Roman"/>
                <w:sz w:val="24"/>
                <w:szCs w:val="24"/>
              </w:rPr>
              <w:t>doplnenie/zmenu ŽoP zo strany poskytovateľa v ním stanovenej lehote;</w:t>
            </w:r>
          </w:p>
          <w:p w14:paraId="28E642D6" w14:textId="49728EAB" w:rsidR="00F139A0" w:rsidRPr="00123CC0" w:rsidRDefault="00F139A0" w:rsidP="00C57592">
            <w:pPr>
              <w:pStyle w:val="Odsekzoznamu"/>
              <w:numPr>
                <w:ilvl w:val="0"/>
                <w:numId w:val="51"/>
              </w:numPr>
              <w:spacing w:before="120"/>
              <w:ind w:left="318" w:hanging="284"/>
              <w:contextualSpacing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123CC0">
              <w:rPr>
                <w:rFonts w:ascii="Times New Roman" w:hAnsi="Times New Roman"/>
                <w:sz w:val="24"/>
                <w:szCs w:val="24"/>
              </w:rPr>
              <w:t>poskytovanie súčinnosti pri overovaní reálneho dodania tovarov/prác/služieb naviazaných na výdavky zaradené do</w:t>
            </w:r>
            <w:r w:rsidR="001F1999">
              <w:rPr>
                <w:rFonts w:ascii="Times New Roman" w:hAnsi="Times New Roman"/>
                <w:sz w:val="24"/>
                <w:szCs w:val="24"/>
              </w:rPr>
              <w:t> </w:t>
            </w:r>
            <w:r w:rsidRPr="00123CC0">
              <w:rPr>
                <w:rFonts w:ascii="Times New Roman" w:hAnsi="Times New Roman"/>
                <w:sz w:val="24"/>
                <w:szCs w:val="24"/>
              </w:rPr>
              <w:t xml:space="preserve">predmetnej ŽoP v priebehu ohlásenej </w:t>
            </w:r>
            <w:r w:rsidR="005D2137">
              <w:rPr>
                <w:rFonts w:ascii="Times New Roman" w:hAnsi="Times New Roman"/>
                <w:sz w:val="24"/>
                <w:szCs w:val="24"/>
              </w:rPr>
              <w:t xml:space="preserve">finančnej </w:t>
            </w:r>
            <w:r w:rsidRPr="00123CC0">
              <w:rPr>
                <w:rFonts w:ascii="Times New Roman" w:hAnsi="Times New Roman"/>
                <w:sz w:val="24"/>
                <w:szCs w:val="24"/>
              </w:rPr>
              <w:t>kontroly na mieste vykonávanej poskytovateľom</w:t>
            </w:r>
          </w:p>
          <w:p w14:paraId="28E642D7" w14:textId="77777777" w:rsidR="00F139A0" w:rsidRPr="006F055D" w:rsidRDefault="00F139A0" w:rsidP="00C57592">
            <w:pPr>
              <w:pStyle w:val="Odsekzoznamu"/>
              <w:numPr>
                <w:ilvl w:val="0"/>
                <w:numId w:val="51"/>
              </w:numPr>
              <w:spacing w:before="120"/>
              <w:ind w:left="318" w:hanging="284"/>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123CC0">
              <w:rPr>
                <w:rFonts w:ascii="Times New Roman" w:hAnsi="Times New Roman"/>
                <w:sz w:val="24"/>
                <w:szCs w:val="24"/>
              </w:rPr>
              <w:t>poskytovanie komplexných informácií prijímateľovi v súvislosti s prípravou predmetnej ŽoP.</w:t>
            </w:r>
          </w:p>
        </w:tc>
      </w:tr>
      <w:tr w:rsidR="00250147" w:rsidRPr="00954C58" w14:paraId="28E642E1" w14:textId="77777777" w:rsidTr="003B7F61">
        <w:trPr>
          <w:cantSplit/>
          <w:trHeight w:val="2890"/>
        </w:trPr>
        <w:tc>
          <w:tcPr>
            <w:cnfStyle w:val="001000000000" w:firstRow="0" w:lastRow="0" w:firstColumn="1" w:lastColumn="0" w:oddVBand="0" w:evenVBand="0" w:oddHBand="0" w:evenHBand="0" w:firstRowFirstColumn="0" w:firstRowLastColumn="0" w:lastRowFirstColumn="0" w:lastRowLastColumn="0"/>
            <w:tcW w:w="1841" w:type="dxa"/>
            <w:tcBorders>
              <w:top w:val="single" w:sz="4" w:space="0" w:color="auto"/>
              <w:bottom w:val="single" w:sz="4" w:space="0" w:color="auto"/>
            </w:tcBorders>
            <w:textDirection w:val="btLr"/>
            <w:vAlign w:val="center"/>
          </w:tcPr>
          <w:p w14:paraId="28E642D9" w14:textId="77777777" w:rsidR="00123CC0" w:rsidRPr="003B7F61" w:rsidRDefault="00250147" w:rsidP="00123CC0">
            <w:pPr>
              <w:spacing w:before="120"/>
              <w:ind w:left="113" w:right="113"/>
              <w:jc w:val="center"/>
              <w:rPr>
                <w:rFonts w:ascii="Times New Roman" w:hAnsi="Times New Roman"/>
                <w:sz w:val="24"/>
                <w:szCs w:val="24"/>
              </w:rPr>
            </w:pPr>
            <w:r w:rsidRPr="003B7F61">
              <w:rPr>
                <w:rFonts w:ascii="Times New Roman" w:hAnsi="Times New Roman"/>
                <w:sz w:val="24"/>
                <w:szCs w:val="24"/>
              </w:rPr>
              <w:lastRenderedPageBreak/>
              <w:t>Vypracovanie monitorovacej</w:t>
            </w:r>
          </w:p>
          <w:p w14:paraId="28E642DA" w14:textId="5BAFB83A" w:rsidR="00250147" w:rsidRPr="00954C58" w:rsidRDefault="00250147" w:rsidP="00F90AD2">
            <w:pPr>
              <w:spacing w:before="120"/>
              <w:ind w:left="113" w:right="113"/>
              <w:jc w:val="center"/>
              <w:rPr>
                <w:rFonts w:ascii="Times New Roman" w:hAnsi="Times New Roman"/>
                <w:b w:val="0"/>
                <w:sz w:val="22"/>
                <w:szCs w:val="22"/>
              </w:rPr>
            </w:pPr>
            <w:r w:rsidRPr="003B7F61">
              <w:rPr>
                <w:rFonts w:ascii="Times New Roman" w:hAnsi="Times New Roman"/>
                <w:sz w:val="24"/>
                <w:szCs w:val="24"/>
              </w:rPr>
              <w:t xml:space="preserve">správy projektu </w:t>
            </w:r>
            <w:r w:rsidRPr="003B7F61">
              <w:rPr>
                <w:rFonts w:ascii="Times New Roman" w:hAnsi="Times New Roman"/>
                <w:b w:val="0"/>
                <w:sz w:val="24"/>
                <w:szCs w:val="24"/>
              </w:rPr>
              <w:t>(MS)</w:t>
            </w:r>
          </w:p>
        </w:tc>
        <w:tc>
          <w:tcPr>
            <w:tcW w:w="7231" w:type="dxa"/>
            <w:tcBorders>
              <w:top w:val="single" w:sz="4" w:space="0" w:color="auto"/>
              <w:bottom w:val="single" w:sz="4" w:space="0" w:color="auto"/>
            </w:tcBorders>
          </w:tcPr>
          <w:p w14:paraId="28E642DB" w14:textId="7F3B6035" w:rsidR="00250147" w:rsidRPr="002A2A16" w:rsidRDefault="00250147" w:rsidP="00C57592">
            <w:pPr>
              <w:pStyle w:val="Odsekzoznamu"/>
              <w:numPr>
                <w:ilvl w:val="0"/>
                <w:numId w:val="52"/>
              </w:numPr>
              <w:spacing w:before="120"/>
              <w:ind w:left="318" w:hanging="284"/>
              <w:contextualSpacing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r w:rsidRPr="002A2A16">
              <w:rPr>
                <w:rFonts w:ascii="Times New Roman" w:hAnsi="Times New Roman"/>
                <w:sz w:val="24"/>
                <w:szCs w:val="24"/>
              </w:rPr>
              <w:t>zber dát, údajov a informácií potrebných k vypracovaniu MS a jej príloh, vrátane fotodokumentácie za príslušné monitorované obdobie</w:t>
            </w:r>
            <w:r w:rsidR="009051D7" w:rsidRPr="002A2A16">
              <w:rPr>
                <w:rFonts w:ascii="Times New Roman" w:hAnsi="Times New Roman"/>
                <w:sz w:val="24"/>
                <w:szCs w:val="24"/>
              </w:rPr>
              <w:t>;</w:t>
            </w:r>
          </w:p>
          <w:p w14:paraId="28E642DC" w14:textId="6A6B56E6" w:rsidR="00250147" w:rsidRPr="002A2A16" w:rsidRDefault="00250147" w:rsidP="00C57592">
            <w:pPr>
              <w:pStyle w:val="Odsekzoznamu"/>
              <w:numPr>
                <w:ilvl w:val="0"/>
                <w:numId w:val="52"/>
              </w:numPr>
              <w:spacing w:before="120"/>
              <w:ind w:left="318" w:hanging="284"/>
              <w:contextualSpacing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r w:rsidRPr="002A2A16">
              <w:rPr>
                <w:rFonts w:ascii="Times New Roman" w:hAnsi="Times New Roman"/>
                <w:sz w:val="24"/>
                <w:szCs w:val="24"/>
              </w:rPr>
              <w:t>kontrola úplnosti a obsahovej správnosti príloh prikladaných k</w:t>
            </w:r>
            <w:r w:rsidR="009051D7" w:rsidRPr="002A2A16">
              <w:rPr>
                <w:rFonts w:ascii="Times New Roman" w:hAnsi="Times New Roman"/>
                <w:sz w:val="24"/>
                <w:szCs w:val="24"/>
              </w:rPr>
              <w:t> </w:t>
            </w:r>
            <w:r w:rsidRPr="002A2A16">
              <w:rPr>
                <w:rFonts w:ascii="Times New Roman" w:hAnsi="Times New Roman"/>
                <w:sz w:val="24"/>
                <w:szCs w:val="24"/>
              </w:rPr>
              <w:t>MS</w:t>
            </w:r>
            <w:r w:rsidR="009051D7" w:rsidRPr="002A2A16">
              <w:rPr>
                <w:rFonts w:ascii="Times New Roman" w:hAnsi="Times New Roman"/>
                <w:sz w:val="24"/>
                <w:szCs w:val="24"/>
              </w:rPr>
              <w:t>;</w:t>
            </w:r>
          </w:p>
          <w:p w14:paraId="28E642DD" w14:textId="23E6DAF9" w:rsidR="00250147" w:rsidRPr="002A2A16" w:rsidRDefault="00250147" w:rsidP="00C57592">
            <w:pPr>
              <w:pStyle w:val="Odsekzoznamu"/>
              <w:numPr>
                <w:ilvl w:val="0"/>
                <w:numId w:val="52"/>
              </w:numPr>
              <w:spacing w:before="120"/>
              <w:ind w:left="318" w:hanging="284"/>
              <w:contextualSpacing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r w:rsidRPr="002A2A16">
              <w:rPr>
                <w:rFonts w:ascii="Times New Roman" w:hAnsi="Times New Roman"/>
                <w:sz w:val="24"/>
                <w:szCs w:val="24"/>
              </w:rPr>
              <w:t>vypracovanie MS (v súlade s pokynmi uvedenými v </w:t>
            </w:r>
            <w:r w:rsidRPr="002A2A16">
              <w:rPr>
                <w:rFonts w:ascii="Times New Roman" w:hAnsi="Times New Roman"/>
                <w:i/>
                <w:sz w:val="24"/>
                <w:szCs w:val="24"/>
              </w:rPr>
              <w:t>Príručke pre</w:t>
            </w:r>
            <w:r w:rsidR="00B83B4F" w:rsidRPr="002A2A16">
              <w:rPr>
                <w:rFonts w:ascii="Times New Roman" w:hAnsi="Times New Roman"/>
                <w:i/>
                <w:sz w:val="24"/>
                <w:szCs w:val="24"/>
              </w:rPr>
              <w:t> </w:t>
            </w:r>
            <w:r w:rsidRPr="002A2A16">
              <w:rPr>
                <w:rFonts w:ascii="Times New Roman" w:hAnsi="Times New Roman"/>
                <w:i/>
                <w:sz w:val="24"/>
                <w:szCs w:val="24"/>
              </w:rPr>
              <w:t>prijímateľa</w:t>
            </w:r>
            <w:r w:rsidRPr="002A2A16">
              <w:rPr>
                <w:rFonts w:ascii="Times New Roman" w:hAnsi="Times New Roman"/>
                <w:sz w:val="24"/>
                <w:szCs w:val="24"/>
              </w:rPr>
              <w:t xml:space="preserve"> a ďalšej riadiacej dokumentácii </w:t>
            </w:r>
            <w:r w:rsidR="00B83B4F" w:rsidRPr="002A2A16">
              <w:rPr>
                <w:rFonts w:ascii="Times New Roman" w:hAnsi="Times New Roman"/>
                <w:sz w:val="24"/>
                <w:szCs w:val="24"/>
              </w:rPr>
              <w:t>SO</w:t>
            </w:r>
            <w:r w:rsidRPr="002A2A16">
              <w:rPr>
                <w:rFonts w:ascii="Times New Roman" w:hAnsi="Times New Roman"/>
                <w:sz w:val="24"/>
                <w:szCs w:val="24"/>
              </w:rPr>
              <w:t>) v ITMS2014+ a</w:t>
            </w:r>
            <w:r w:rsidR="00B83B4F" w:rsidRPr="002A2A16">
              <w:rPr>
                <w:rFonts w:ascii="Times New Roman" w:hAnsi="Times New Roman"/>
                <w:sz w:val="24"/>
                <w:szCs w:val="24"/>
              </w:rPr>
              <w:t> </w:t>
            </w:r>
            <w:r w:rsidRPr="002A2A16">
              <w:rPr>
                <w:rFonts w:ascii="Times New Roman" w:hAnsi="Times New Roman"/>
                <w:sz w:val="24"/>
                <w:szCs w:val="24"/>
              </w:rPr>
              <w:t>jej</w:t>
            </w:r>
            <w:r w:rsidR="00B83B4F" w:rsidRPr="002A2A16">
              <w:rPr>
                <w:rFonts w:ascii="Times New Roman" w:hAnsi="Times New Roman"/>
                <w:sz w:val="24"/>
                <w:szCs w:val="24"/>
              </w:rPr>
              <w:t> </w:t>
            </w:r>
            <w:r w:rsidRPr="002A2A16">
              <w:rPr>
                <w:rFonts w:ascii="Times New Roman" w:hAnsi="Times New Roman"/>
                <w:sz w:val="24"/>
                <w:szCs w:val="24"/>
              </w:rPr>
              <w:t>odoslanie v ITMS2014+ poskytovateľovi</w:t>
            </w:r>
            <w:r w:rsidR="009051D7" w:rsidRPr="002A2A16">
              <w:rPr>
                <w:rFonts w:ascii="Times New Roman" w:hAnsi="Times New Roman"/>
                <w:sz w:val="24"/>
                <w:szCs w:val="24"/>
              </w:rPr>
              <w:t>;</w:t>
            </w:r>
          </w:p>
          <w:p w14:paraId="28E642DE" w14:textId="32F1AA98" w:rsidR="00250147" w:rsidRPr="002A2A16" w:rsidRDefault="00250147" w:rsidP="00C57592">
            <w:pPr>
              <w:pStyle w:val="Odsekzoznamu"/>
              <w:numPr>
                <w:ilvl w:val="0"/>
                <w:numId w:val="52"/>
              </w:numPr>
              <w:spacing w:before="120"/>
              <w:ind w:left="318" w:hanging="284"/>
              <w:contextualSpacing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r w:rsidRPr="002A2A16">
              <w:rPr>
                <w:rFonts w:ascii="Times New Roman" w:hAnsi="Times New Roman"/>
                <w:sz w:val="24"/>
                <w:szCs w:val="24"/>
              </w:rPr>
              <w:t>doplnenie MS a/alebo jej príloh v prípade obdržania výzvy na</w:t>
            </w:r>
            <w:r w:rsidR="00E73CE1">
              <w:rPr>
                <w:rFonts w:ascii="Times New Roman" w:hAnsi="Times New Roman"/>
                <w:sz w:val="24"/>
                <w:szCs w:val="24"/>
              </w:rPr>
              <w:t> </w:t>
            </w:r>
            <w:r w:rsidRPr="002A2A16">
              <w:rPr>
                <w:rFonts w:ascii="Times New Roman" w:hAnsi="Times New Roman"/>
                <w:sz w:val="24"/>
                <w:szCs w:val="24"/>
              </w:rPr>
              <w:t>doplnenie zo</w:t>
            </w:r>
            <w:r w:rsidR="00B83B4F" w:rsidRPr="002A2A16">
              <w:rPr>
                <w:rFonts w:ascii="Times New Roman" w:hAnsi="Times New Roman"/>
                <w:sz w:val="24"/>
                <w:szCs w:val="24"/>
              </w:rPr>
              <w:t> </w:t>
            </w:r>
            <w:r w:rsidRPr="002A2A16">
              <w:rPr>
                <w:rFonts w:ascii="Times New Roman" w:hAnsi="Times New Roman"/>
                <w:sz w:val="24"/>
                <w:szCs w:val="24"/>
              </w:rPr>
              <w:t>strany poskytovateľa v ním stanovenej lehote</w:t>
            </w:r>
            <w:r w:rsidR="009051D7" w:rsidRPr="002A2A16">
              <w:rPr>
                <w:rFonts w:ascii="Times New Roman" w:hAnsi="Times New Roman"/>
                <w:sz w:val="24"/>
                <w:szCs w:val="24"/>
              </w:rPr>
              <w:t>;</w:t>
            </w:r>
          </w:p>
          <w:p w14:paraId="28E642DF" w14:textId="65AE5552" w:rsidR="00250147" w:rsidRPr="002A2A16" w:rsidRDefault="00250147" w:rsidP="00C57592">
            <w:pPr>
              <w:pStyle w:val="Odsekzoznamu"/>
              <w:numPr>
                <w:ilvl w:val="0"/>
                <w:numId w:val="52"/>
              </w:numPr>
              <w:spacing w:before="120"/>
              <w:ind w:left="318" w:hanging="284"/>
              <w:contextualSpacing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r w:rsidRPr="002A2A16">
              <w:rPr>
                <w:rFonts w:ascii="Times New Roman" w:hAnsi="Times New Roman"/>
                <w:sz w:val="24"/>
                <w:szCs w:val="24"/>
              </w:rPr>
              <w:t>poskytovanie súčinnosti pri overovaní dát, údajov a informácií uvedených v</w:t>
            </w:r>
            <w:r w:rsidR="00B83B4F" w:rsidRPr="002A2A16">
              <w:rPr>
                <w:rFonts w:ascii="Times New Roman" w:hAnsi="Times New Roman"/>
                <w:sz w:val="24"/>
                <w:szCs w:val="24"/>
              </w:rPr>
              <w:t> </w:t>
            </w:r>
            <w:r w:rsidRPr="002A2A16">
              <w:rPr>
                <w:rFonts w:ascii="Times New Roman" w:hAnsi="Times New Roman"/>
                <w:sz w:val="24"/>
                <w:szCs w:val="24"/>
              </w:rPr>
              <w:t xml:space="preserve">MS v priebehu ohlásenej </w:t>
            </w:r>
            <w:r w:rsidR="005D2137">
              <w:rPr>
                <w:rFonts w:ascii="Times New Roman" w:hAnsi="Times New Roman"/>
                <w:sz w:val="24"/>
                <w:szCs w:val="24"/>
              </w:rPr>
              <w:t xml:space="preserve">finančnej </w:t>
            </w:r>
            <w:r w:rsidRPr="002A2A16">
              <w:rPr>
                <w:rFonts w:ascii="Times New Roman" w:hAnsi="Times New Roman"/>
                <w:sz w:val="24"/>
                <w:szCs w:val="24"/>
              </w:rPr>
              <w:t>kontroly na mieste vykonávanej poskytovateľom</w:t>
            </w:r>
            <w:r w:rsidR="009051D7" w:rsidRPr="002A2A16">
              <w:rPr>
                <w:rFonts w:ascii="Times New Roman" w:hAnsi="Times New Roman"/>
                <w:sz w:val="24"/>
                <w:szCs w:val="24"/>
              </w:rPr>
              <w:t>;</w:t>
            </w:r>
          </w:p>
          <w:p w14:paraId="28E642E0" w14:textId="7F8EDA7B" w:rsidR="00250147" w:rsidRPr="00954C58" w:rsidRDefault="00250147" w:rsidP="00F90AD2">
            <w:pPr>
              <w:pStyle w:val="Odsekzoznamu"/>
              <w:numPr>
                <w:ilvl w:val="0"/>
                <w:numId w:val="52"/>
              </w:numPr>
              <w:spacing w:before="120"/>
              <w:ind w:left="318" w:hanging="284"/>
              <w:contextualSpacing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rPr>
            </w:pPr>
            <w:r w:rsidRPr="002A2A16">
              <w:rPr>
                <w:rFonts w:ascii="Times New Roman" w:hAnsi="Times New Roman"/>
                <w:sz w:val="24"/>
                <w:szCs w:val="24"/>
              </w:rPr>
              <w:t xml:space="preserve">poskytovanie komplexných informácií prijímateľovi v súvislosti </w:t>
            </w:r>
            <w:r w:rsidR="009051D7" w:rsidRPr="002A2A16">
              <w:rPr>
                <w:rFonts w:ascii="Times New Roman" w:hAnsi="Times New Roman"/>
                <w:sz w:val="24"/>
                <w:szCs w:val="24"/>
              </w:rPr>
              <w:t> </w:t>
            </w:r>
            <w:r w:rsidRPr="002A2A16">
              <w:rPr>
                <w:rFonts w:ascii="Times New Roman" w:hAnsi="Times New Roman"/>
                <w:sz w:val="24"/>
                <w:szCs w:val="24"/>
              </w:rPr>
              <w:t xml:space="preserve"> prípravou predmetnej MS</w:t>
            </w:r>
            <w:r w:rsidR="009051D7" w:rsidRPr="002A2A16">
              <w:rPr>
                <w:rFonts w:ascii="Times New Roman" w:hAnsi="Times New Roman"/>
                <w:sz w:val="24"/>
                <w:szCs w:val="24"/>
              </w:rPr>
              <w:t>.</w:t>
            </w:r>
          </w:p>
        </w:tc>
      </w:tr>
      <w:tr w:rsidR="00250147" w:rsidRPr="00954C58" w14:paraId="28E642EA" w14:textId="77777777" w:rsidTr="003B7F61">
        <w:trPr>
          <w:cnfStyle w:val="000000100000" w:firstRow="0" w:lastRow="0" w:firstColumn="0" w:lastColumn="0" w:oddVBand="0" w:evenVBand="0" w:oddHBand="1" w:evenHBand="0" w:firstRowFirstColumn="0" w:firstRowLastColumn="0" w:lastRowFirstColumn="0" w:lastRowLastColumn="0"/>
          <w:cantSplit/>
          <w:trHeight w:val="1134"/>
        </w:trPr>
        <w:tc>
          <w:tcPr>
            <w:cnfStyle w:val="001000000000" w:firstRow="0" w:lastRow="0" w:firstColumn="1" w:lastColumn="0" w:oddVBand="0" w:evenVBand="0" w:oddHBand="0" w:evenHBand="0" w:firstRowFirstColumn="0" w:firstRowLastColumn="0" w:lastRowFirstColumn="0" w:lastRowLastColumn="0"/>
            <w:tcW w:w="1841" w:type="dxa"/>
            <w:tcBorders>
              <w:top w:val="single" w:sz="4" w:space="0" w:color="auto"/>
              <w:bottom w:val="single" w:sz="4" w:space="0" w:color="auto"/>
            </w:tcBorders>
            <w:textDirection w:val="btLr"/>
            <w:vAlign w:val="center"/>
          </w:tcPr>
          <w:p w14:paraId="28E642E2" w14:textId="77777777" w:rsidR="005C199D" w:rsidRPr="003B7F61" w:rsidRDefault="00250147" w:rsidP="005C199D">
            <w:pPr>
              <w:keepNext/>
              <w:spacing w:before="120"/>
              <w:ind w:left="113" w:right="113"/>
              <w:jc w:val="center"/>
              <w:rPr>
                <w:rFonts w:ascii="Times New Roman" w:hAnsi="Times New Roman"/>
                <w:sz w:val="24"/>
                <w:szCs w:val="24"/>
              </w:rPr>
            </w:pPr>
            <w:r w:rsidRPr="003B7F61">
              <w:rPr>
                <w:rFonts w:ascii="Times New Roman" w:hAnsi="Times New Roman"/>
                <w:sz w:val="24"/>
                <w:szCs w:val="24"/>
              </w:rPr>
              <w:t>Vypracovanie žiadosti o</w:t>
            </w:r>
            <w:r w:rsidR="005C199D" w:rsidRPr="003B7F61">
              <w:rPr>
                <w:rFonts w:ascii="Times New Roman" w:hAnsi="Times New Roman"/>
                <w:sz w:val="24"/>
                <w:szCs w:val="24"/>
              </w:rPr>
              <w:t> </w:t>
            </w:r>
            <w:r w:rsidRPr="003B7F61">
              <w:rPr>
                <w:rFonts w:ascii="Times New Roman" w:hAnsi="Times New Roman"/>
                <w:sz w:val="24"/>
                <w:szCs w:val="24"/>
              </w:rPr>
              <w:t>zmenu</w:t>
            </w:r>
          </w:p>
          <w:p w14:paraId="28E642E3" w14:textId="77777777" w:rsidR="00250147" w:rsidRPr="00954C58" w:rsidRDefault="00250147" w:rsidP="005C199D">
            <w:pPr>
              <w:keepNext/>
              <w:spacing w:before="120"/>
              <w:ind w:left="113" w:right="113"/>
              <w:jc w:val="center"/>
              <w:rPr>
                <w:rFonts w:ascii="Times New Roman" w:hAnsi="Times New Roman"/>
                <w:b w:val="0"/>
                <w:sz w:val="22"/>
                <w:szCs w:val="22"/>
              </w:rPr>
            </w:pPr>
            <w:r w:rsidRPr="003B7F61">
              <w:rPr>
                <w:rFonts w:ascii="Times New Roman" w:hAnsi="Times New Roman"/>
                <w:sz w:val="24"/>
                <w:szCs w:val="24"/>
              </w:rPr>
              <w:t xml:space="preserve"> </w:t>
            </w:r>
            <w:r w:rsidR="00AB101C" w:rsidRPr="003B7F61">
              <w:rPr>
                <w:rFonts w:ascii="Times New Roman" w:hAnsi="Times New Roman"/>
                <w:sz w:val="24"/>
                <w:szCs w:val="24"/>
              </w:rPr>
              <w:t>p</w:t>
            </w:r>
            <w:r w:rsidRPr="003B7F61">
              <w:rPr>
                <w:rFonts w:ascii="Times New Roman" w:hAnsi="Times New Roman"/>
                <w:sz w:val="24"/>
                <w:szCs w:val="24"/>
              </w:rPr>
              <w:t>rojektu</w:t>
            </w:r>
            <w:r w:rsidR="005C199D" w:rsidRPr="003B7F61">
              <w:rPr>
                <w:rFonts w:ascii="Times New Roman" w:hAnsi="Times New Roman"/>
                <w:sz w:val="24"/>
                <w:szCs w:val="24"/>
              </w:rPr>
              <w:t xml:space="preserve"> </w:t>
            </w:r>
            <w:r w:rsidR="00B83B4F" w:rsidRPr="003B7F61">
              <w:rPr>
                <w:rFonts w:ascii="Times New Roman" w:hAnsi="Times New Roman"/>
                <w:b w:val="0"/>
                <w:sz w:val="24"/>
                <w:szCs w:val="24"/>
              </w:rPr>
              <w:t>(</w:t>
            </w:r>
            <w:r w:rsidRPr="003B7F61">
              <w:rPr>
                <w:rFonts w:ascii="Times New Roman" w:hAnsi="Times New Roman"/>
                <w:b w:val="0"/>
                <w:sz w:val="24"/>
                <w:szCs w:val="24"/>
              </w:rPr>
              <w:t>ŽoZP)</w:t>
            </w:r>
          </w:p>
        </w:tc>
        <w:tc>
          <w:tcPr>
            <w:tcW w:w="7231" w:type="dxa"/>
            <w:tcBorders>
              <w:top w:val="single" w:sz="4" w:space="0" w:color="auto"/>
              <w:bottom w:val="single" w:sz="4" w:space="0" w:color="auto"/>
            </w:tcBorders>
          </w:tcPr>
          <w:p w14:paraId="28E642E4" w14:textId="77777777" w:rsidR="00250147" w:rsidRPr="00AB101C" w:rsidRDefault="00250147" w:rsidP="00C57592">
            <w:pPr>
              <w:pStyle w:val="Odsekzoznamu"/>
              <w:keepNext/>
              <w:numPr>
                <w:ilvl w:val="0"/>
                <w:numId w:val="53"/>
              </w:numPr>
              <w:spacing w:before="120"/>
              <w:ind w:left="318" w:hanging="284"/>
              <w:contextualSpacing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AB101C">
              <w:rPr>
                <w:rFonts w:ascii="Times New Roman" w:hAnsi="Times New Roman"/>
                <w:sz w:val="24"/>
                <w:szCs w:val="24"/>
              </w:rPr>
              <w:t>zber dát, údajov a informácií potrebných k vypracovaniu ŽoZP a</w:t>
            </w:r>
            <w:r w:rsidR="00B83B4F" w:rsidRPr="00AB101C">
              <w:rPr>
                <w:rFonts w:ascii="Times New Roman" w:hAnsi="Times New Roman"/>
                <w:sz w:val="24"/>
                <w:szCs w:val="24"/>
              </w:rPr>
              <w:t> </w:t>
            </w:r>
            <w:r w:rsidRPr="00AB101C">
              <w:rPr>
                <w:rFonts w:ascii="Times New Roman" w:hAnsi="Times New Roman"/>
                <w:sz w:val="24"/>
                <w:szCs w:val="24"/>
              </w:rPr>
              <w:t>jej</w:t>
            </w:r>
            <w:r w:rsidR="00B83B4F" w:rsidRPr="00AB101C">
              <w:rPr>
                <w:rFonts w:ascii="Times New Roman" w:hAnsi="Times New Roman"/>
                <w:sz w:val="24"/>
                <w:szCs w:val="24"/>
              </w:rPr>
              <w:t> </w:t>
            </w:r>
            <w:r w:rsidRPr="00AB101C">
              <w:rPr>
                <w:rFonts w:ascii="Times New Roman" w:hAnsi="Times New Roman"/>
                <w:sz w:val="24"/>
                <w:szCs w:val="24"/>
              </w:rPr>
              <w:t>vybraných príloh</w:t>
            </w:r>
            <w:r w:rsidR="009051D7" w:rsidRPr="00AB101C">
              <w:rPr>
                <w:rFonts w:ascii="Times New Roman" w:hAnsi="Times New Roman"/>
                <w:sz w:val="24"/>
                <w:szCs w:val="24"/>
              </w:rPr>
              <w:t>;</w:t>
            </w:r>
          </w:p>
          <w:p w14:paraId="28E642E5" w14:textId="77777777" w:rsidR="00250147" w:rsidRPr="00AB101C" w:rsidRDefault="00250147" w:rsidP="00C57592">
            <w:pPr>
              <w:pStyle w:val="Odsekzoznamu"/>
              <w:keepNext/>
              <w:numPr>
                <w:ilvl w:val="0"/>
                <w:numId w:val="53"/>
              </w:numPr>
              <w:spacing w:before="120"/>
              <w:ind w:left="318" w:hanging="284"/>
              <w:contextualSpacing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AB101C">
              <w:rPr>
                <w:rFonts w:ascii="Times New Roman" w:hAnsi="Times New Roman"/>
                <w:sz w:val="24"/>
                <w:szCs w:val="24"/>
              </w:rPr>
              <w:t>kontrola úplnosti a obsahovej správnosti príloh prikladaných k</w:t>
            </w:r>
            <w:r w:rsidR="00AB101C">
              <w:rPr>
                <w:rFonts w:ascii="Times New Roman" w:hAnsi="Times New Roman"/>
                <w:sz w:val="24"/>
                <w:szCs w:val="24"/>
              </w:rPr>
              <w:t> </w:t>
            </w:r>
            <w:r w:rsidRPr="00AB101C">
              <w:rPr>
                <w:rFonts w:ascii="Times New Roman" w:hAnsi="Times New Roman"/>
                <w:sz w:val="24"/>
                <w:szCs w:val="24"/>
              </w:rPr>
              <w:t>ŽoZP</w:t>
            </w:r>
            <w:r w:rsidRPr="00AB101C">
              <w:rPr>
                <w:rStyle w:val="Odkaznapoznmkupodiarou"/>
                <w:rFonts w:ascii="Times New Roman" w:hAnsi="Times New Roman"/>
                <w:sz w:val="24"/>
                <w:szCs w:val="24"/>
              </w:rPr>
              <w:footnoteReference w:id="55"/>
            </w:r>
            <w:r w:rsidR="009051D7" w:rsidRPr="00AB101C">
              <w:rPr>
                <w:rFonts w:ascii="Times New Roman" w:hAnsi="Times New Roman"/>
                <w:sz w:val="24"/>
                <w:szCs w:val="24"/>
              </w:rPr>
              <w:t>;</w:t>
            </w:r>
          </w:p>
          <w:p w14:paraId="28E642E6" w14:textId="77777777" w:rsidR="00250147" w:rsidRPr="00AB101C" w:rsidRDefault="00250147" w:rsidP="00C57592">
            <w:pPr>
              <w:pStyle w:val="Odsekzoznamu"/>
              <w:keepNext/>
              <w:numPr>
                <w:ilvl w:val="0"/>
                <w:numId w:val="53"/>
              </w:numPr>
              <w:spacing w:before="120"/>
              <w:ind w:left="318" w:hanging="284"/>
              <w:contextualSpacing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AB101C">
              <w:rPr>
                <w:rFonts w:ascii="Times New Roman" w:hAnsi="Times New Roman"/>
                <w:sz w:val="24"/>
                <w:szCs w:val="24"/>
              </w:rPr>
              <w:t>vypracovanie ŽoZP (v súlade s pokynmi uvedenými v </w:t>
            </w:r>
            <w:r w:rsidRPr="00AB101C">
              <w:rPr>
                <w:rFonts w:ascii="Times New Roman" w:hAnsi="Times New Roman"/>
                <w:i/>
                <w:sz w:val="24"/>
                <w:szCs w:val="24"/>
              </w:rPr>
              <w:t>Príručke pre</w:t>
            </w:r>
            <w:r w:rsidR="00B83B4F" w:rsidRPr="00AB101C">
              <w:rPr>
                <w:rFonts w:ascii="Times New Roman" w:hAnsi="Times New Roman"/>
                <w:i/>
                <w:sz w:val="24"/>
                <w:szCs w:val="24"/>
              </w:rPr>
              <w:t> </w:t>
            </w:r>
            <w:r w:rsidRPr="00AB101C">
              <w:rPr>
                <w:rFonts w:ascii="Times New Roman" w:hAnsi="Times New Roman"/>
                <w:i/>
                <w:sz w:val="24"/>
                <w:szCs w:val="24"/>
              </w:rPr>
              <w:t>prijímateľa</w:t>
            </w:r>
            <w:r w:rsidRPr="00AB101C">
              <w:rPr>
                <w:rFonts w:ascii="Times New Roman" w:hAnsi="Times New Roman"/>
                <w:sz w:val="24"/>
                <w:szCs w:val="24"/>
              </w:rPr>
              <w:t xml:space="preserve"> a ďalšej riadiacej dokumentácii </w:t>
            </w:r>
            <w:r w:rsidR="00B83B4F" w:rsidRPr="00AB101C">
              <w:rPr>
                <w:rFonts w:ascii="Times New Roman" w:hAnsi="Times New Roman"/>
                <w:sz w:val="24"/>
                <w:szCs w:val="24"/>
              </w:rPr>
              <w:t>SO</w:t>
            </w:r>
            <w:r w:rsidRPr="00AB101C">
              <w:rPr>
                <w:rFonts w:ascii="Times New Roman" w:hAnsi="Times New Roman"/>
                <w:sz w:val="24"/>
                <w:szCs w:val="24"/>
              </w:rPr>
              <w:t>) v ITMS2014+ a</w:t>
            </w:r>
            <w:r w:rsidR="00B83B4F" w:rsidRPr="00AB101C">
              <w:rPr>
                <w:rFonts w:ascii="Times New Roman" w:hAnsi="Times New Roman"/>
                <w:sz w:val="24"/>
                <w:szCs w:val="24"/>
              </w:rPr>
              <w:t> </w:t>
            </w:r>
            <w:r w:rsidRPr="00AB101C">
              <w:rPr>
                <w:rFonts w:ascii="Times New Roman" w:hAnsi="Times New Roman"/>
                <w:sz w:val="24"/>
                <w:szCs w:val="24"/>
              </w:rPr>
              <w:t>jej</w:t>
            </w:r>
            <w:r w:rsidR="00B83B4F" w:rsidRPr="00AB101C">
              <w:rPr>
                <w:rFonts w:ascii="Times New Roman" w:hAnsi="Times New Roman"/>
                <w:sz w:val="24"/>
                <w:szCs w:val="24"/>
              </w:rPr>
              <w:t> </w:t>
            </w:r>
            <w:r w:rsidRPr="00AB101C">
              <w:rPr>
                <w:rFonts w:ascii="Times New Roman" w:hAnsi="Times New Roman"/>
                <w:sz w:val="24"/>
                <w:szCs w:val="24"/>
              </w:rPr>
              <w:t>odoslanie v ITMS2014+ poskytovateľovi</w:t>
            </w:r>
            <w:r w:rsidR="009051D7" w:rsidRPr="00AB101C">
              <w:rPr>
                <w:rFonts w:ascii="Times New Roman" w:hAnsi="Times New Roman"/>
                <w:sz w:val="24"/>
                <w:szCs w:val="24"/>
              </w:rPr>
              <w:t>;</w:t>
            </w:r>
          </w:p>
          <w:p w14:paraId="28E642E7" w14:textId="77777777" w:rsidR="00250147" w:rsidRPr="00AB101C" w:rsidRDefault="00250147" w:rsidP="00C57592">
            <w:pPr>
              <w:pStyle w:val="Odsekzoznamu"/>
              <w:keepNext/>
              <w:numPr>
                <w:ilvl w:val="0"/>
                <w:numId w:val="53"/>
              </w:numPr>
              <w:spacing w:before="120"/>
              <w:ind w:left="318" w:hanging="284"/>
              <w:contextualSpacing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AB101C">
              <w:rPr>
                <w:rFonts w:ascii="Times New Roman" w:hAnsi="Times New Roman"/>
                <w:sz w:val="24"/>
                <w:szCs w:val="24"/>
              </w:rPr>
              <w:t>doplnenie ŽoZP a/alebo jej príloh v prípade obdržania výzvy na</w:t>
            </w:r>
            <w:r w:rsidR="003C4182">
              <w:rPr>
                <w:rFonts w:ascii="Times New Roman" w:hAnsi="Times New Roman"/>
                <w:sz w:val="24"/>
                <w:szCs w:val="24"/>
              </w:rPr>
              <w:t> </w:t>
            </w:r>
            <w:r w:rsidRPr="00AB101C">
              <w:rPr>
                <w:rFonts w:ascii="Times New Roman" w:hAnsi="Times New Roman"/>
                <w:sz w:val="24"/>
                <w:szCs w:val="24"/>
              </w:rPr>
              <w:t>doplnenie zo strany poskytovateľa v ním stanovenej lehote</w:t>
            </w:r>
            <w:r w:rsidR="009051D7" w:rsidRPr="00AB101C">
              <w:rPr>
                <w:rFonts w:ascii="Times New Roman" w:hAnsi="Times New Roman"/>
                <w:sz w:val="24"/>
                <w:szCs w:val="24"/>
              </w:rPr>
              <w:t>;</w:t>
            </w:r>
          </w:p>
          <w:p w14:paraId="28E642E8" w14:textId="3FC022E5" w:rsidR="00250147" w:rsidRPr="00AB101C" w:rsidRDefault="00250147" w:rsidP="00C57592">
            <w:pPr>
              <w:pStyle w:val="Odsekzoznamu"/>
              <w:keepNext/>
              <w:numPr>
                <w:ilvl w:val="0"/>
                <w:numId w:val="53"/>
              </w:numPr>
              <w:spacing w:before="120"/>
              <w:ind w:left="318" w:hanging="284"/>
              <w:contextualSpacing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AB101C">
              <w:rPr>
                <w:rFonts w:ascii="Times New Roman" w:hAnsi="Times New Roman"/>
                <w:sz w:val="24"/>
                <w:szCs w:val="24"/>
              </w:rPr>
              <w:t>poskytovanie súčinnosti pri overovaní dát, údajov a informácií uvedených v</w:t>
            </w:r>
            <w:r w:rsidR="00B83B4F" w:rsidRPr="00AB101C">
              <w:rPr>
                <w:rFonts w:ascii="Times New Roman" w:hAnsi="Times New Roman"/>
                <w:sz w:val="24"/>
                <w:szCs w:val="24"/>
              </w:rPr>
              <w:t> </w:t>
            </w:r>
            <w:r w:rsidRPr="00AB101C">
              <w:rPr>
                <w:rFonts w:ascii="Times New Roman" w:hAnsi="Times New Roman"/>
                <w:sz w:val="24"/>
                <w:szCs w:val="24"/>
              </w:rPr>
              <w:t xml:space="preserve">ŽoZP v priebehu ohlásenej </w:t>
            </w:r>
            <w:r w:rsidR="005D2137">
              <w:rPr>
                <w:rFonts w:ascii="Times New Roman" w:hAnsi="Times New Roman"/>
                <w:sz w:val="24"/>
                <w:szCs w:val="24"/>
              </w:rPr>
              <w:t xml:space="preserve">finančnej </w:t>
            </w:r>
            <w:r w:rsidRPr="00AB101C">
              <w:rPr>
                <w:rFonts w:ascii="Times New Roman" w:hAnsi="Times New Roman"/>
                <w:sz w:val="24"/>
                <w:szCs w:val="24"/>
              </w:rPr>
              <w:t>kontroly na mieste vykonávanej poskytovateľom</w:t>
            </w:r>
            <w:r w:rsidR="009051D7" w:rsidRPr="00AB101C">
              <w:rPr>
                <w:rFonts w:ascii="Times New Roman" w:hAnsi="Times New Roman"/>
                <w:sz w:val="24"/>
                <w:szCs w:val="24"/>
              </w:rPr>
              <w:t>;</w:t>
            </w:r>
          </w:p>
          <w:p w14:paraId="28E642E9" w14:textId="77777777" w:rsidR="00250147" w:rsidRPr="00954C58" w:rsidRDefault="00250147" w:rsidP="00C57592">
            <w:pPr>
              <w:pStyle w:val="Odsekzoznamu"/>
              <w:keepNext/>
              <w:numPr>
                <w:ilvl w:val="0"/>
                <w:numId w:val="53"/>
              </w:numPr>
              <w:spacing w:before="120"/>
              <w:ind w:left="318" w:hanging="284"/>
              <w:contextualSpacing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2"/>
                <w:szCs w:val="22"/>
              </w:rPr>
            </w:pPr>
            <w:r w:rsidRPr="00AB101C">
              <w:rPr>
                <w:rFonts w:ascii="Times New Roman" w:hAnsi="Times New Roman"/>
                <w:sz w:val="24"/>
                <w:szCs w:val="24"/>
              </w:rPr>
              <w:t>poskytovanie komplexných informácií prijímateľovi v súvislosti s</w:t>
            </w:r>
            <w:r w:rsidR="003C4182">
              <w:rPr>
                <w:rFonts w:ascii="Times New Roman" w:hAnsi="Times New Roman"/>
                <w:sz w:val="24"/>
                <w:szCs w:val="24"/>
              </w:rPr>
              <w:t> </w:t>
            </w:r>
            <w:r w:rsidRPr="00AB101C">
              <w:rPr>
                <w:rFonts w:ascii="Times New Roman" w:hAnsi="Times New Roman"/>
                <w:sz w:val="24"/>
                <w:szCs w:val="24"/>
              </w:rPr>
              <w:t>prípravou predmetnej ŽoZP</w:t>
            </w:r>
            <w:r w:rsidR="009051D7" w:rsidRPr="00AB101C">
              <w:rPr>
                <w:rFonts w:ascii="Times New Roman" w:hAnsi="Times New Roman"/>
                <w:sz w:val="24"/>
                <w:szCs w:val="24"/>
              </w:rPr>
              <w:t>.</w:t>
            </w:r>
          </w:p>
        </w:tc>
      </w:tr>
    </w:tbl>
    <w:p w14:paraId="28E642EB" w14:textId="77777777" w:rsidR="00B20132" w:rsidRPr="009051D7" w:rsidRDefault="00B20132" w:rsidP="000B573F">
      <w:pPr>
        <w:spacing w:before="240" w:after="60"/>
        <w:jc w:val="both"/>
        <w:rPr>
          <w:rFonts w:ascii="Times New Roman" w:hAnsi="Times New Roman"/>
          <w:b/>
          <w:i/>
          <w:sz w:val="24"/>
          <w:szCs w:val="24"/>
          <w:u w:val="single"/>
        </w:rPr>
      </w:pPr>
      <w:r w:rsidRPr="009051D7">
        <w:rPr>
          <w:rFonts w:ascii="Times New Roman" w:hAnsi="Times New Roman"/>
          <w:b/>
          <w:i/>
          <w:sz w:val="24"/>
          <w:szCs w:val="24"/>
          <w:u w:val="single"/>
        </w:rPr>
        <w:t>Neoprávnené výdavky:</w:t>
      </w:r>
    </w:p>
    <w:p w14:paraId="28E642EC" w14:textId="77777777" w:rsidR="005C199D" w:rsidRPr="00E73CE1" w:rsidRDefault="00B20132" w:rsidP="00A87902">
      <w:pPr>
        <w:pStyle w:val="Odsekzoznamu"/>
        <w:numPr>
          <w:ilvl w:val="0"/>
          <w:numId w:val="48"/>
        </w:numPr>
        <w:spacing w:before="120" w:after="60"/>
        <w:ind w:left="567" w:hanging="283"/>
        <w:jc w:val="both"/>
        <w:rPr>
          <w:rFonts w:ascii="Times New Roman" w:hAnsi="Times New Roman"/>
          <w:sz w:val="24"/>
          <w:szCs w:val="24"/>
        </w:rPr>
      </w:pPr>
      <w:r w:rsidRPr="006965F7">
        <w:rPr>
          <w:rFonts w:ascii="Times New Roman" w:hAnsi="Times New Roman"/>
          <w:sz w:val="24"/>
          <w:szCs w:val="24"/>
        </w:rPr>
        <w:t>služby, ktoré neprispievajú k dosahovaniu cieľov projektu/nie sú pre jeho realizáciu nevyhnutné</w:t>
      </w:r>
      <w:r w:rsidR="009051D7">
        <w:rPr>
          <w:rFonts w:ascii="Times New Roman" w:hAnsi="Times New Roman"/>
          <w:sz w:val="24"/>
          <w:szCs w:val="24"/>
        </w:rPr>
        <w:t>.</w:t>
      </w:r>
    </w:p>
    <w:p w14:paraId="28E642ED" w14:textId="77777777" w:rsidR="00B20132" w:rsidRPr="009051D7" w:rsidRDefault="00B20132" w:rsidP="00A87902">
      <w:pPr>
        <w:spacing w:before="120" w:after="60"/>
        <w:jc w:val="both"/>
        <w:rPr>
          <w:rFonts w:ascii="Times New Roman" w:hAnsi="Times New Roman"/>
          <w:b/>
          <w:i/>
          <w:sz w:val="24"/>
          <w:szCs w:val="24"/>
          <w:u w:val="single"/>
        </w:rPr>
      </w:pPr>
      <w:r w:rsidRPr="009051D7">
        <w:rPr>
          <w:rFonts w:ascii="Times New Roman" w:hAnsi="Times New Roman"/>
          <w:b/>
          <w:i/>
          <w:sz w:val="24"/>
          <w:szCs w:val="24"/>
          <w:u w:val="single"/>
        </w:rPr>
        <w:t>Preukazovanie:</w:t>
      </w:r>
    </w:p>
    <w:p w14:paraId="28E642EE" w14:textId="77777777" w:rsidR="00234060" w:rsidRPr="00234060" w:rsidRDefault="00234060" w:rsidP="00C57592">
      <w:pPr>
        <w:pStyle w:val="Zoznamsodrkami"/>
        <w:numPr>
          <w:ilvl w:val="0"/>
          <w:numId w:val="75"/>
        </w:numPr>
        <w:spacing w:before="60" w:after="60" w:line="276" w:lineRule="auto"/>
        <w:ind w:left="568" w:hanging="284"/>
        <w:contextualSpacing/>
        <w:rPr>
          <w:sz w:val="24"/>
          <w:szCs w:val="24"/>
          <w:lang w:eastAsia="en-AU"/>
        </w:rPr>
      </w:pPr>
      <w:r w:rsidRPr="00234060">
        <w:rPr>
          <w:sz w:val="24"/>
          <w:szCs w:val="24"/>
          <w:lang w:eastAsia="en-AU"/>
        </w:rPr>
        <w:t>písomná zmluva</w:t>
      </w:r>
      <w:r w:rsidRPr="00234060">
        <w:rPr>
          <w:sz w:val="24"/>
          <w:szCs w:val="24"/>
          <w:vertAlign w:val="superscript"/>
        </w:rPr>
        <w:footnoteReference w:id="56"/>
      </w:r>
      <w:r w:rsidRPr="00234060">
        <w:rPr>
          <w:sz w:val="24"/>
          <w:szCs w:val="24"/>
          <w:lang w:eastAsia="en-AU"/>
        </w:rPr>
        <w:t xml:space="preserve">, </w:t>
      </w:r>
      <w:r w:rsidR="00756134">
        <w:rPr>
          <w:sz w:val="24"/>
          <w:szCs w:val="24"/>
          <w:lang w:eastAsia="en-AU"/>
        </w:rPr>
        <w:t>ak jej hodnota prekročí 5 000</w:t>
      </w:r>
      <w:r w:rsidRPr="00234060">
        <w:rPr>
          <w:sz w:val="24"/>
          <w:szCs w:val="24"/>
          <w:lang w:eastAsia="en-AU"/>
        </w:rPr>
        <w:t xml:space="preserve"> EUR (zmluva musí byť v súlade s platným všeobecne záväzným právnym predpisom) vrátane dodatkov k uzavretej písomnej zmluve; </w:t>
      </w:r>
    </w:p>
    <w:p w14:paraId="28E642EF" w14:textId="77777777" w:rsidR="00234060" w:rsidRPr="00234060" w:rsidRDefault="00234060" w:rsidP="00C57592">
      <w:pPr>
        <w:pStyle w:val="Zoznamsodrkami"/>
        <w:numPr>
          <w:ilvl w:val="0"/>
          <w:numId w:val="75"/>
        </w:numPr>
        <w:spacing w:before="60" w:after="60" w:line="276" w:lineRule="auto"/>
        <w:ind w:left="568" w:hanging="284"/>
        <w:contextualSpacing/>
        <w:rPr>
          <w:sz w:val="24"/>
          <w:szCs w:val="24"/>
          <w:lang w:eastAsia="en-AU"/>
        </w:rPr>
      </w:pPr>
      <w:r w:rsidRPr="00234060">
        <w:rPr>
          <w:sz w:val="24"/>
          <w:szCs w:val="24"/>
          <w:lang w:eastAsia="en-AU"/>
        </w:rPr>
        <w:t>objednávka (ak relevantné);</w:t>
      </w:r>
    </w:p>
    <w:p w14:paraId="28E642F0" w14:textId="77777777" w:rsidR="00234060" w:rsidRPr="00234060" w:rsidRDefault="00234060" w:rsidP="00C57592">
      <w:pPr>
        <w:pStyle w:val="Zoznamsodrkami"/>
        <w:numPr>
          <w:ilvl w:val="0"/>
          <w:numId w:val="75"/>
        </w:numPr>
        <w:spacing w:before="60" w:after="60" w:line="276" w:lineRule="auto"/>
        <w:ind w:left="568" w:hanging="284"/>
        <w:contextualSpacing/>
        <w:rPr>
          <w:sz w:val="24"/>
          <w:szCs w:val="24"/>
          <w:lang w:eastAsia="en-AU"/>
        </w:rPr>
      </w:pPr>
      <w:r w:rsidRPr="00234060">
        <w:rPr>
          <w:sz w:val="24"/>
          <w:szCs w:val="24"/>
          <w:lang w:eastAsia="en-AU"/>
        </w:rPr>
        <w:t>faktúra alebo rovnocenný účtovný doklad;</w:t>
      </w:r>
    </w:p>
    <w:p w14:paraId="28E642F1" w14:textId="77777777" w:rsidR="00234060" w:rsidRPr="00234060" w:rsidRDefault="00234060" w:rsidP="00C57592">
      <w:pPr>
        <w:pStyle w:val="Zoznamsodrkami"/>
        <w:numPr>
          <w:ilvl w:val="0"/>
          <w:numId w:val="75"/>
        </w:numPr>
        <w:spacing w:before="60" w:after="60" w:line="276" w:lineRule="auto"/>
        <w:ind w:left="568" w:hanging="284"/>
        <w:contextualSpacing/>
        <w:rPr>
          <w:sz w:val="24"/>
          <w:szCs w:val="24"/>
          <w:lang w:eastAsia="en-AU"/>
        </w:rPr>
      </w:pPr>
      <w:r w:rsidRPr="00234060">
        <w:rPr>
          <w:sz w:val="24"/>
          <w:szCs w:val="24"/>
          <w:lang w:eastAsia="en-AU"/>
        </w:rPr>
        <w:t>pracovný výkaz;</w:t>
      </w:r>
    </w:p>
    <w:p w14:paraId="28E642F2" w14:textId="77777777" w:rsidR="00234060" w:rsidRPr="00234060" w:rsidRDefault="00234060" w:rsidP="00C57592">
      <w:pPr>
        <w:pStyle w:val="Zoznamsodrkami"/>
        <w:numPr>
          <w:ilvl w:val="0"/>
          <w:numId w:val="75"/>
        </w:numPr>
        <w:spacing w:before="60" w:after="60" w:line="276" w:lineRule="auto"/>
        <w:ind w:left="568" w:hanging="284"/>
        <w:contextualSpacing/>
        <w:rPr>
          <w:sz w:val="24"/>
          <w:szCs w:val="24"/>
          <w:lang w:eastAsia="en-AU"/>
        </w:rPr>
      </w:pPr>
      <w:r w:rsidRPr="00234060">
        <w:rPr>
          <w:sz w:val="24"/>
          <w:szCs w:val="24"/>
          <w:lang w:eastAsia="en-AU"/>
        </w:rPr>
        <w:lastRenderedPageBreak/>
        <w:t>dodací list alebo preberací protokol</w:t>
      </w:r>
      <w:r w:rsidRPr="00234060">
        <w:rPr>
          <w:sz w:val="24"/>
          <w:szCs w:val="24"/>
          <w:vertAlign w:val="superscript"/>
          <w:lang w:eastAsia="en-AU"/>
        </w:rPr>
        <w:footnoteReference w:id="57"/>
      </w:r>
      <w:r w:rsidRPr="00234060">
        <w:rPr>
          <w:sz w:val="24"/>
          <w:szCs w:val="24"/>
          <w:lang w:eastAsia="en-AU"/>
        </w:rPr>
        <w:t xml:space="preserve"> o vykonaní príslušných aktivít, služieb, potvrdený podpisom osoby prijímateľa potvrdzujúci prevzatie a dátum prevzatia;</w:t>
      </w:r>
    </w:p>
    <w:p w14:paraId="28E642F3" w14:textId="77777777" w:rsidR="00234060" w:rsidRPr="00234060" w:rsidRDefault="00234060" w:rsidP="00C57592">
      <w:pPr>
        <w:pStyle w:val="Zoznamsodrkami"/>
        <w:numPr>
          <w:ilvl w:val="0"/>
          <w:numId w:val="75"/>
        </w:numPr>
        <w:spacing w:before="60" w:after="60" w:line="276" w:lineRule="auto"/>
        <w:ind w:left="568" w:hanging="284"/>
        <w:contextualSpacing/>
        <w:rPr>
          <w:sz w:val="24"/>
          <w:szCs w:val="24"/>
          <w:lang w:eastAsia="en-AU"/>
        </w:rPr>
      </w:pPr>
      <w:r w:rsidRPr="00234060">
        <w:rPr>
          <w:sz w:val="24"/>
          <w:szCs w:val="24"/>
          <w:lang w:eastAsia="en-AU"/>
        </w:rPr>
        <w:t>prezenčná listina, program školenia, pozvánka (ak relevantné);</w:t>
      </w:r>
    </w:p>
    <w:p w14:paraId="28E642F4" w14:textId="77777777" w:rsidR="00234060" w:rsidRPr="00234060" w:rsidRDefault="00234060" w:rsidP="00C57592">
      <w:pPr>
        <w:pStyle w:val="Zoznamsodrkami"/>
        <w:numPr>
          <w:ilvl w:val="0"/>
          <w:numId w:val="75"/>
        </w:numPr>
        <w:spacing w:before="60" w:after="60" w:line="276" w:lineRule="auto"/>
        <w:ind w:left="568" w:hanging="284"/>
        <w:contextualSpacing/>
        <w:rPr>
          <w:sz w:val="24"/>
          <w:szCs w:val="24"/>
          <w:lang w:eastAsia="en-AU"/>
        </w:rPr>
      </w:pPr>
      <w:r w:rsidRPr="00234060">
        <w:rPr>
          <w:sz w:val="24"/>
          <w:szCs w:val="24"/>
          <w:lang w:eastAsia="en-AU"/>
        </w:rPr>
        <w:t>doklad o úhrade;</w:t>
      </w:r>
    </w:p>
    <w:p w14:paraId="28E642F5" w14:textId="77777777" w:rsidR="00234060" w:rsidRPr="00234060" w:rsidRDefault="00234060" w:rsidP="00C57592">
      <w:pPr>
        <w:pStyle w:val="Zoznamsodrkami"/>
        <w:numPr>
          <w:ilvl w:val="0"/>
          <w:numId w:val="75"/>
        </w:numPr>
        <w:spacing w:before="60" w:after="60" w:line="276" w:lineRule="auto"/>
        <w:ind w:left="568" w:hanging="284"/>
        <w:contextualSpacing/>
        <w:rPr>
          <w:sz w:val="24"/>
          <w:szCs w:val="24"/>
          <w:lang w:eastAsia="en-AU"/>
        </w:rPr>
      </w:pPr>
      <w:r w:rsidRPr="00234060">
        <w:rPr>
          <w:sz w:val="24"/>
          <w:szCs w:val="24"/>
          <w:lang w:eastAsia="en-AU"/>
        </w:rPr>
        <w:t>spôsob výpočtu oprávnenej výšky výdavku (ak relevantné);</w:t>
      </w:r>
    </w:p>
    <w:p w14:paraId="28E642F6" w14:textId="77777777" w:rsidR="00234060" w:rsidRDefault="00234060" w:rsidP="00C57592">
      <w:pPr>
        <w:pStyle w:val="Zoznamsodrkami"/>
        <w:numPr>
          <w:ilvl w:val="0"/>
          <w:numId w:val="75"/>
        </w:numPr>
        <w:spacing w:before="60" w:after="60" w:line="276" w:lineRule="auto"/>
        <w:ind w:left="568" w:hanging="284"/>
        <w:contextualSpacing/>
        <w:rPr>
          <w:sz w:val="24"/>
          <w:szCs w:val="24"/>
          <w:lang w:eastAsia="en-AU"/>
        </w:rPr>
      </w:pPr>
      <w:r w:rsidRPr="00234060">
        <w:rPr>
          <w:sz w:val="24"/>
          <w:szCs w:val="24"/>
          <w:lang w:eastAsia="en-AU"/>
        </w:rPr>
        <w:t>výstupy z poskytnutých služieb (napr. publikácie, posudky, analýzy, štúdie, správy z auditu, fotodokumentácia)</w:t>
      </w:r>
      <w:r w:rsidR="003D7112" w:rsidRPr="00234060">
        <w:rPr>
          <w:sz w:val="24"/>
          <w:szCs w:val="24"/>
          <w:lang w:eastAsia="en-AU"/>
        </w:rPr>
        <w:t>;</w:t>
      </w:r>
    </w:p>
    <w:p w14:paraId="28E642F7" w14:textId="77777777" w:rsidR="003D7112" w:rsidRDefault="003D7112" w:rsidP="00C57592">
      <w:pPr>
        <w:pStyle w:val="Zoznamsodrkami"/>
        <w:numPr>
          <w:ilvl w:val="0"/>
          <w:numId w:val="75"/>
        </w:numPr>
        <w:spacing w:before="60" w:after="60" w:line="276" w:lineRule="auto"/>
        <w:ind w:left="568" w:hanging="284"/>
        <w:contextualSpacing/>
        <w:rPr>
          <w:sz w:val="24"/>
          <w:szCs w:val="24"/>
          <w:lang w:eastAsia="en-AU"/>
        </w:rPr>
      </w:pPr>
      <w:r w:rsidRPr="00532FAA">
        <w:rPr>
          <w:sz w:val="24"/>
          <w:szCs w:val="24"/>
          <w:lang w:eastAsia="en-AU"/>
        </w:rPr>
        <w:t>a iné.</w:t>
      </w:r>
    </w:p>
    <w:p w14:paraId="28E642F8" w14:textId="77777777" w:rsidR="00C63226" w:rsidRPr="00E2217C" w:rsidRDefault="00C63226" w:rsidP="005C199D">
      <w:pPr>
        <w:pBdr>
          <w:top w:val="single" w:sz="4" w:space="1" w:color="auto"/>
          <w:left w:val="single" w:sz="4" w:space="4" w:color="auto"/>
          <w:bottom w:val="single" w:sz="4" w:space="1" w:color="auto"/>
          <w:right w:val="single" w:sz="4" w:space="4" w:color="auto"/>
        </w:pBdr>
        <w:shd w:val="clear" w:color="auto" w:fill="BFBFBF" w:themeFill="background1" w:themeFillShade="BF"/>
        <w:spacing w:before="360" w:after="360" w:line="240" w:lineRule="auto"/>
        <w:jc w:val="both"/>
        <w:rPr>
          <w:rFonts w:ascii="Times New Roman" w:hAnsi="Times New Roman"/>
          <w:sz w:val="24"/>
          <w:szCs w:val="24"/>
        </w:rPr>
      </w:pPr>
      <w:r>
        <w:rPr>
          <w:rFonts w:ascii="Times New Roman" w:hAnsi="Times New Roman"/>
          <w:b/>
          <w:sz w:val="24"/>
          <w:szCs w:val="24"/>
        </w:rPr>
        <w:t>521</w:t>
      </w:r>
      <w:r w:rsidRPr="00A17291">
        <w:rPr>
          <w:rFonts w:ascii="Times New Roman" w:hAnsi="Times New Roman"/>
          <w:b/>
          <w:sz w:val="24"/>
          <w:szCs w:val="24"/>
        </w:rPr>
        <w:t xml:space="preserve"> – </w:t>
      </w:r>
      <w:r>
        <w:rPr>
          <w:rFonts w:ascii="Times New Roman" w:hAnsi="Times New Roman"/>
          <w:b/>
          <w:sz w:val="24"/>
          <w:szCs w:val="24"/>
        </w:rPr>
        <w:t>Mzdové výdavky</w:t>
      </w:r>
      <w:r w:rsidR="005C199D">
        <w:rPr>
          <w:rFonts w:ascii="Times New Roman" w:hAnsi="Times New Roman"/>
          <w:b/>
          <w:sz w:val="24"/>
          <w:szCs w:val="24"/>
        </w:rPr>
        <w:t xml:space="preserve"> </w:t>
      </w:r>
    </w:p>
    <w:p w14:paraId="28E642F9" w14:textId="77777777" w:rsidR="00250147" w:rsidRPr="00B83B4F" w:rsidRDefault="00B83B4F" w:rsidP="005C199D">
      <w:pPr>
        <w:pStyle w:val="Zkladntext"/>
        <w:spacing w:before="120" w:after="60"/>
        <w:jc w:val="both"/>
        <w:rPr>
          <w:rFonts w:ascii="Times New Roman" w:hAnsi="Times New Roman"/>
          <w:b/>
          <w:sz w:val="24"/>
          <w:szCs w:val="24"/>
        </w:rPr>
      </w:pPr>
      <w:r w:rsidRPr="00B83B4F">
        <w:rPr>
          <w:rFonts w:ascii="Times New Roman" w:hAnsi="Times New Roman"/>
          <w:b/>
          <w:sz w:val="24"/>
          <w:szCs w:val="24"/>
        </w:rPr>
        <w:t xml:space="preserve">Osobné výdavky </w:t>
      </w:r>
    </w:p>
    <w:p w14:paraId="28E642FA" w14:textId="77777777" w:rsidR="00250147" w:rsidRPr="0057029B" w:rsidRDefault="00250147" w:rsidP="00322260">
      <w:pPr>
        <w:pStyle w:val="Zkladntext"/>
        <w:spacing w:before="60" w:after="60"/>
        <w:jc w:val="both"/>
        <w:rPr>
          <w:rFonts w:ascii="Times New Roman" w:hAnsi="Times New Roman"/>
          <w:sz w:val="24"/>
          <w:szCs w:val="24"/>
        </w:rPr>
      </w:pPr>
      <w:r w:rsidRPr="0057029B">
        <w:rPr>
          <w:rFonts w:ascii="Times New Roman" w:hAnsi="Times New Roman"/>
          <w:sz w:val="24"/>
          <w:szCs w:val="24"/>
        </w:rPr>
        <w:t>Základným oprávneným výdavkom v oblasti osobných výdavkov je cena práce (hrubá mzda, resp. odmena za vykonanú prácu a zákonné odvody zamestnávateľa).</w:t>
      </w:r>
    </w:p>
    <w:p w14:paraId="3892E28D" w14:textId="5BE02413" w:rsidR="0047798B" w:rsidRDefault="00250147" w:rsidP="00322260">
      <w:pPr>
        <w:spacing w:before="60" w:after="60"/>
        <w:jc w:val="both"/>
        <w:rPr>
          <w:rFonts w:ascii="Times New Roman" w:hAnsi="Times New Roman"/>
          <w:sz w:val="24"/>
          <w:szCs w:val="24"/>
        </w:rPr>
      </w:pPr>
      <w:r w:rsidRPr="0057029B">
        <w:rPr>
          <w:rFonts w:ascii="Times New Roman" w:hAnsi="Times New Roman"/>
          <w:sz w:val="24"/>
          <w:szCs w:val="24"/>
        </w:rPr>
        <w:t xml:space="preserve">Pre osobné výdavky platí, že </w:t>
      </w:r>
      <w:r w:rsidRPr="0057029B">
        <w:rPr>
          <w:rFonts w:ascii="Times New Roman" w:hAnsi="Times New Roman"/>
          <w:b/>
          <w:sz w:val="24"/>
          <w:szCs w:val="24"/>
        </w:rPr>
        <w:t>nesmú presiahnuť výšku obvyklú v danom odbore, čase a</w:t>
      </w:r>
      <w:r>
        <w:rPr>
          <w:rFonts w:ascii="Times New Roman" w:hAnsi="Times New Roman"/>
          <w:b/>
          <w:sz w:val="24"/>
          <w:szCs w:val="24"/>
        </w:rPr>
        <w:t> </w:t>
      </w:r>
      <w:r w:rsidRPr="0057029B">
        <w:rPr>
          <w:rFonts w:ascii="Times New Roman" w:hAnsi="Times New Roman"/>
          <w:b/>
          <w:sz w:val="24"/>
          <w:szCs w:val="24"/>
        </w:rPr>
        <w:t>mieste</w:t>
      </w:r>
      <w:r>
        <w:rPr>
          <w:rFonts w:ascii="Times New Roman" w:hAnsi="Times New Roman"/>
          <w:b/>
          <w:sz w:val="24"/>
          <w:szCs w:val="24"/>
        </w:rPr>
        <w:t>.</w:t>
      </w:r>
      <w:r w:rsidRPr="0057029B">
        <w:rPr>
          <w:rFonts w:ascii="Times New Roman" w:hAnsi="Times New Roman"/>
          <w:sz w:val="24"/>
          <w:szCs w:val="24"/>
        </w:rPr>
        <w:t xml:space="preserve"> </w:t>
      </w:r>
      <w:r w:rsidRPr="00B83B4F">
        <w:rPr>
          <w:rFonts w:ascii="Times New Roman" w:hAnsi="Times New Roman"/>
          <w:sz w:val="24"/>
          <w:szCs w:val="24"/>
        </w:rPr>
        <w:t>V prípade osobných výdavkov je nevyhnutné, aby prijímateľ rešpektoval odmeňovanie jednotlivých pracovných pozícií s ohľadom na jeho predchádzajúcu mzdovú politiku, t.j. nie je možné akceptovať navýšenie mzdy, resp. odmeny za vykonanú prácu iba</w:t>
      </w:r>
      <w:r w:rsidR="00B83B4F">
        <w:rPr>
          <w:rFonts w:ascii="Times New Roman" w:hAnsi="Times New Roman"/>
          <w:sz w:val="24"/>
          <w:szCs w:val="24"/>
        </w:rPr>
        <w:t> </w:t>
      </w:r>
      <w:r w:rsidRPr="00B83B4F">
        <w:rPr>
          <w:rFonts w:ascii="Times New Roman" w:hAnsi="Times New Roman"/>
          <w:sz w:val="24"/>
          <w:szCs w:val="24"/>
        </w:rPr>
        <w:t>z</w:t>
      </w:r>
      <w:r w:rsidR="00B83B4F">
        <w:rPr>
          <w:rFonts w:ascii="Times New Roman" w:hAnsi="Times New Roman"/>
          <w:sz w:val="24"/>
          <w:szCs w:val="24"/>
        </w:rPr>
        <w:t> </w:t>
      </w:r>
      <w:r w:rsidRPr="00B83B4F">
        <w:rPr>
          <w:rFonts w:ascii="Times New Roman" w:hAnsi="Times New Roman"/>
          <w:sz w:val="24"/>
          <w:szCs w:val="24"/>
        </w:rPr>
        <w:t>dôvodu prác vykonávaných na projekte financovaného z prostriedkov EŠIF (napr.</w:t>
      </w:r>
      <w:r w:rsidR="00493BA7">
        <w:rPr>
          <w:rFonts w:ascii="Times New Roman" w:hAnsi="Times New Roman"/>
          <w:sz w:val="24"/>
          <w:szCs w:val="24"/>
        </w:rPr>
        <w:t> </w:t>
      </w:r>
      <w:r w:rsidRPr="00B83B4F">
        <w:rPr>
          <w:rFonts w:ascii="Times New Roman" w:hAnsi="Times New Roman"/>
          <w:sz w:val="24"/>
          <w:szCs w:val="24"/>
        </w:rPr>
        <w:t xml:space="preserve">rozdielne sadzby odmeňovania za práce vykonávané mimo aktivít projektu a za práce vykonávané na aktivitách projektu; rozdielne hodinové sadzby v prípade viacerých projektov tej istej funkcie - projektový manažér - u jednej osoby; neopodstatnené rozdielne hodinové sadzby pri odbornom personáli). Takéto navýšenie bude mať za následok vznik neoprávnených výdavkov v časti presahujúcej výšku </w:t>
      </w:r>
      <w:r w:rsidR="00BA0CA0" w:rsidRPr="00BA0CA0">
        <w:rPr>
          <w:rFonts w:ascii="Times New Roman" w:hAnsi="Times New Roman"/>
          <w:sz w:val="24"/>
          <w:szCs w:val="24"/>
        </w:rPr>
        <w:t>mzdy</w:t>
      </w:r>
      <w:r w:rsidR="0047798B">
        <w:rPr>
          <w:rFonts w:ascii="Times New Roman" w:hAnsi="Times New Roman"/>
          <w:sz w:val="24"/>
          <w:szCs w:val="24"/>
        </w:rPr>
        <w:t xml:space="preserve"> resp. </w:t>
      </w:r>
      <w:r w:rsidR="00BA0CA0" w:rsidRPr="00BA0CA0">
        <w:rPr>
          <w:rFonts w:ascii="Times New Roman" w:hAnsi="Times New Roman"/>
          <w:sz w:val="24"/>
          <w:szCs w:val="24"/>
        </w:rPr>
        <w:t>odmeny rovnak</w:t>
      </w:r>
      <w:r w:rsidR="0047798B">
        <w:rPr>
          <w:rFonts w:ascii="Times New Roman" w:hAnsi="Times New Roman"/>
          <w:sz w:val="24"/>
          <w:szCs w:val="24"/>
        </w:rPr>
        <w:t>ej</w:t>
      </w:r>
      <w:r w:rsidR="00BA0CA0" w:rsidRPr="00BA0CA0">
        <w:rPr>
          <w:rFonts w:ascii="Times New Roman" w:hAnsi="Times New Roman"/>
          <w:sz w:val="24"/>
          <w:szCs w:val="24"/>
        </w:rPr>
        <w:t xml:space="preserve"> prác</w:t>
      </w:r>
      <w:r w:rsidR="0047798B">
        <w:rPr>
          <w:rFonts w:ascii="Times New Roman" w:hAnsi="Times New Roman"/>
          <w:sz w:val="24"/>
          <w:szCs w:val="24"/>
        </w:rPr>
        <w:t>e</w:t>
      </w:r>
      <w:r w:rsidR="00BA0CA0" w:rsidRPr="00BA0CA0">
        <w:rPr>
          <w:rFonts w:ascii="Times New Roman" w:hAnsi="Times New Roman"/>
          <w:sz w:val="24"/>
          <w:szCs w:val="24"/>
        </w:rPr>
        <w:t xml:space="preserve"> vykonávan</w:t>
      </w:r>
      <w:r w:rsidR="0047798B">
        <w:rPr>
          <w:rFonts w:ascii="Times New Roman" w:hAnsi="Times New Roman"/>
          <w:sz w:val="24"/>
          <w:szCs w:val="24"/>
        </w:rPr>
        <w:t>ej</w:t>
      </w:r>
      <w:r w:rsidR="00BA0CA0">
        <w:rPr>
          <w:rFonts w:ascii="Times New Roman" w:hAnsi="Times New Roman"/>
          <w:sz w:val="24"/>
          <w:szCs w:val="24"/>
        </w:rPr>
        <w:t xml:space="preserve"> </w:t>
      </w:r>
      <w:r w:rsidRPr="00B83B4F">
        <w:rPr>
          <w:rFonts w:ascii="Times New Roman" w:hAnsi="Times New Roman"/>
          <w:sz w:val="24"/>
          <w:szCs w:val="24"/>
        </w:rPr>
        <w:t>mimo projektu. Zároveň je prijímateľ povinný preukázať, že zamestnanec, ktorého mzdové výdavky sú predmetom financovania z</w:t>
      </w:r>
      <w:r w:rsidR="00BA0CA0">
        <w:rPr>
          <w:rFonts w:ascii="Times New Roman" w:hAnsi="Times New Roman"/>
          <w:sz w:val="24"/>
          <w:szCs w:val="24"/>
        </w:rPr>
        <w:t> </w:t>
      </w:r>
      <w:r w:rsidRPr="00B83B4F">
        <w:rPr>
          <w:rFonts w:ascii="Times New Roman" w:hAnsi="Times New Roman"/>
          <w:sz w:val="24"/>
          <w:szCs w:val="24"/>
        </w:rPr>
        <w:t>EŠIF</w:t>
      </w:r>
      <w:r w:rsidR="00BA0CA0">
        <w:rPr>
          <w:rFonts w:ascii="Times New Roman" w:hAnsi="Times New Roman"/>
          <w:sz w:val="24"/>
          <w:szCs w:val="24"/>
        </w:rPr>
        <w:t>,</w:t>
      </w:r>
      <w:r w:rsidRPr="00B83B4F">
        <w:rPr>
          <w:rFonts w:ascii="Times New Roman" w:hAnsi="Times New Roman"/>
          <w:sz w:val="24"/>
          <w:szCs w:val="24"/>
        </w:rPr>
        <w:t xml:space="preserve"> má pre danú pracovnú pozíciu alebo pre práce vykonávané na projekte potrebnú kvalifikáciu a odbornú spôsobilosť.</w:t>
      </w:r>
    </w:p>
    <w:p w14:paraId="02159C05" w14:textId="2F91280B" w:rsidR="006F3A7F" w:rsidRPr="00AB0CF7" w:rsidRDefault="006F3A7F" w:rsidP="00C35D39">
      <w:pPr>
        <w:spacing w:after="120" w:line="240" w:lineRule="auto"/>
        <w:jc w:val="both"/>
        <w:rPr>
          <w:rFonts w:ascii="Times New Roman" w:hAnsi="Times New Roman"/>
          <w:strike/>
          <w:sz w:val="24"/>
          <w:szCs w:val="24"/>
          <w:u w:val="single"/>
        </w:rPr>
      </w:pPr>
      <w:r w:rsidRPr="00AB0CF7">
        <w:rPr>
          <w:rFonts w:ascii="Times New Roman" w:hAnsi="Times New Roman"/>
          <w:color w:val="000000"/>
          <w:sz w:val="24"/>
          <w:szCs w:val="24"/>
          <w:lang w:eastAsia="en-AU"/>
        </w:rPr>
        <w:t>Odmeny</w:t>
      </w:r>
      <w:r w:rsidRPr="00AB0CF7">
        <w:rPr>
          <w:rFonts w:ascii="Times New Roman" w:hAnsi="Times New Roman"/>
          <w:color w:val="000000"/>
          <w:sz w:val="24"/>
          <w:szCs w:val="24"/>
          <w:vertAlign w:val="superscript"/>
          <w:lang w:eastAsia="en-AU"/>
        </w:rPr>
        <w:footnoteReference w:id="58"/>
      </w:r>
      <w:r w:rsidRPr="00AB0CF7">
        <w:rPr>
          <w:rFonts w:ascii="Times New Roman" w:hAnsi="Times New Roman"/>
          <w:color w:val="000000"/>
          <w:sz w:val="24"/>
          <w:szCs w:val="24"/>
          <w:lang w:eastAsia="en-AU"/>
        </w:rPr>
        <w:t xml:space="preserve"> (resp. prémie alebo rôzne variabilné zložky naviazané napr. na hospodárske výsledky prijímateľa) sú oprávneným výdavkom</w:t>
      </w:r>
      <w:r w:rsidR="00A81218" w:rsidRPr="00AB0CF7">
        <w:rPr>
          <w:rFonts w:ascii="Times New Roman" w:hAnsi="Times New Roman"/>
          <w:color w:val="000000"/>
          <w:sz w:val="24"/>
          <w:szCs w:val="24"/>
          <w:lang w:eastAsia="en-AU"/>
        </w:rPr>
        <w:t xml:space="preserve"> na základe podmienok, ktoré stanoví výzva/vyzvanie.</w:t>
      </w:r>
      <w:r w:rsidRPr="00AB0CF7">
        <w:rPr>
          <w:rFonts w:ascii="Times New Roman" w:hAnsi="Times New Roman"/>
          <w:color w:val="000000"/>
          <w:sz w:val="24"/>
          <w:szCs w:val="24"/>
          <w:lang w:eastAsia="en-AU"/>
        </w:rPr>
        <w:t xml:space="preserve"> </w:t>
      </w:r>
    </w:p>
    <w:p w14:paraId="28E642FC" w14:textId="4B64C6B6" w:rsidR="00250147" w:rsidRPr="00B83B4F" w:rsidRDefault="00250147" w:rsidP="00322260">
      <w:pPr>
        <w:pStyle w:val="Zkladntext"/>
        <w:spacing w:before="60" w:after="60"/>
        <w:jc w:val="both"/>
        <w:rPr>
          <w:rFonts w:ascii="Times New Roman" w:hAnsi="Times New Roman"/>
          <w:sz w:val="24"/>
          <w:szCs w:val="24"/>
        </w:rPr>
      </w:pPr>
      <w:r w:rsidRPr="00B83B4F">
        <w:rPr>
          <w:rFonts w:ascii="Times New Roman" w:hAnsi="Times New Roman"/>
          <w:sz w:val="24"/>
          <w:szCs w:val="24"/>
        </w:rPr>
        <w:t xml:space="preserve">Zamestnanci prijímateľa preukazujú svoje zapojenie do projektu </w:t>
      </w:r>
      <w:r w:rsidRPr="00B83B4F">
        <w:rPr>
          <w:rFonts w:ascii="Times New Roman" w:hAnsi="Times New Roman"/>
          <w:b/>
          <w:sz w:val="24"/>
          <w:szCs w:val="24"/>
        </w:rPr>
        <w:t>pracovným výkazom</w:t>
      </w:r>
      <w:r w:rsidRPr="00B83B4F">
        <w:rPr>
          <w:rFonts w:ascii="Times New Roman" w:hAnsi="Times New Roman"/>
          <w:sz w:val="24"/>
          <w:szCs w:val="24"/>
        </w:rPr>
        <w:t xml:space="preserve">. Činnosti a objem práce v pracovnom výkaze musia zodpovedať skutočne vykonanej práci v rámci vykazovaného obdobia. V prípade zamestnávania osôb pre účely realizácie projektu rozlišujeme </w:t>
      </w:r>
      <w:r w:rsidR="002B38F3">
        <w:rPr>
          <w:rFonts w:ascii="Times New Roman" w:hAnsi="Times New Roman"/>
          <w:sz w:val="24"/>
          <w:szCs w:val="24"/>
        </w:rPr>
        <w:t xml:space="preserve">dve </w:t>
      </w:r>
      <w:r w:rsidRPr="00B83B4F">
        <w:rPr>
          <w:rFonts w:ascii="Times New Roman" w:hAnsi="Times New Roman"/>
          <w:sz w:val="24"/>
          <w:szCs w:val="24"/>
        </w:rPr>
        <w:t>alternatívy:</w:t>
      </w:r>
    </w:p>
    <w:p w14:paraId="19D13106" w14:textId="09526C0E" w:rsidR="002B38F3" w:rsidRDefault="002B38F3" w:rsidP="00322260">
      <w:pPr>
        <w:pStyle w:val="Zoznamsodrkami"/>
        <w:numPr>
          <w:ilvl w:val="0"/>
          <w:numId w:val="7"/>
        </w:numPr>
        <w:spacing w:before="120" w:after="60" w:line="276" w:lineRule="auto"/>
        <w:ind w:left="568" w:hanging="284"/>
        <w:rPr>
          <w:sz w:val="24"/>
          <w:szCs w:val="24"/>
        </w:rPr>
      </w:pPr>
      <w:r w:rsidRPr="00DE0A26">
        <w:rPr>
          <w:b/>
          <w:sz w:val="24"/>
          <w:szCs w:val="24"/>
        </w:rPr>
        <w:t xml:space="preserve">zamestnanec </w:t>
      </w:r>
      <w:r>
        <w:rPr>
          <w:b/>
          <w:sz w:val="24"/>
          <w:szCs w:val="24"/>
        </w:rPr>
        <w:t>vykonáva výlučne činnosti</w:t>
      </w:r>
      <w:r w:rsidRPr="00DE0A26">
        <w:rPr>
          <w:b/>
          <w:sz w:val="24"/>
          <w:szCs w:val="24"/>
        </w:rPr>
        <w:t xml:space="preserve"> </w:t>
      </w:r>
      <w:r w:rsidRPr="0058089E">
        <w:rPr>
          <w:b/>
          <w:sz w:val="24"/>
          <w:szCs w:val="24"/>
        </w:rPr>
        <w:t>spolufinancované z EŠIF:</w:t>
      </w:r>
      <w:r>
        <w:rPr>
          <w:sz w:val="24"/>
          <w:szCs w:val="24"/>
        </w:rPr>
        <w:t xml:space="preserve"> t.j.</w:t>
      </w:r>
      <w:r w:rsidRPr="00DE0A26">
        <w:rPr>
          <w:sz w:val="24"/>
          <w:szCs w:val="24"/>
        </w:rPr>
        <w:t xml:space="preserve"> zamestnanec </w:t>
      </w:r>
      <w:r>
        <w:rPr>
          <w:sz w:val="24"/>
          <w:szCs w:val="24"/>
        </w:rPr>
        <w:t>pracuje</w:t>
      </w:r>
      <w:r w:rsidRPr="00DE0A26">
        <w:rPr>
          <w:sz w:val="24"/>
          <w:szCs w:val="24"/>
        </w:rPr>
        <w:t xml:space="preserve"> počas celej pracovnej doby výlučne </w:t>
      </w:r>
      <w:r>
        <w:rPr>
          <w:sz w:val="24"/>
          <w:szCs w:val="24"/>
        </w:rPr>
        <w:t>na projekte/</w:t>
      </w:r>
      <w:r w:rsidRPr="00DE0A26">
        <w:rPr>
          <w:sz w:val="24"/>
          <w:szCs w:val="24"/>
        </w:rPr>
        <w:t>projekt</w:t>
      </w:r>
      <w:r>
        <w:rPr>
          <w:sz w:val="24"/>
          <w:szCs w:val="24"/>
        </w:rPr>
        <w:t>och</w:t>
      </w:r>
      <w:r w:rsidRPr="00DE0A26">
        <w:rPr>
          <w:sz w:val="24"/>
          <w:szCs w:val="24"/>
        </w:rPr>
        <w:t xml:space="preserve"> </w:t>
      </w:r>
      <w:r>
        <w:rPr>
          <w:sz w:val="24"/>
          <w:szCs w:val="24"/>
        </w:rPr>
        <w:t>spolufinancovaných z EŠIF</w:t>
      </w:r>
      <w:r w:rsidRPr="00DE0A26">
        <w:rPr>
          <w:sz w:val="24"/>
          <w:szCs w:val="24"/>
        </w:rPr>
        <w:t>. V tomto prípade sú oprávnené výdavky za všetky zložky mzdy vrátane príplatkov</w:t>
      </w:r>
      <w:r w:rsidRPr="00DE0A26">
        <w:rPr>
          <w:rStyle w:val="Odkaznapoznmkupodiarou"/>
          <w:sz w:val="24"/>
          <w:szCs w:val="24"/>
        </w:rPr>
        <w:footnoteReference w:id="59"/>
      </w:r>
      <w:r w:rsidRPr="00DE0A26">
        <w:rPr>
          <w:sz w:val="24"/>
          <w:szCs w:val="24"/>
        </w:rPr>
        <w:t>, resp. odmeny na základe dohôd o prácach vykonávaných mimo pracovného pomeru a náhrady mzdy v zmysle platnej legislatívy, ako aj povinné odvody za zamestnávateľa;</w:t>
      </w:r>
    </w:p>
    <w:p w14:paraId="632FEA49" w14:textId="77777777" w:rsidR="002B38F3" w:rsidRPr="00E77964" w:rsidRDefault="002B38F3" w:rsidP="002B38F3">
      <w:pPr>
        <w:pStyle w:val="Normlnywebov"/>
        <w:numPr>
          <w:ilvl w:val="0"/>
          <w:numId w:val="7"/>
        </w:numPr>
        <w:spacing w:before="120" w:beforeAutospacing="0" w:line="276" w:lineRule="auto"/>
        <w:ind w:left="567" w:hanging="283"/>
        <w:jc w:val="both"/>
        <w:rPr>
          <w:lang w:eastAsia="en-US"/>
        </w:rPr>
      </w:pPr>
      <w:r w:rsidRPr="00E77964">
        <w:rPr>
          <w:b/>
          <w:lang w:eastAsia="en-US"/>
        </w:rPr>
        <w:lastRenderedPageBreak/>
        <w:t xml:space="preserve">zamestnanec </w:t>
      </w:r>
      <w:r>
        <w:rPr>
          <w:b/>
          <w:lang w:eastAsia="en-US"/>
        </w:rPr>
        <w:t>vykonáva aj činnosti</w:t>
      </w:r>
      <w:r>
        <w:t xml:space="preserve"> </w:t>
      </w:r>
      <w:r w:rsidRPr="0058089E">
        <w:rPr>
          <w:b/>
          <w:lang w:eastAsia="en-US"/>
        </w:rPr>
        <w:t>mimo EŠIF</w:t>
      </w:r>
      <w:r w:rsidRPr="00E77964">
        <w:rPr>
          <w:b/>
          <w:lang w:eastAsia="en-US"/>
        </w:rPr>
        <w:t xml:space="preserve">: </w:t>
      </w:r>
      <w:r w:rsidRPr="0058089E">
        <w:rPr>
          <w:lang w:eastAsia="en-US"/>
        </w:rPr>
        <w:t xml:space="preserve">t.j. </w:t>
      </w:r>
      <w:r w:rsidRPr="00806416">
        <w:rPr>
          <w:lang w:eastAsia="en-US"/>
        </w:rPr>
        <w:t>celkový</w:t>
      </w:r>
      <w:r w:rsidRPr="00E77964">
        <w:rPr>
          <w:lang w:eastAsia="en-US"/>
        </w:rPr>
        <w:t xml:space="preserve"> pracovný čas zamestnanca je rozdelený na </w:t>
      </w:r>
      <w:r>
        <w:rPr>
          <w:lang w:eastAsia="en-US"/>
        </w:rPr>
        <w:t xml:space="preserve">činnosti vykonávané na projekte/projektoch </w:t>
      </w:r>
      <w:r w:rsidRPr="00E77964">
        <w:rPr>
          <w:lang w:eastAsia="en-US"/>
        </w:rPr>
        <w:t>spolufinancovan</w:t>
      </w:r>
      <w:r>
        <w:rPr>
          <w:lang w:eastAsia="en-US"/>
        </w:rPr>
        <w:t>ých</w:t>
      </w:r>
      <w:r w:rsidRPr="00E77964">
        <w:rPr>
          <w:lang w:eastAsia="en-US"/>
        </w:rPr>
        <w:t xml:space="preserve"> z EŠIF a</w:t>
      </w:r>
      <w:r w:rsidRPr="00B83B4F">
        <w:t> </w:t>
      </w:r>
      <w:r w:rsidRPr="00E77964">
        <w:rPr>
          <w:lang w:eastAsia="en-US"/>
        </w:rPr>
        <w:t xml:space="preserve">na </w:t>
      </w:r>
      <w:r>
        <w:rPr>
          <w:lang w:eastAsia="en-US"/>
        </w:rPr>
        <w:t>činnosti</w:t>
      </w:r>
      <w:r w:rsidRPr="00E77964">
        <w:rPr>
          <w:lang w:eastAsia="en-US"/>
        </w:rPr>
        <w:t xml:space="preserve"> </w:t>
      </w:r>
      <w:r>
        <w:rPr>
          <w:lang w:eastAsia="en-US"/>
        </w:rPr>
        <w:t xml:space="preserve">vykonávané </w:t>
      </w:r>
      <w:r w:rsidRPr="00E77964">
        <w:rPr>
          <w:lang w:eastAsia="en-US"/>
        </w:rPr>
        <w:t>mimo EŠIF. V</w:t>
      </w:r>
      <w:r>
        <w:rPr>
          <w:lang w:eastAsia="en-US"/>
        </w:rPr>
        <w:t> </w:t>
      </w:r>
      <w:r w:rsidRPr="00E77964">
        <w:rPr>
          <w:lang w:eastAsia="en-US"/>
        </w:rPr>
        <w:t>tomto prípade sú oprávnené výdavky za všetky zložky mzdy vrátane príplatkov</w:t>
      </w:r>
      <w:r w:rsidRPr="00E77964">
        <w:rPr>
          <w:vertAlign w:val="superscript"/>
          <w:lang w:eastAsia="en-US"/>
        </w:rPr>
        <w:t>52</w:t>
      </w:r>
      <w:r w:rsidRPr="00E77964">
        <w:rPr>
          <w:lang w:eastAsia="en-US"/>
        </w:rPr>
        <w:t xml:space="preserve">, resp. odmeny na základe dohôd o prácach vykonávaných mimo pracovného pomeru a náhrady mzdy v zmysle platnej legislatívy, ako aj povinné odvody za zamestnávateľa </w:t>
      </w:r>
      <w:r w:rsidRPr="0058089E">
        <w:rPr>
          <w:b/>
          <w:lang w:eastAsia="en-US"/>
        </w:rPr>
        <w:t>pomerne</w:t>
      </w:r>
      <w:r w:rsidRPr="00E77964">
        <w:rPr>
          <w:lang w:eastAsia="en-US"/>
        </w:rPr>
        <w:t xml:space="preserve"> podľa skutočne odpracovaného času na projekte. </w:t>
      </w:r>
    </w:p>
    <w:p w14:paraId="78758898" w14:textId="77777777" w:rsidR="002B38F3" w:rsidRPr="0039089B" w:rsidRDefault="002B38F3" w:rsidP="00372D5D">
      <w:pPr>
        <w:pStyle w:val="Zkladntext"/>
        <w:spacing w:before="60" w:after="60"/>
        <w:jc w:val="both"/>
        <w:rPr>
          <w:rFonts w:ascii="Times New Roman" w:hAnsi="Times New Roman"/>
          <w:sz w:val="24"/>
          <w:szCs w:val="24"/>
        </w:rPr>
      </w:pPr>
      <w:r>
        <w:rPr>
          <w:rFonts w:ascii="Times New Roman" w:hAnsi="Times New Roman"/>
          <w:sz w:val="24"/>
          <w:szCs w:val="24"/>
        </w:rPr>
        <w:t>V zmysle bodu a) je n</w:t>
      </w:r>
      <w:r w:rsidRPr="001332F7">
        <w:rPr>
          <w:rFonts w:ascii="Times New Roman" w:hAnsi="Times New Roman"/>
          <w:sz w:val="24"/>
          <w:szCs w:val="24"/>
        </w:rPr>
        <w:t>áhrada mzdy za práceneschopnosť, ošetrovania člena rodiny a návštevu u</w:t>
      </w:r>
      <w:r>
        <w:rPr>
          <w:rFonts w:ascii="Times New Roman" w:hAnsi="Times New Roman"/>
          <w:sz w:val="24"/>
          <w:szCs w:val="24"/>
        </w:rPr>
        <w:t> </w:t>
      </w:r>
      <w:r w:rsidRPr="001332F7">
        <w:rPr>
          <w:rFonts w:ascii="Times New Roman" w:hAnsi="Times New Roman"/>
          <w:sz w:val="24"/>
          <w:szCs w:val="24"/>
        </w:rPr>
        <w:t xml:space="preserve">lekára </w:t>
      </w:r>
      <w:r>
        <w:rPr>
          <w:rFonts w:ascii="Times New Roman" w:hAnsi="Times New Roman"/>
          <w:sz w:val="24"/>
          <w:szCs w:val="24"/>
        </w:rPr>
        <w:t>a dovolenku</w:t>
      </w:r>
      <w:r w:rsidRPr="001332F7">
        <w:rPr>
          <w:rFonts w:ascii="Times New Roman" w:hAnsi="Times New Roman"/>
          <w:sz w:val="24"/>
          <w:szCs w:val="24"/>
        </w:rPr>
        <w:t xml:space="preserve"> oprávneným výdavkom, ak je zamestnávateľom poskytnutá v </w:t>
      </w:r>
      <w:r w:rsidRPr="00440D87">
        <w:rPr>
          <w:rFonts w:ascii="Times New Roman" w:hAnsi="Times New Roman"/>
          <w:sz w:val="24"/>
          <w:szCs w:val="24"/>
        </w:rPr>
        <w:t>súlade s platnou legislatívnou úpravou,</w:t>
      </w:r>
      <w:r w:rsidRPr="001332F7">
        <w:rPr>
          <w:rFonts w:ascii="Times New Roman" w:hAnsi="Times New Roman"/>
          <w:sz w:val="24"/>
          <w:szCs w:val="24"/>
        </w:rPr>
        <w:t xml:space="preserve"> v zákonnej výške</w:t>
      </w:r>
      <w:r w:rsidRPr="0039089B">
        <w:rPr>
          <w:rFonts w:ascii="Times New Roman" w:hAnsi="Times New Roman"/>
          <w:sz w:val="24"/>
          <w:szCs w:val="24"/>
        </w:rPr>
        <w:t>.</w:t>
      </w:r>
    </w:p>
    <w:p w14:paraId="50061E56" w14:textId="77777777" w:rsidR="002B38F3" w:rsidRPr="001332F7" w:rsidRDefault="002B38F3" w:rsidP="00372D5D">
      <w:pPr>
        <w:pStyle w:val="Zkladntext"/>
        <w:spacing w:before="60" w:after="60"/>
        <w:jc w:val="both"/>
        <w:rPr>
          <w:rFonts w:ascii="Times New Roman" w:hAnsi="Times New Roman"/>
          <w:sz w:val="24"/>
          <w:szCs w:val="24"/>
        </w:rPr>
      </w:pPr>
      <w:r w:rsidRPr="000D3723">
        <w:rPr>
          <w:rFonts w:ascii="Times New Roman" w:hAnsi="Times New Roman"/>
          <w:sz w:val="24"/>
          <w:szCs w:val="24"/>
        </w:rPr>
        <w:t>V prípade ak zamestnanec vykonáva v rámci jedného pracovného pomeru činnosti pre dva a viac projektov spolufinancovaných z</w:t>
      </w:r>
      <w:r>
        <w:rPr>
          <w:rFonts w:ascii="Times New Roman" w:hAnsi="Times New Roman"/>
          <w:sz w:val="24"/>
          <w:szCs w:val="24"/>
        </w:rPr>
        <w:t> </w:t>
      </w:r>
      <w:r w:rsidRPr="000D3723">
        <w:rPr>
          <w:rFonts w:ascii="Times New Roman" w:hAnsi="Times New Roman"/>
          <w:sz w:val="24"/>
          <w:szCs w:val="24"/>
        </w:rPr>
        <w:t>EŠIF</w:t>
      </w:r>
      <w:r>
        <w:rPr>
          <w:rFonts w:ascii="Times New Roman" w:hAnsi="Times New Roman"/>
          <w:sz w:val="24"/>
          <w:szCs w:val="24"/>
        </w:rPr>
        <w:t>,</w:t>
      </w:r>
      <w:r w:rsidRPr="000D3723">
        <w:rPr>
          <w:rFonts w:ascii="Times New Roman" w:hAnsi="Times New Roman"/>
          <w:sz w:val="24"/>
          <w:szCs w:val="24"/>
        </w:rPr>
        <w:t xml:space="preserve"> </w:t>
      </w:r>
      <w:r>
        <w:rPr>
          <w:rFonts w:ascii="Times New Roman" w:hAnsi="Times New Roman"/>
          <w:sz w:val="24"/>
          <w:szCs w:val="24"/>
        </w:rPr>
        <w:t xml:space="preserve">resp. dva a viac </w:t>
      </w:r>
      <w:r w:rsidRPr="000D3723">
        <w:rPr>
          <w:rFonts w:ascii="Times New Roman" w:hAnsi="Times New Roman"/>
          <w:sz w:val="24"/>
          <w:szCs w:val="24"/>
        </w:rPr>
        <w:t>operačných programov budú oprávnené výdavky hradené pomerne na základe počtu odpracovaných hodín na jednotlivých operačných programoch resp. projektoch.</w:t>
      </w:r>
    </w:p>
    <w:p w14:paraId="28E64300" w14:textId="77777777" w:rsidR="00250147" w:rsidRPr="001332F7" w:rsidRDefault="00250147" w:rsidP="00D9108E">
      <w:pPr>
        <w:pStyle w:val="Zkladntext"/>
        <w:spacing w:before="60" w:after="60"/>
        <w:jc w:val="both"/>
        <w:rPr>
          <w:rFonts w:ascii="Times New Roman" w:hAnsi="Times New Roman"/>
          <w:sz w:val="24"/>
          <w:szCs w:val="24"/>
        </w:rPr>
      </w:pPr>
      <w:r w:rsidRPr="001332F7">
        <w:rPr>
          <w:rFonts w:ascii="Times New Roman" w:hAnsi="Times New Roman"/>
          <w:sz w:val="24"/>
          <w:szCs w:val="24"/>
        </w:rPr>
        <w:t xml:space="preserve">Výdavky týkajúce sa výkonu práce sú limitované rozsahom práce </w:t>
      </w:r>
      <w:r w:rsidRPr="001332F7">
        <w:rPr>
          <w:rFonts w:ascii="Times New Roman" w:hAnsi="Times New Roman"/>
          <w:b/>
          <w:sz w:val="24"/>
          <w:szCs w:val="24"/>
        </w:rPr>
        <w:t>maximálne 12 hodín/deň za všetky pracovné úväzky osoby kumulatívne</w:t>
      </w:r>
      <w:r w:rsidRPr="001332F7">
        <w:rPr>
          <w:rFonts w:ascii="Times New Roman" w:hAnsi="Times New Roman"/>
          <w:sz w:val="24"/>
          <w:szCs w:val="24"/>
        </w:rPr>
        <w:t>, t.j. za všetky pracovné pomery, dohody mimo pracovného pomeru a štátnozamestnanecký pomer</w:t>
      </w:r>
      <w:r w:rsidRPr="001332F7">
        <w:rPr>
          <w:rStyle w:val="Odkaznapoznmkupodiarou"/>
          <w:rFonts w:ascii="Times New Roman" w:hAnsi="Times New Roman"/>
          <w:sz w:val="24"/>
          <w:szCs w:val="24"/>
        </w:rPr>
        <w:footnoteReference w:id="60"/>
      </w:r>
      <w:r w:rsidRPr="001332F7">
        <w:rPr>
          <w:rFonts w:ascii="Times New Roman" w:hAnsi="Times New Roman"/>
          <w:sz w:val="24"/>
          <w:szCs w:val="24"/>
        </w:rPr>
        <w:t>.</w:t>
      </w:r>
    </w:p>
    <w:p w14:paraId="28E64301" w14:textId="7614410C" w:rsidR="00250147" w:rsidRDefault="00250147" w:rsidP="00D9108E">
      <w:pPr>
        <w:spacing w:before="60" w:after="60"/>
        <w:jc w:val="both"/>
        <w:rPr>
          <w:rFonts w:ascii="Times New Roman" w:hAnsi="Times New Roman"/>
          <w:sz w:val="24"/>
          <w:szCs w:val="24"/>
        </w:rPr>
      </w:pPr>
      <w:r w:rsidRPr="001332F7">
        <w:rPr>
          <w:rFonts w:ascii="Times New Roman" w:hAnsi="Times New Roman"/>
          <w:b/>
          <w:sz w:val="24"/>
          <w:szCs w:val="24"/>
        </w:rPr>
        <w:t>Pracovné úväzky osôb pracujúcich na projekte sa nesmú prekrývať</w:t>
      </w:r>
      <w:r w:rsidRPr="001332F7">
        <w:rPr>
          <w:rFonts w:ascii="Times New Roman" w:hAnsi="Times New Roman"/>
          <w:sz w:val="24"/>
          <w:szCs w:val="24"/>
        </w:rPr>
        <w:t>. Nie je prípustné, aby</w:t>
      </w:r>
      <w:r w:rsidR="00493BA7" w:rsidRPr="001332F7">
        <w:rPr>
          <w:rFonts w:ascii="Times New Roman" w:hAnsi="Times New Roman"/>
          <w:sz w:val="24"/>
          <w:szCs w:val="24"/>
        </w:rPr>
        <w:t> </w:t>
      </w:r>
      <w:r w:rsidRPr="001332F7">
        <w:rPr>
          <w:rFonts w:ascii="Times New Roman" w:hAnsi="Times New Roman"/>
          <w:sz w:val="24"/>
          <w:szCs w:val="24"/>
        </w:rPr>
        <w:t>bol zamestnanec platený za rovnakú činnosť vykonávanú v tom istom čase, resp.</w:t>
      </w:r>
      <w:r w:rsidR="00493BA7" w:rsidRPr="001332F7">
        <w:rPr>
          <w:rFonts w:ascii="Times New Roman" w:hAnsi="Times New Roman"/>
          <w:sz w:val="24"/>
          <w:szCs w:val="24"/>
        </w:rPr>
        <w:t> </w:t>
      </w:r>
      <w:r w:rsidRPr="001332F7">
        <w:rPr>
          <w:rFonts w:ascii="Times New Roman" w:hAnsi="Times New Roman"/>
          <w:sz w:val="24"/>
          <w:szCs w:val="24"/>
        </w:rPr>
        <w:t>za</w:t>
      </w:r>
      <w:r w:rsidR="00493BA7" w:rsidRPr="001332F7">
        <w:rPr>
          <w:rFonts w:ascii="Times New Roman" w:hAnsi="Times New Roman"/>
          <w:sz w:val="24"/>
          <w:szCs w:val="24"/>
        </w:rPr>
        <w:t> </w:t>
      </w:r>
      <w:r w:rsidRPr="001332F7">
        <w:rPr>
          <w:rFonts w:ascii="Times New Roman" w:hAnsi="Times New Roman"/>
          <w:sz w:val="24"/>
          <w:szCs w:val="24"/>
        </w:rPr>
        <w:t xml:space="preserve">rovnaké výstupy viackrát. Za </w:t>
      </w:r>
      <w:r w:rsidRPr="001332F7">
        <w:rPr>
          <w:rFonts w:ascii="Times New Roman" w:hAnsi="Times New Roman"/>
          <w:sz w:val="24"/>
          <w:szCs w:val="24"/>
          <w:u w:val="single"/>
        </w:rPr>
        <w:t>neoprávnené</w:t>
      </w:r>
      <w:r w:rsidRPr="001332F7">
        <w:rPr>
          <w:rFonts w:ascii="Times New Roman" w:hAnsi="Times New Roman"/>
          <w:sz w:val="24"/>
          <w:szCs w:val="24"/>
        </w:rPr>
        <w:t xml:space="preserve"> sa budú považovať výdavky v prípade identifikácie prekrývania sa pracovného času osoby pracujúcej na dvoch alebo viacerých projektoch (vrátane prípadu jedného projektu s viacerými pozíciami v rámci toho istého projektu alebo v prípade viacerých zmluvných vzťahov pre výkon práce pre projekt a mimo projektov) spolufinancovaných z prostriedkov EŠIF, resp. z iných programov EÚ alebo vnútroštátnych programov, resp. pri zistení vykonávania činnosti nefinancovanej z</w:t>
      </w:r>
      <w:r w:rsidR="00493BA7" w:rsidRPr="001332F7">
        <w:rPr>
          <w:rFonts w:ascii="Times New Roman" w:hAnsi="Times New Roman"/>
          <w:sz w:val="24"/>
          <w:szCs w:val="24"/>
        </w:rPr>
        <w:t> </w:t>
      </w:r>
      <w:r w:rsidRPr="001332F7">
        <w:rPr>
          <w:rFonts w:ascii="Times New Roman" w:hAnsi="Times New Roman"/>
          <w:sz w:val="24"/>
          <w:szCs w:val="24"/>
        </w:rPr>
        <w:t>prostriedkov EŠIF. Výdavky, ktoré sa vzťahujú na tieto pracovné výkazy</w:t>
      </w:r>
      <w:r w:rsidR="00BA0CA0">
        <w:rPr>
          <w:rFonts w:ascii="Times New Roman" w:hAnsi="Times New Roman"/>
          <w:sz w:val="24"/>
          <w:szCs w:val="24"/>
        </w:rPr>
        <w:t>,</w:t>
      </w:r>
      <w:r w:rsidRPr="001332F7">
        <w:rPr>
          <w:rFonts w:ascii="Times New Roman" w:hAnsi="Times New Roman"/>
          <w:sz w:val="24"/>
          <w:szCs w:val="24"/>
        </w:rPr>
        <w:t xml:space="preserve"> budú vylúčené z financovania dotknutého projektu/projektov na úrovni príslušného dňa, pričom nie je</w:t>
      </w:r>
      <w:r w:rsidR="00493BA7" w:rsidRPr="001332F7">
        <w:rPr>
          <w:rFonts w:ascii="Times New Roman" w:hAnsi="Times New Roman"/>
          <w:sz w:val="24"/>
          <w:szCs w:val="24"/>
        </w:rPr>
        <w:t> </w:t>
      </w:r>
      <w:r w:rsidRPr="001332F7">
        <w:rPr>
          <w:rFonts w:ascii="Times New Roman" w:hAnsi="Times New Roman"/>
          <w:sz w:val="24"/>
          <w:szCs w:val="24"/>
        </w:rPr>
        <w:t xml:space="preserve">podstatné, na základe akého zmluvného vzťahu osoba pracovala. </w:t>
      </w:r>
      <w:r w:rsidRPr="001332F7">
        <w:rPr>
          <w:rFonts w:ascii="Times New Roman" w:hAnsi="Times New Roman"/>
          <w:b/>
          <w:sz w:val="24"/>
          <w:szCs w:val="24"/>
        </w:rPr>
        <w:t>Pri opakovanom zistení prekrývania sa</w:t>
      </w:r>
      <w:r w:rsidR="00247FC9" w:rsidRPr="001332F7">
        <w:rPr>
          <w:rFonts w:ascii="Times New Roman" w:hAnsi="Times New Roman"/>
          <w:b/>
          <w:sz w:val="24"/>
          <w:szCs w:val="24"/>
        </w:rPr>
        <w:t> </w:t>
      </w:r>
      <w:r w:rsidRPr="001332F7">
        <w:rPr>
          <w:rFonts w:ascii="Times New Roman" w:hAnsi="Times New Roman"/>
          <w:b/>
          <w:sz w:val="24"/>
          <w:szCs w:val="24"/>
        </w:rPr>
        <w:t>výdavkov v projekte je poskytovateľ oprávnený odstúpiť od zmluvy o NFP</w:t>
      </w:r>
      <w:r w:rsidRPr="001332F7">
        <w:rPr>
          <w:rFonts w:ascii="Times New Roman" w:hAnsi="Times New Roman"/>
          <w:sz w:val="24"/>
          <w:szCs w:val="24"/>
        </w:rPr>
        <w:t xml:space="preserve">. </w:t>
      </w:r>
    </w:p>
    <w:p w14:paraId="1A13B6EC" w14:textId="11761A5B" w:rsidR="00AA78D0" w:rsidRDefault="00AA78D0" w:rsidP="00AA78D0">
      <w:pPr>
        <w:spacing w:before="60" w:after="60"/>
        <w:jc w:val="both"/>
        <w:rPr>
          <w:rFonts w:ascii="Times New Roman" w:hAnsi="Times New Roman"/>
          <w:b/>
          <w:sz w:val="24"/>
          <w:szCs w:val="24"/>
        </w:rPr>
      </w:pPr>
      <w:r w:rsidRPr="00D72FA8">
        <w:rPr>
          <w:rFonts w:ascii="Times New Roman" w:hAnsi="Times New Roman"/>
          <w:b/>
          <w:i/>
          <w:sz w:val="24"/>
          <w:szCs w:val="24"/>
          <w:u w:val="single"/>
        </w:rPr>
        <w:t>Oprávnenými výdavkami</w:t>
      </w:r>
      <w:r w:rsidRPr="00D72FA8">
        <w:rPr>
          <w:rFonts w:ascii="Times New Roman" w:hAnsi="Times New Roman"/>
          <w:sz w:val="24"/>
          <w:szCs w:val="24"/>
        </w:rPr>
        <w:t xml:space="preserve">  sú výdavky v prípade projektov implementovaných v rámci </w:t>
      </w:r>
      <w:r w:rsidRPr="00D72FA8">
        <w:rPr>
          <w:rFonts w:ascii="Times New Roman" w:hAnsi="Times New Roman"/>
          <w:b/>
          <w:sz w:val="24"/>
          <w:szCs w:val="24"/>
        </w:rPr>
        <w:t>PO 5 a</w:t>
      </w:r>
      <w:r w:rsidR="004D2850">
        <w:rPr>
          <w:rFonts w:ascii="Times New Roman" w:hAnsi="Times New Roman"/>
          <w:b/>
          <w:sz w:val="24"/>
          <w:szCs w:val="24"/>
        </w:rPr>
        <w:t> </w:t>
      </w:r>
      <w:r w:rsidRPr="00D72FA8">
        <w:rPr>
          <w:rFonts w:ascii="Times New Roman" w:hAnsi="Times New Roman"/>
          <w:b/>
          <w:sz w:val="24"/>
          <w:szCs w:val="24"/>
        </w:rPr>
        <w:t>PO</w:t>
      </w:r>
      <w:r w:rsidR="004D2850">
        <w:rPr>
          <w:rFonts w:ascii="Times New Roman" w:hAnsi="Times New Roman"/>
          <w:b/>
          <w:sz w:val="24"/>
          <w:szCs w:val="24"/>
        </w:rPr>
        <w:t> </w:t>
      </w:r>
      <w:r w:rsidRPr="00D72FA8">
        <w:rPr>
          <w:rFonts w:ascii="Times New Roman" w:hAnsi="Times New Roman"/>
          <w:b/>
          <w:sz w:val="24"/>
          <w:szCs w:val="24"/>
        </w:rPr>
        <w:t>6.</w:t>
      </w:r>
    </w:p>
    <w:p w14:paraId="28E64303" w14:textId="77777777" w:rsidR="00247FC9" w:rsidRPr="001332F7" w:rsidRDefault="00247FC9" w:rsidP="00D9108E">
      <w:pPr>
        <w:spacing w:before="240" w:after="60"/>
        <w:jc w:val="both"/>
        <w:rPr>
          <w:rFonts w:ascii="Times New Roman" w:hAnsi="Times New Roman"/>
          <w:b/>
          <w:i/>
          <w:sz w:val="24"/>
          <w:szCs w:val="24"/>
          <w:u w:val="single"/>
        </w:rPr>
      </w:pPr>
      <w:r w:rsidRPr="001332F7">
        <w:rPr>
          <w:rFonts w:ascii="Times New Roman" w:hAnsi="Times New Roman"/>
          <w:b/>
          <w:i/>
          <w:sz w:val="24"/>
          <w:szCs w:val="24"/>
          <w:u w:val="single"/>
        </w:rPr>
        <w:t>Neoprávnené výdavky:</w:t>
      </w:r>
    </w:p>
    <w:p w14:paraId="28E64304" w14:textId="77777777" w:rsidR="00250147" w:rsidRPr="001332F7" w:rsidRDefault="00250147" w:rsidP="00C57592">
      <w:pPr>
        <w:pStyle w:val="Odsekzoznamu"/>
        <w:numPr>
          <w:ilvl w:val="0"/>
          <w:numId w:val="60"/>
        </w:numPr>
        <w:spacing w:before="60" w:after="60"/>
        <w:ind w:left="568" w:hanging="284"/>
        <w:contextualSpacing w:val="0"/>
        <w:jc w:val="both"/>
        <w:rPr>
          <w:rFonts w:ascii="Times New Roman" w:hAnsi="Times New Roman"/>
          <w:sz w:val="24"/>
          <w:szCs w:val="24"/>
        </w:rPr>
      </w:pPr>
      <w:r w:rsidRPr="001332F7">
        <w:rPr>
          <w:rFonts w:ascii="Times New Roman" w:hAnsi="Times New Roman"/>
          <w:sz w:val="24"/>
          <w:szCs w:val="24"/>
        </w:rPr>
        <w:t>výdavky pri obchádzaní zákona č. 311/2001 Z. z. Zákonník práce v platnom znení (ďalej len ,,zákonník práce“) v prípadoch, ak s jednou a tou istou osobou sa uzatvorí reťazenie pracovnoprávnych vzťahov, napr. najskôr dohoda o vykonaní práce a po vyčerpaní stanoveného rozsahu pracovných hodín (350 hodín/rok) sa uzatvorí ďalší zmluvný vzťah napr. príkazná zmluva, alebo dohoda o pracovnej činnosti a pod., pričom vykonávaná činnosť stále javí znaky závislej práce</w:t>
      </w:r>
      <w:r w:rsidR="009051D7" w:rsidRPr="001332F7">
        <w:rPr>
          <w:rFonts w:ascii="Times New Roman" w:hAnsi="Times New Roman"/>
          <w:sz w:val="24"/>
          <w:szCs w:val="24"/>
        </w:rPr>
        <w:t>;</w:t>
      </w:r>
      <w:r w:rsidRPr="001332F7">
        <w:rPr>
          <w:rFonts w:ascii="Times New Roman" w:hAnsi="Times New Roman"/>
          <w:sz w:val="24"/>
          <w:szCs w:val="24"/>
        </w:rPr>
        <w:t xml:space="preserve"> </w:t>
      </w:r>
    </w:p>
    <w:p w14:paraId="28E64306" w14:textId="39DC5144" w:rsidR="00790E0B" w:rsidRPr="001332F7" w:rsidRDefault="00790E0B" w:rsidP="00C57592">
      <w:pPr>
        <w:pStyle w:val="Odsekzoznamu"/>
        <w:numPr>
          <w:ilvl w:val="0"/>
          <w:numId w:val="60"/>
        </w:numPr>
        <w:spacing w:before="60" w:after="60"/>
        <w:ind w:left="568" w:hanging="284"/>
        <w:contextualSpacing w:val="0"/>
        <w:jc w:val="both"/>
        <w:rPr>
          <w:rFonts w:ascii="Times New Roman" w:hAnsi="Times New Roman"/>
          <w:sz w:val="24"/>
          <w:szCs w:val="24"/>
        </w:rPr>
      </w:pPr>
      <w:r>
        <w:rPr>
          <w:rFonts w:ascii="Times New Roman" w:hAnsi="Times New Roman"/>
          <w:sz w:val="24"/>
          <w:szCs w:val="24"/>
        </w:rPr>
        <w:t>náhrada za dovolenku</w:t>
      </w:r>
      <w:r w:rsidR="00CB21D5">
        <w:rPr>
          <w:rFonts w:ascii="Times New Roman" w:hAnsi="Times New Roman"/>
          <w:sz w:val="24"/>
          <w:szCs w:val="24"/>
        </w:rPr>
        <w:t xml:space="preserve">, </w:t>
      </w:r>
      <w:r w:rsidR="003B17B1" w:rsidRPr="001332F7">
        <w:rPr>
          <w:rFonts w:ascii="Times New Roman" w:hAnsi="Times New Roman"/>
          <w:sz w:val="24"/>
          <w:szCs w:val="24"/>
        </w:rPr>
        <w:t>práceneschopnosť, ošetrovania člena rodiny a návštevu u</w:t>
      </w:r>
      <w:r w:rsidR="003B17B1">
        <w:rPr>
          <w:rFonts w:ascii="Times New Roman" w:hAnsi="Times New Roman"/>
          <w:sz w:val="24"/>
          <w:szCs w:val="24"/>
        </w:rPr>
        <w:t> </w:t>
      </w:r>
      <w:r w:rsidR="003B17B1" w:rsidRPr="001332F7">
        <w:rPr>
          <w:rFonts w:ascii="Times New Roman" w:hAnsi="Times New Roman"/>
          <w:sz w:val="24"/>
          <w:szCs w:val="24"/>
        </w:rPr>
        <w:t xml:space="preserve">lekára </w:t>
      </w:r>
      <w:r>
        <w:rPr>
          <w:rFonts w:ascii="Times New Roman" w:hAnsi="Times New Roman"/>
          <w:sz w:val="24"/>
          <w:szCs w:val="24"/>
        </w:rPr>
        <w:t>v prípade</w:t>
      </w:r>
      <w:r w:rsidR="00CB21D5">
        <w:rPr>
          <w:rFonts w:ascii="Times New Roman" w:hAnsi="Times New Roman"/>
          <w:sz w:val="24"/>
          <w:szCs w:val="24"/>
        </w:rPr>
        <w:t xml:space="preserve"> </w:t>
      </w:r>
      <w:r w:rsidR="003B17B1">
        <w:rPr>
          <w:rFonts w:ascii="Times New Roman" w:hAnsi="Times New Roman"/>
          <w:sz w:val="24"/>
          <w:szCs w:val="24"/>
        </w:rPr>
        <w:t xml:space="preserve">ak </w:t>
      </w:r>
      <w:r w:rsidR="003B17B1" w:rsidRPr="003B17B1">
        <w:rPr>
          <w:rFonts w:ascii="Times New Roman" w:hAnsi="Times New Roman"/>
          <w:sz w:val="24"/>
          <w:szCs w:val="24"/>
          <w:lang w:eastAsia="en-US"/>
        </w:rPr>
        <w:t xml:space="preserve">zamestnanec </w:t>
      </w:r>
      <w:r w:rsidR="00DE25DF">
        <w:rPr>
          <w:rFonts w:ascii="Times New Roman" w:hAnsi="Times New Roman"/>
          <w:sz w:val="24"/>
          <w:szCs w:val="24"/>
          <w:lang w:eastAsia="en-US"/>
        </w:rPr>
        <w:t>vykonáva aj činnosti mimo EŠIF</w:t>
      </w:r>
      <w:r w:rsidR="00DE25DF" w:rsidRPr="003B17B1">
        <w:rPr>
          <w:rFonts w:ascii="Times New Roman" w:hAnsi="Times New Roman"/>
          <w:sz w:val="24"/>
          <w:szCs w:val="24"/>
          <w:lang w:eastAsia="en-US"/>
        </w:rPr>
        <w:t xml:space="preserve"> </w:t>
      </w:r>
    </w:p>
    <w:p w14:paraId="28E64307" w14:textId="77777777" w:rsidR="00247FC9" w:rsidRPr="001332F7" w:rsidRDefault="00247FC9" w:rsidP="003A391D">
      <w:pPr>
        <w:pStyle w:val="Odsekzoznamu"/>
        <w:numPr>
          <w:ilvl w:val="0"/>
          <w:numId w:val="60"/>
        </w:numPr>
        <w:spacing w:before="60" w:after="60"/>
        <w:ind w:left="568" w:hanging="284"/>
        <w:contextualSpacing w:val="0"/>
        <w:jc w:val="both"/>
        <w:rPr>
          <w:rFonts w:ascii="Times New Roman" w:hAnsi="Times New Roman"/>
          <w:sz w:val="24"/>
          <w:szCs w:val="24"/>
        </w:rPr>
      </w:pPr>
      <w:r w:rsidRPr="001332F7">
        <w:rPr>
          <w:rFonts w:ascii="Times New Roman" w:hAnsi="Times New Roman"/>
          <w:sz w:val="24"/>
          <w:szCs w:val="24"/>
        </w:rPr>
        <w:lastRenderedPageBreak/>
        <w:t>nemocenské dávky hradené zo strany Sociálnej poisťovne (keďže nie sú výdavkom prijímateľa)</w:t>
      </w:r>
      <w:r w:rsidR="009051D7" w:rsidRPr="001332F7">
        <w:rPr>
          <w:rFonts w:ascii="Times New Roman" w:hAnsi="Times New Roman"/>
          <w:sz w:val="24"/>
          <w:szCs w:val="24"/>
        </w:rPr>
        <w:t>;</w:t>
      </w:r>
    </w:p>
    <w:p w14:paraId="28E64308" w14:textId="77777777" w:rsidR="00247FC9" w:rsidRPr="001332F7" w:rsidRDefault="00247FC9" w:rsidP="003A391D">
      <w:pPr>
        <w:pStyle w:val="Odsekzoznamu"/>
        <w:numPr>
          <w:ilvl w:val="0"/>
          <w:numId w:val="60"/>
        </w:numPr>
        <w:spacing w:before="60" w:after="60"/>
        <w:ind w:left="568" w:hanging="284"/>
        <w:contextualSpacing w:val="0"/>
        <w:jc w:val="both"/>
        <w:rPr>
          <w:rFonts w:ascii="Times New Roman" w:hAnsi="Times New Roman"/>
          <w:sz w:val="24"/>
          <w:szCs w:val="24"/>
        </w:rPr>
      </w:pPr>
      <w:r w:rsidRPr="001332F7">
        <w:rPr>
          <w:rFonts w:ascii="Times New Roman" w:hAnsi="Times New Roman"/>
          <w:sz w:val="24"/>
          <w:szCs w:val="24"/>
        </w:rPr>
        <w:t>výdavky týkajúce sa činností na projekte vykonávaných počas práceneschopnosti, ošetrovania člena rodiny a návštevy lekára</w:t>
      </w:r>
      <w:r w:rsidRPr="001332F7">
        <w:rPr>
          <w:rFonts w:ascii="Times New Roman" w:hAnsi="Times New Roman"/>
          <w:sz w:val="24"/>
          <w:szCs w:val="24"/>
          <w:vertAlign w:val="superscript"/>
        </w:rPr>
        <w:footnoteReference w:id="61"/>
      </w:r>
      <w:r w:rsidR="00654B72" w:rsidRPr="001332F7">
        <w:rPr>
          <w:rFonts w:ascii="Times New Roman" w:hAnsi="Times New Roman"/>
          <w:sz w:val="24"/>
          <w:szCs w:val="24"/>
        </w:rPr>
        <w:t>;</w:t>
      </w:r>
    </w:p>
    <w:p w14:paraId="28E64309" w14:textId="5708BB1E" w:rsidR="00247FC9" w:rsidRPr="00C35D39" w:rsidRDefault="00247FC9" w:rsidP="003A391D">
      <w:pPr>
        <w:pStyle w:val="Odsekzoznamu"/>
        <w:numPr>
          <w:ilvl w:val="0"/>
          <w:numId w:val="60"/>
        </w:numPr>
        <w:spacing w:before="60" w:after="60"/>
        <w:ind w:left="567" w:hanging="283"/>
        <w:contextualSpacing w:val="0"/>
        <w:jc w:val="both"/>
        <w:rPr>
          <w:rFonts w:ascii="Times New Roman" w:hAnsi="Times New Roman"/>
          <w:sz w:val="24"/>
          <w:szCs w:val="24"/>
        </w:rPr>
      </w:pPr>
      <w:r w:rsidRPr="00C35D39">
        <w:rPr>
          <w:rFonts w:ascii="Times New Roman" w:hAnsi="Times New Roman"/>
          <w:sz w:val="24"/>
          <w:szCs w:val="24"/>
        </w:rPr>
        <w:t>doplnkové dôchodkové sporenie</w:t>
      </w:r>
      <w:r w:rsidR="00C21A87" w:rsidRPr="00C21A87">
        <w:rPr>
          <w:rFonts w:ascii="Times New Roman" w:hAnsi="Times New Roman"/>
          <w:sz w:val="24"/>
          <w:szCs w:val="24"/>
        </w:rPr>
        <w:t xml:space="preserve"> - </w:t>
      </w:r>
      <w:r w:rsidR="00C21A87" w:rsidRPr="00C35D39">
        <w:rPr>
          <w:rFonts w:ascii="Times New Roman" w:hAnsi="Times New Roman"/>
          <w:sz w:val="24"/>
          <w:szCs w:val="24"/>
        </w:rPr>
        <w:t>ak je príspevok do doplnkového dôchodkového sporenia</w:t>
      </w:r>
      <w:r w:rsidR="00C21A87" w:rsidRPr="00C21A87">
        <w:rPr>
          <w:rFonts w:ascii="Times New Roman" w:hAnsi="Times New Roman"/>
          <w:sz w:val="24"/>
          <w:szCs w:val="24"/>
        </w:rPr>
        <w:t xml:space="preserve"> </w:t>
      </w:r>
      <w:r w:rsidR="00C21A87" w:rsidRPr="00C35D39">
        <w:rPr>
          <w:rFonts w:ascii="Times New Roman" w:hAnsi="Times New Roman"/>
          <w:sz w:val="24"/>
          <w:szCs w:val="24"/>
        </w:rPr>
        <w:t>hradený zo zdrojov sociálneho fondu prijímateľa</w:t>
      </w:r>
      <w:r w:rsidR="009051D7" w:rsidRPr="00C35D39">
        <w:rPr>
          <w:rFonts w:ascii="Times New Roman" w:hAnsi="Times New Roman"/>
          <w:sz w:val="24"/>
          <w:szCs w:val="24"/>
        </w:rPr>
        <w:t>;</w:t>
      </w:r>
    </w:p>
    <w:p w14:paraId="28E6430A" w14:textId="77777777" w:rsidR="00247FC9" w:rsidRPr="008054DB" w:rsidRDefault="00247FC9" w:rsidP="003A391D">
      <w:pPr>
        <w:pStyle w:val="Odsekzoznamu"/>
        <w:numPr>
          <w:ilvl w:val="0"/>
          <w:numId w:val="60"/>
        </w:numPr>
        <w:spacing w:before="60" w:after="60"/>
        <w:ind w:left="568" w:hanging="284"/>
        <w:contextualSpacing w:val="0"/>
        <w:jc w:val="both"/>
        <w:rPr>
          <w:rFonts w:ascii="Times New Roman" w:hAnsi="Times New Roman"/>
          <w:sz w:val="24"/>
          <w:szCs w:val="24"/>
        </w:rPr>
      </w:pPr>
      <w:r w:rsidRPr="00482149">
        <w:rPr>
          <w:rFonts w:ascii="Times New Roman" w:hAnsi="Times New Roman"/>
          <w:sz w:val="24"/>
          <w:szCs w:val="24"/>
        </w:rPr>
        <w:t>ostatné výdavky na</w:t>
      </w:r>
      <w:r w:rsidR="008054DB">
        <w:rPr>
          <w:rFonts w:ascii="Times New Roman" w:hAnsi="Times New Roman"/>
          <w:sz w:val="24"/>
          <w:szCs w:val="24"/>
        </w:rPr>
        <w:t xml:space="preserve"> </w:t>
      </w:r>
      <w:r w:rsidRPr="00482149">
        <w:rPr>
          <w:rFonts w:ascii="Times New Roman" w:hAnsi="Times New Roman"/>
          <w:sz w:val="24"/>
          <w:szCs w:val="24"/>
        </w:rPr>
        <w:t>zamestnanca (napr. dary, benefity), ktoré</w:t>
      </w:r>
      <w:r w:rsidR="008054DB">
        <w:rPr>
          <w:rFonts w:ascii="Times New Roman" w:hAnsi="Times New Roman"/>
          <w:sz w:val="24"/>
          <w:szCs w:val="24"/>
        </w:rPr>
        <w:t xml:space="preserve"> </w:t>
      </w:r>
      <w:r w:rsidRPr="00482149">
        <w:rPr>
          <w:rFonts w:ascii="Times New Roman" w:hAnsi="Times New Roman"/>
          <w:sz w:val="24"/>
          <w:szCs w:val="24"/>
        </w:rPr>
        <w:t>nie sú</w:t>
      </w:r>
      <w:r w:rsidR="00493BA7" w:rsidRPr="00482149">
        <w:rPr>
          <w:rFonts w:ascii="Times New Roman" w:hAnsi="Times New Roman"/>
          <w:sz w:val="24"/>
          <w:szCs w:val="24"/>
        </w:rPr>
        <w:t> </w:t>
      </w:r>
      <w:r w:rsidR="008054DB" w:rsidRPr="008054DB">
        <w:rPr>
          <w:rFonts w:ascii="Times New Roman" w:hAnsi="Times New Roman"/>
          <w:sz w:val="24"/>
          <w:szCs w:val="24"/>
        </w:rPr>
        <w:t>p</w:t>
      </w:r>
      <w:r w:rsidRPr="008054DB">
        <w:rPr>
          <w:rFonts w:ascii="Times New Roman" w:hAnsi="Times New Roman"/>
          <w:sz w:val="24"/>
          <w:szCs w:val="24"/>
        </w:rPr>
        <w:t>re</w:t>
      </w:r>
      <w:r w:rsidR="00493BA7" w:rsidRPr="008054DB">
        <w:rPr>
          <w:rFonts w:ascii="Times New Roman" w:hAnsi="Times New Roman"/>
          <w:sz w:val="24"/>
          <w:szCs w:val="24"/>
        </w:rPr>
        <w:t> </w:t>
      </w:r>
      <w:r w:rsidRPr="008054DB">
        <w:rPr>
          <w:rFonts w:ascii="Times New Roman" w:hAnsi="Times New Roman"/>
          <w:sz w:val="24"/>
          <w:szCs w:val="24"/>
        </w:rPr>
        <w:t>zamestnávateľov povinné podľa osobitných právnych predpisov</w:t>
      </w:r>
      <w:r w:rsidRPr="008054DB">
        <w:rPr>
          <w:rFonts w:ascii="Times New Roman" w:hAnsi="Times New Roman"/>
          <w:sz w:val="24"/>
          <w:szCs w:val="24"/>
          <w:vertAlign w:val="superscript"/>
        </w:rPr>
        <w:footnoteReference w:id="62"/>
      </w:r>
      <w:r w:rsidR="009051D7" w:rsidRPr="008054DB">
        <w:rPr>
          <w:rFonts w:ascii="Times New Roman" w:hAnsi="Times New Roman"/>
          <w:sz w:val="24"/>
          <w:szCs w:val="24"/>
        </w:rPr>
        <w:t>;</w:t>
      </w:r>
    </w:p>
    <w:p w14:paraId="28E6430B" w14:textId="77777777" w:rsidR="00247FC9" w:rsidRPr="00482149" w:rsidRDefault="00247FC9" w:rsidP="003A391D">
      <w:pPr>
        <w:pStyle w:val="Odsekzoznamu"/>
        <w:numPr>
          <w:ilvl w:val="0"/>
          <w:numId w:val="60"/>
        </w:numPr>
        <w:spacing w:before="60" w:after="60"/>
        <w:ind w:left="568" w:hanging="284"/>
        <w:contextualSpacing w:val="0"/>
        <w:jc w:val="both"/>
        <w:rPr>
          <w:rFonts w:ascii="Times New Roman" w:hAnsi="Times New Roman"/>
          <w:sz w:val="24"/>
          <w:szCs w:val="24"/>
        </w:rPr>
      </w:pPr>
      <w:r w:rsidRPr="00482149">
        <w:rPr>
          <w:rFonts w:ascii="Times New Roman" w:hAnsi="Times New Roman"/>
          <w:sz w:val="24"/>
          <w:szCs w:val="24"/>
        </w:rPr>
        <w:t>výdavky na odstupné a odchodné (keďže medzi nimi a realizáciou projektu neexistuje príčinný vzťah)</w:t>
      </w:r>
      <w:r w:rsidRPr="00482149">
        <w:rPr>
          <w:rFonts w:ascii="Times New Roman" w:hAnsi="Times New Roman"/>
          <w:sz w:val="24"/>
          <w:szCs w:val="24"/>
          <w:vertAlign w:val="superscript"/>
        </w:rPr>
        <w:footnoteReference w:id="63"/>
      </w:r>
      <w:r w:rsidR="009051D7" w:rsidRPr="00482149">
        <w:rPr>
          <w:rFonts w:ascii="Times New Roman" w:hAnsi="Times New Roman"/>
          <w:sz w:val="24"/>
          <w:szCs w:val="24"/>
        </w:rPr>
        <w:t>;</w:t>
      </w:r>
    </w:p>
    <w:p w14:paraId="28E6430C" w14:textId="77777777" w:rsidR="00247FC9" w:rsidRPr="00482149" w:rsidRDefault="00247FC9" w:rsidP="003A391D">
      <w:pPr>
        <w:pStyle w:val="Odsekzoznamu"/>
        <w:numPr>
          <w:ilvl w:val="0"/>
          <w:numId w:val="60"/>
        </w:numPr>
        <w:spacing w:before="60" w:after="60"/>
        <w:ind w:left="568" w:hanging="284"/>
        <w:contextualSpacing w:val="0"/>
        <w:jc w:val="both"/>
        <w:rPr>
          <w:rFonts w:ascii="Times New Roman" w:hAnsi="Times New Roman"/>
          <w:sz w:val="24"/>
          <w:szCs w:val="24"/>
        </w:rPr>
      </w:pPr>
      <w:r w:rsidRPr="00482149">
        <w:rPr>
          <w:rFonts w:ascii="Times New Roman" w:hAnsi="Times New Roman"/>
          <w:sz w:val="24"/>
          <w:szCs w:val="24"/>
        </w:rPr>
        <w:t>tvorba sociálneho fondu (aj napriek tomu, že je pre zamestnávateľa povinnosťou, jeho čerpanie nesúvisí s realizáciu projektu)</w:t>
      </w:r>
      <w:r w:rsidR="009051D7" w:rsidRPr="00482149">
        <w:rPr>
          <w:rFonts w:ascii="Times New Roman" w:hAnsi="Times New Roman"/>
          <w:sz w:val="24"/>
          <w:szCs w:val="24"/>
        </w:rPr>
        <w:t>;</w:t>
      </w:r>
    </w:p>
    <w:p w14:paraId="28E6430D" w14:textId="77777777" w:rsidR="00247FC9" w:rsidRPr="00482149" w:rsidRDefault="00247FC9" w:rsidP="003A391D">
      <w:pPr>
        <w:pStyle w:val="Odsekzoznamu"/>
        <w:numPr>
          <w:ilvl w:val="0"/>
          <w:numId w:val="60"/>
        </w:numPr>
        <w:spacing w:before="60" w:after="60"/>
        <w:ind w:left="568" w:hanging="284"/>
        <w:contextualSpacing w:val="0"/>
        <w:jc w:val="both"/>
        <w:rPr>
          <w:rFonts w:ascii="Times New Roman" w:hAnsi="Times New Roman"/>
          <w:sz w:val="24"/>
          <w:szCs w:val="24"/>
        </w:rPr>
      </w:pPr>
      <w:r w:rsidRPr="00482149">
        <w:rPr>
          <w:rFonts w:ascii="Times New Roman" w:hAnsi="Times New Roman"/>
          <w:sz w:val="24"/>
          <w:szCs w:val="24"/>
        </w:rPr>
        <w:t>mzdové náklady zamestnancov, ktorí sa nepodieľajú na realizácii projektu</w:t>
      </w:r>
      <w:r w:rsidR="00F92302" w:rsidRPr="00482149">
        <w:rPr>
          <w:rFonts w:ascii="Times New Roman" w:hAnsi="Times New Roman"/>
          <w:sz w:val="24"/>
          <w:szCs w:val="24"/>
        </w:rPr>
        <w:t>;</w:t>
      </w:r>
    </w:p>
    <w:p w14:paraId="28E6430E" w14:textId="77777777" w:rsidR="00247FC9" w:rsidRPr="00482149" w:rsidRDefault="00247FC9" w:rsidP="003A391D">
      <w:pPr>
        <w:pStyle w:val="Odsekzoznamu"/>
        <w:numPr>
          <w:ilvl w:val="0"/>
          <w:numId w:val="60"/>
        </w:numPr>
        <w:spacing w:before="60" w:after="60"/>
        <w:ind w:left="568" w:hanging="284"/>
        <w:contextualSpacing w:val="0"/>
        <w:jc w:val="both"/>
        <w:rPr>
          <w:rFonts w:ascii="Times New Roman" w:hAnsi="Times New Roman"/>
          <w:sz w:val="24"/>
          <w:szCs w:val="24"/>
        </w:rPr>
      </w:pPr>
      <w:r w:rsidRPr="00482149">
        <w:rPr>
          <w:rFonts w:ascii="Times New Roman" w:hAnsi="Times New Roman"/>
          <w:sz w:val="24"/>
          <w:szCs w:val="24"/>
        </w:rPr>
        <w:t>pomerná časť osobných nákladov, ktorá nezodpovedá pracovnému vyťaženiu zamestnanca na danom projekte</w:t>
      </w:r>
      <w:r w:rsidR="00F92302" w:rsidRPr="00482149">
        <w:rPr>
          <w:rFonts w:ascii="Times New Roman" w:hAnsi="Times New Roman"/>
          <w:sz w:val="24"/>
          <w:szCs w:val="24"/>
        </w:rPr>
        <w:t>.</w:t>
      </w:r>
    </w:p>
    <w:p w14:paraId="28E6430F" w14:textId="77777777" w:rsidR="00FA352E" w:rsidRPr="0054151F" w:rsidRDefault="00FA352E" w:rsidP="003A391D">
      <w:pPr>
        <w:pStyle w:val="Default"/>
        <w:pBdr>
          <w:top w:val="single" w:sz="4" w:space="1" w:color="auto"/>
          <w:left w:val="single" w:sz="4" w:space="3" w:color="auto"/>
          <w:bottom w:val="single" w:sz="4" w:space="1" w:color="auto"/>
          <w:right w:val="single" w:sz="4" w:space="4" w:color="auto"/>
        </w:pBdr>
        <w:shd w:val="clear" w:color="auto" w:fill="FBD4B4" w:themeFill="accent6" w:themeFillTint="66"/>
        <w:spacing w:before="240" w:after="120" w:line="252" w:lineRule="auto"/>
        <w:jc w:val="both"/>
        <w:rPr>
          <w:bCs/>
        </w:rPr>
      </w:pPr>
      <w:r>
        <w:rPr>
          <w:b/>
          <w:bCs/>
          <w:i/>
        </w:rPr>
        <w:t>D</w:t>
      </w:r>
      <w:r w:rsidRPr="0054151F">
        <w:rPr>
          <w:b/>
          <w:bCs/>
          <w:i/>
        </w:rPr>
        <w:t>ôležité upozornenie:</w:t>
      </w:r>
      <w:r w:rsidRPr="0054151F">
        <w:rPr>
          <w:bCs/>
        </w:rPr>
        <w:t xml:space="preserve"> </w:t>
      </w:r>
      <w:r>
        <w:t>N</w:t>
      </w:r>
      <w:r w:rsidRPr="00693A3A">
        <w:t>eoprávnenými výdavkami sú spravidla služby, ktoré neprispievajú k</w:t>
      </w:r>
      <w:r w:rsidR="003A391D">
        <w:t> </w:t>
      </w:r>
      <w:r w:rsidRPr="00693A3A">
        <w:t>dosahovaniu cieľov projektu/nie sú pre jeho realizáciu nevyhnutné</w:t>
      </w:r>
      <w:r>
        <w:t>.</w:t>
      </w:r>
    </w:p>
    <w:p w14:paraId="28E64310" w14:textId="77777777" w:rsidR="00C462D8" w:rsidRDefault="00C462D8" w:rsidP="003A391D">
      <w:pPr>
        <w:spacing w:before="240" w:after="60"/>
        <w:jc w:val="both"/>
        <w:rPr>
          <w:b/>
          <w:bCs/>
        </w:rPr>
      </w:pPr>
      <w:r w:rsidRPr="009051D7">
        <w:rPr>
          <w:rFonts w:ascii="Times New Roman" w:hAnsi="Times New Roman"/>
          <w:b/>
          <w:i/>
          <w:sz w:val="24"/>
          <w:szCs w:val="24"/>
          <w:u w:val="single"/>
        </w:rPr>
        <w:t>Preukazovanie:</w:t>
      </w:r>
    </w:p>
    <w:p w14:paraId="28E64311" w14:textId="77777777" w:rsidR="00250147" w:rsidRPr="00693A3A" w:rsidRDefault="00250147" w:rsidP="00A87902">
      <w:pPr>
        <w:pStyle w:val="Default"/>
        <w:spacing w:before="120" w:after="60" w:line="276" w:lineRule="auto"/>
        <w:jc w:val="both"/>
        <w:rPr>
          <w:b/>
          <w:bCs/>
        </w:rPr>
      </w:pPr>
      <w:r w:rsidRPr="00693A3A">
        <w:rPr>
          <w:b/>
          <w:bCs/>
        </w:rPr>
        <w:t xml:space="preserve">Účtovné doklady a iné doklady, ktoré je prijímateľ povinný predkladať poskytovateľovi </w:t>
      </w:r>
    </w:p>
    <w:p w14:paraId="28E64312" w14:textId="77777777" w:rsidR="00250147" w:rsidRDefault="00250147" w:rsidP="00A87902">
      <w:pPr>
        <w:pStyle w:val="Default"/>
        <w:spacing w:before="120" w:after="60" w:line="276" w:lineRule="auto"/>
        <w:jc w:val="both"/>
      </w:pPr>
      <w:r w:rsidRPr="00693A3A">
        <w:rPr>
          <w:b/>
          <w:bCs/>
        </w:rPr>
        <w:t>1. Personálne výdavky – interné</w:t>
      </w:r>
      <w:r w:rsidRPr="00693A3A">
        <w:rPr>
          <w:rStyle w:val="Odkaznapoznmkupodiarou"/>
          <w:b/>
          <w:bCs/>
        </w:rPr>
        <w:footnoteReference w:id="64"/>
      </w:r>
      <w:r w:rsidRPr="00693A3A">
        <w:rPr>
          <w:b/>
          <w:bCs/>
        </w:rPr>
        <w:t xml:space="preserve"> </w:t>
      </w:r>
      <w:r w:rsidRPr="00693A3A">
        <w:t>(pracovnoprávne vzťahy - pracovný pomer, služobný pomer, dohody o</w:t>
      </w:r>
      <w:r w:rsidR="00493335" w:rsidRPr="00693A3A">
        <w:t> </w:t>
      </w:r>
      <w:r w:rsidRPr="00693A3A">
        <w:t xml:space="preserve">prácach vykonaných mimo pracovného pomeru) </w:t>
      </w:r>
    </w:p>
    <w:p w14:paraId="28E64313" w14:textId="77777777" w:rsidR="00250147" w:rsidRPr="00693A3A" w:rsidRDefault="00250147" w:rsidP="00A87902">
      <w:pPr>
        <w:pStyle w:val="Default"/>
        <w:spacing w:before="120" w:after="60" w:line="276" w:lineRule="auto"/>
        <w:ind w:left="567"/>
        <w:jc w:val="both"/>
        <w:rPr>
          <w:b/>
          <w:i/>
        </w:rPr>
      </w:pPr>
      <w:r w:rsidRPr="00693A3A">
        <w:rPr>
          <w:b/>
          <w:i/>
          <w:iCs/>
        </w:rPr>
        <w:t xml:space="preserve">Pracovná zmluva </w:t>
      </w:r>
    </w:p>
    <w:p w14:paraId="28E64314" w14:textId="5426755E" w:rsidR="0015643A" w:rsidRPr="0015643A" w:rsidRDefault="0015643A" w:rsidP="00F916FB">
      <w:pPr>
        <w:pStyle w:val="Odsekzoznamu"/>
        <w:numPr>
          <w:ilvl w:val="1"/>
          <w:numId w:val="41"/>
        </w:numPr>
        <w:spacing w:before="60" w:after="60"/>
        <w:ind w:left="568" w:hanging="284"/>
        <w:jc w:val="both"/>
        <w:rPr>
          <w:rFonts w:ascii="Times New Roman" w:eastAsia="Times" w:hAnsi="Times New Roman"/>
          <w:color w:val="000000"/>
          <w:sz w:val="24"/>
          <w:szCs w:val="24"/>
        </w:rPr>
      </w:pPr>
      <w:r w:rsidRPr="0015643A">
        <w:rPr>
          <w:rFonts w:ascii="Times New Roman" w:eastAsia="Times" w:hAnsi="Times New Roman"/>
          <w:color w:val="000000"/>
          <w:sz w:val="24"/>
          <w:szCs w:val="24"/>
        </w:rPr>
        <w:t>pracovná zmluva spolu s náplňou práce (s uvedením špecifikácie pracovnej náplne pre</w:t>
      </w:r>
      <w:r w:rsidR="00866CEE">
        <w:rPr>
          <w:rFonts w:ascii="Times New Roman" w:eastAsia="Times" w:hAnsi="Times New Roman"/>
          <w:color w:val="000000"/>
          <w:sz w:val="24"/>
          <w:szCs w:val="24"/>
        </w:rPr>
        <w:t> </w:t>
      </w:r>
      <w:r w:rsidRPr="0015643A">
        <w:rPr>
          <w:rFonts w:ascii="Times New Roman" w:eastAsia="Times" w:hAnsi="Times New Roman"/>
          <w:color w:val="000000"/>
          <w:sz w:val="24"/>
          <w:szCs w:val="24"/>
        </w:rPr>
        <w:t xml:space="preserve">projekt/projekty), resp. opisom činnosti štátno-zamestnaneckého miesta a platový návrh, vrátane dodatkov k vyššie uvedeným dokumentom; </w:t>
      </w:r>
    </w:p>
    <w:p w14:paraId="28E64315" w14:textId="77777777" w:rsidR="00250147" w:rsidRPr="00961F67" w:rsidRDefault="00250147" w:rsidP="00F916FB">
      <w:pPr>
        <w:pStyle w:val="Bulletslevel1"/>
        <w:numPr>
          <w:ilvl w:val="1"/>
          <w:numId w:val="41"/>
        </w:numPr>
        <w:spacing w:before="60" w:after="60" w:line="276" w:lineRule="auto"/>
        <w:ind w:left="568" w:hanging="284"/>
        <w:jc w:val="both"/>
        <w:rPr>
          <w:rFonts w:ascii="Times New Roman" w:hAnsi="Times New Roman"/>
          <w:sz w:val="24"/>
          <w:szCs w:val="24"/>
          <w:lang w:val="sk-SK"/>
        </w:rPr>
      </w:pPr>
      <w:r w:rsidRPr="00961F67">
        <w:rPr>
          <w:rFonts w:ascii="Times New Roman" w:hAnsi="Times New Roman"/>
          <w:sz w:val="24"/>
          <w:szCs w:val="24"/>
          <w:lang w:val="sk-SK"/>
        </w:rPr>
        <w:lastRenderedPageBreak/>
        <w:t>pracovný výkaz (zjednodušený pracovný výkaz</w:t>
      </w:r>
      <w:r w:rsidRPr="00866CEE">
        <w:rPr>
          <w:rStyle w:val="Odkaznapoznmkupodiarou"/>
          <w:rFonts w:ascii="Times New Roman" w:hAnsi="Times New Roman"/>
          <w:iCs/>
          <w:sz w:val="24"/>
          <w:szCs w:val="24"/>
          <w:lang w:val="sk-SK"/>
        </w:rPr>
        <w:footnoteReference w:id="65"/>
      </w:r>
      <w:r w:rsidRPr="00961F67">
        <w:rPr>
          <w:rFonts w:ascii="Times New Roman" w:hAnsi="Times New Roman"/>
          <w:sz w:val="24"/>
          <w:szCs w:val="24"/>
          <w:lang w:val="sk-SK"/>
        </w:rPr>
        <w:t xml:space="preserve"> alebo všeobecný pracovný výkaz</w:t>
      </w:r>
      <w:r w:rsidRPr="00866CEE">
        <w:rPr>
          <w:rStyle w:val="Odkaznapoznmkupodiarou"/>
          <w:rFonts w:ascii="Times New Roman" w:hAnsi="Times New Roman"/>
          <w:iCs/>
          <w:sz w:val="24"/>
          <w:szCs w:val="24"/>
          <w:lang w:val="sk-SK"/>
        </w:rPr>
        <w:footnoteReference w:id="66"/>
      </w:r>
      <w:r w:rsidRPr="00961F67">
        <w:rPr>
          <w:rFonts w:ascii="Times New Roman" w:hAnsi="Times New Roman"/>
          <w:sz w:val="24"/>
          <w:szCs w:val="24"/>
          <w:lang w:val="sk-SK"/>
        </w:rPr>
        <w:t>)</w:t>
      </w:r>
      <w:r w:rsidR="00F92302" w:rsidRPr="00961F67">
        <w:rPr>
          <w:rFonts w:ascii="Times New Roman" w:hAnsi="Times New Roman"/>
          <w:sz w:val="24"/>
          <w:szCs w:val="24"/>
          <w:lang w:val="sk-SK"/>
        </w:rPr>
        <w:t>;</w:t>
      </w:r>
      <w:r w:rsidRPr="00961F67">
        <w:rPr>
          <w:rFonts w:ascii="Times New Roman" w:hAnsi="Times New Roman"/>
          <w:sz w:val="24"/>
          <w:szCs w:val="24"/>
          <w:lang w:val="sk-SK"/>
        </w:rPr>
        <w:t xml:space="preserve"> </w:t>
      </w:r>
    </w:p>
    <w:p w14:paraId="28E64316" w14:textId="77777777" w:rsidR="00250147" w:rsidRPr="00961F67" w:rsidRDefault="00250147" w:rsidP="00F916FB">
      <w:pPr>
        <w:pStyle w:val="Bulletslevel1"/>
        <w:numPr>
          <w:ilvl w:val="1"/>
          <w:numId w:val="41"/>
        </w:numPr>
        <w:spacing w:before="60" w:after="60" w:line="276" w:lineRule="auto"/>
        <w:ind w:left="568" w:hanging="284"/>
        <w:jc w:val="both"/>
        <w:rPr>
          <w:rFonts w:ascii="Times New Roman" w:hAnsi="Times New Roman"/>
          <w:sz w:val="24"/>
          <w:szCs w:val="24"/>
          <w:lang w:val="sk-SK"/>
        </w:rPr>
      </w:pPr>
      <w:r w:rsidRPr="00961F67">
        <w:rPr>
          <w:rFonts w:ascii="Times New Roman" w:hAnsi="Times New Roman"/>
          <w:sz w:val="24"/>
          <w:szCs w:val="24"/>
          <w:lang w:val="sk-SK"/>
        </w:rPr>
        <w:t>účtovný doklad k zaúčtovaniu miezd</w:t>
      </w:r>
      <w:r w:rsidR="00F92302" w:rsidRPr="00961F67">
        <w:rPr>
          <w:rFonts w:ascii="Times New Roman" w:hAnsi="Times New Roman"/>
          <w:sz w:val="24"/>
          <w:szCs w:val="24"/>
          <w:lang w:val="sk-SK"/>
        </w:rPr>
        <w:t>;</w:t>
      </w:r>
      <w:r w:rsidRPr="00961F67">
        <w:rPr>
          <w:rFonts w:ascii="Times New Roman" w:hAnsi="Times New Roman"/>
          <w:sz w:val="24"/>
          <w:szCs w:val="24"/>
          <w:lang w:val="sk-SK"/>
        </w:rPr>
        <w:t xml:space="preserve"> </w:t>
      </w:r>
    </w:p>
    <w:p w14:paraId="28E64317" w14:textId="77777777" w:rsidR="00250147" w:rsidRPr="00961F67" w:rsidRDefault="00250147" w:rsidP="00F916FB">
      <w:pPr>
        <w:pStyle w:val="Bulletslevel1"/>
        <w:numPr>
          <w:ilvl w:val="1"/>
          <w:numId w:val="41"/>
        </w:numPr>
        <w:spacing w:before="60" w:after="60" w:line="276" w:lineRule="auto"/>
        <w:ind w:left="568" w:hanging="284"/>
        <w:jc w:val="both"/>
        <w:rPr>
          <w:rFonts w:ascii="Times New Roman" w:hAnsi="Times New Roman"/>
          <w:sz w:val="24"/>
          <w:szCs w:val="24"/>
          <w:lang w:val="sk-SK"/>
        </w:rPr>
      </w:pPr>
      <w:r w:rsidRPr="00961F67">
        <w:rPr>
          <w:rFonts w:ascii="Times New Roman" w:hAnsi="Times New Roman"/>
          <w:sz w:val="24"/>
          <w:szCs w:val="24"/>
          <w:lang w:val="sk-SK"/>
        </w:rPr>
        <w:t>mzdový list, resp. výplatnú pásku</w:t>
      </w:r>
      <w:r w:rsidR="0015643A">
        <w:rPr>
          <w:rFonts w:ascii="Times New Roman" w:hAnsi="Times New Roman"/>
          <w:sz w:val="24"/>
          <w:szCs w:val="24"/>
          <w:lang w:val="sk-SK"/>
        </w:rPr>
        <w:t xml:space="preserve"> alebo iný relevantný doklad</w:t>
      </w:r>
      <w:r w:rsidR="00F92302" w:rsidRPr="00961F67">
        <w:rPr>
          <w:rFonts w:ascii="Times New Roman" w:hAnsi="Times New Roman"/>
          <w:sz w:val="24"/>
          <w:szCs w:val="24"/>
          <w:lang w:val="sk-SK"/>
        </w:rPr>
        <w:t>;</w:t>
      </w:r>
      <w:r w:rsidRPr="00961F67">
        <w:rPr>
          <w:rFonts w:ascii="Times New Roman" w:hAnsi="Times New Roman"/>
          <w:sz w:val="24"/>
          <w:szCs w:val="24"/>
          <w:lang w:val="sk-SK"/>
        </w:rPr>
        <w:t xml:space="preserve"> </w:t>
      </w:r>
    </w:p>
    <w:p w14:paraId="28E64318" w14:textId="77777777" w:rsidR="00250147" w:rsidRPr="00961F67" w:rsidRDefault="00250147" w:rsidP="00F916FB">
      <w:pPr>
        <w:pStyle w:val="Bulletslevel1"/>
        <w:numPr>
          <w:ilvl w:val="1"/>
          <w:numId w:val="41"/>
        </w:numPr>
        <w:spacing w:before="60" w:after="60" w:line="276" w:lineRule="auto"/>
        <w:ind w:left="568" w:hanging="284"/>
        <w:jc w:val="both"/>
        <w:rPr>
          <w:rFonts w:ascii="Times New Roman" w:hAnsi="Times New Roman"/>
          <w:sz w:val="24"/>
          <w:szCs w:val="24"/>
          <w:lang w:val="sk-SK"/>
        </w:rPr>
      </w:pPr>
      <w:r w:rsidRPr="00961F67">
        <w:rPr>
          <w:rFonts w:ascii="Times New Roman" w:hAnsi="Times New Roman"/>
          <w:sz w:val="24"/>
          <w:szCs w:val="24"/>
          <w:lang w:val="sk-SK"/>
        </w:rPr>
        <w:t>sumarizačný hárok – personálne výdavky</w:t>
      </w:r>
      <w:r w:rsidR="003716EB">
        <w:rPr>
          <w:rFonts w:ascii="Times New Roman" w:hAnsi="Times New Roman"/>
          <w:sz w:val="24"/>
          <w:szCs w:val="24"/>
          <w:lang w:val="sk-SK"/>
        </w:rPr>
        <w:t>;</w:t>
      </w:r>
      <w:r w:rsidRPr="00961F67">
        <w:rPr>
          <w:rFonts w:ascii="Times New Roman" w:hAnsi="Times New Roman"/>
          <w:sz w:val="24"/>
          <w:szCs w:val="24"/>
          <w:lang w:val="sk-SK"/>
        </w:rPr>
        <w:t xml:space="preserve"> </w:t>
      </w:r>
    </w:p>
    <w:p w14:paraId="28E64319" w14:textId="77777777" w:rsidR="00250147" w:rsidRPr="00961F67" w:rsidRDefault="00250147" w:rsidP="00F916FB">
      <w:pPr>
        <w:pStyle w:val="Bulletslevel1"/>
        <w:numPr>
          <w:ilvl w:val="1"/>
          <w:numId w:val="41"/>
        </w:numPr>
        <w:spacing w:before="60" w:after="60" w:line="276" w:lineRule="auto"/>
        <w:ind w:left="568" w:hanging="284"/>
        <w:jc w:val="both"/>
        <w:rPr>
          <w:rFonts w:ascii="Times New Roman" w:hAnsi="Times New Roman"/>
          <w:sz w:val="24"/>
          <w:szCs w:val="24"/>
          <w:lang w:val="sk-SK"/>
        </w:rPr>
      </w:pPr>
      <w:r w:rsidRPr="00961F67">
        <w:rPr>
          <w:rFonts w:ascii="Times New Roman" w:hAnsi="Times New Roman"/>
          <w:sz w:val="24"/>
          <w:szCs w:val="24"/>
          <w:lang w:val="sk-SK"/>
        </w:rPr>
        <w:t>prezenčná listina napr. zo školenia, z porady, pracovného stretnutia atď</w:t>
      </w:r>
      <w:r w:rsidR="00756D32">
        <w:rPr>
          <w:rFonts w:ascii="Times New Roman" w:hAnsi="Times New Roman"/>
          <w:sz w:val="24"/>
          <w:szCs w:val="24"/>
          <w:lang w:val="sk-SK"/>
        </w:rPr>
        <w:t>.</w:t>
      </w:r>
      <w:r w:rsidR="003716EB">
        <w:rPr>
          <w:rFonts w:ascii="Times New Roman" w:hAnsi="Times New Roman"/>
          <w:sz w:val="24"/>
          <w:szCs w:val="24"/>
          <w:lang w:val="sk-SK"/>
        </w:rPr>
        <w:t>;</w:t>
      </w:r>
      <w:r w:rsidRPr="00961F67">
        <w:rPr>
          <w:rFonts w:ascii="Times New Roman" w:hAnsi="Times New Roman"/>
          <w:i/>
          <w:iCs/>
          <w:sz w:val="24"/>
          <w:szCs w:val="24"/>
          <w:lang w:val="sk-SK"/>
        </w:rPr>
        <w:t xml:space="preserve"> </w:t>
      </w:r>
    </w:p>
    <w:p w14:paraId="28E6431A" w14:textId="77777777" w:rsidR="00250147" w:rsidRPr="00961F67" w:rsidRDefault="00250147" w:rsidP="00F916FB">
      <w:pPr>
        <w:pStyle w:val="Bulletslevel1"/>
        <w:numPr>
          <w:ilvl w:val="1"/>
          <w:numId w:val="41"/>
        </w:numPr>
        <w:spacing w:before="60" w:after="60" w:line="276" w:lineRule="auto"/>
        <w:ind w:left="568" w:hanging="284"/>
        <w:jc w:val="both"/>
        <w:rPr>
          <w:rFonts w:ascii="Times New Roman" w:hAnsi="Times New Roman"/>
          <w:sz w:val="24"/>
          <w:szCs w:val="24"/>
          <w:lang w:val="sk-SK"/>
        </w:rPr>
      </w:pPr>
      <w:r w:rsidRPr="00961F67">
        <w:rPr>
          <w:rFonts w:ascii="Times New Roman" w:hAnsi="Times New Roman"/>
          <w:sz w:val="24"/>
          <w:szCs w:val="24"/>
          <w:lang w:val="sk-SK"/>
        </w:rPr>
        <w:t xml:space="preserve">spôsob výpočtu oprávnenej mzdy </w:t>
      </w:r>
      <w:r w:rsidR="00142774">
        <w:rPr>
          <w:rFonts w:ascii="Times New Roman" w:hAnsi="Times New Roman"/>
          <w:sz w:val="24"/>
          <w:szCs w:val="24"/>
          <w:lang w:val="sk-SK"/>
        </w:rPr>
        <w:t>a odvodov</w:t>
      </w:r>
      <w:r w:rsidR="00F92302" w:rsidRPr="00961F67">
        <w:rPr>
          <w:rFonts w:ascii="Times New Roman" w:hAnsi="Times New Roman"/>
          <w:sz w:val="24"/>
          <w:szCs w:val="24"/>
          <w:lang w:val="sk-SK"/>
        </w:rPr>
        <w:t>;</w:t>
      </w:r>
      <w:r w:rsidRPr="00961F67">
        <w:rPr>
          <w:rFonts w:ascii="Times New Roman" w:hAnsi="Times New Roman"/>
          <w:sz w:val="24"/>
          <w:szCs w:val="24"/>
          <w:lang w:val="sk-SK"/>
        </w:rPr>
        <w:t xml:space="preserve"> </w:t>
      </w:r>
    </w:p>
    <w:p w14:paraId="28E6431B" w14:textId="77777777" w:rsidR="00250147" w:rsidRPr="00E55E7E" w:rsidRDefault="00250147" w:rsidP="00F916FB">
      <w:pPr>
        <w:pStyle w:val="Bulletslevel1"/>
        <w:numPr>
          <w:ilvl w:val="1"/>
          <w:numId w:val="41"/>
        </w:numPr>
        <w:spacing w:before="60" w:after="60" w:line="276" w:lineRule="auto"/>
        <w:ind w:left="568" w:hanging="284"/>
        <w:jc w:val="both"/>
        <w:rPr>
          <w:rFonts w:ascii="Times New Roman" w:hAnsi="Times New Roman"/>
          <w:sz w:val="24"/>
          <w:szCs w:val="24"/>
          <w:lang w:val="sk-SK"/>
        </w:rPr>
      </w:pPr>
      <w:r w:rsidRPr="00961F67">
        <w:rPr>
          <w:rFonts w:ascii="Times New Roman" w:hAnsi="Times New Roman"/>
          <w:sz w:val="24"/>
          <w:szCs w:val="24"/>
          <w:lang w:val="sk-SK"/>
        </w:rPr>
        <w:t xml:space="preserve">doklad o úhrade - bankový výpis (originál alebo kópia označená pečiatkou a podpisom štatutárneho orgánu prijímateľa) resp. iný doklad dokumentujúci reálnu úhradu - </w:t>
      </w:r>
      <w:r w:rsidRPr="00693A3A">
        <w:rPr>
          <w:rFonts w:ascii="Times New Roman" w:hAnsi="Times New Roman"/>
          <w:b/>
          <w:bCs/>
          <w:sz w:val="24"/>
          <w:szCs w:val="24"/>
          <w:lang w:val="sk-SK"/>
        </w:rPr>
        <w:t>prijímateľ je povinný označiť na bankovom výpise úhradu oprávnenej mzdy zamestnancovi</w:t>
      </w:r>
      <w:r w:rsidR="00A56A01">
        <w:rPr>
          <w:rFonts w:ascii="Times New Roman" w:hAnsi="Times New Roman"/>
          <w:b/>
          <w:bCs/>
          <w:sz w:val="24"/>
          <w:szCs w:val="24"/>
          <w:lang w:val="sk-SK"/>
        </w:rPr>
        <w:t xml:space="preserve"> a úhradu odvodov a preddavku dane z príjmu</w:t>
      </w:r>
      <w:r w:rsidRPr="00693A3A">
        <w:rPr>
          <w:rFonts w:ascii="Times New Roman" w:hAnsi="Times New Roman"/>
          <w:b/>
          <w:bCs/>
          <w:sz w:val="24"/>
          <w:szCs w:val="24"/>
          <w:lang w:val="sk-SK"/>
        </w:rPr>
        <w:t>.</w:t>
      </w:r>
    </w:p>
    <w:p w14:paraId="28E6431C" w14:textId="77777777" w:rsidR="00250147" w:rsidRPr="00693A3A" w:rsidRDefault="00250147" w:rsidP="00F863B5">
      <w:pPr>
        <w:pStyle w:val="Default"/>
        <w:spacing w:before="240" w:after="60" w:line="276" w:lineRule="auto"/>
        <w:ind w:left="567"/>
        <w:jc w:val="both"/>
        <w:rPr>
          <w:b/>
        </w:rPr>
      </w:pPr>
      <w:r w:rsidRPr="00693A3A">
        <w:rPr>
          <w:b/>
          <w:i/>
          <w:iCs/>
        </w:rPr>
        <w:t xml:space="preserve">Dohody </w:t>
      </w:r>
    </w:p>
    <w:p w14:paraId="28E6431D" w14:textId="77777777" w:rsidR="00250147" w:rsidRPr="008E36BC" w:rsidRDefault="00250147" w:rsidP="00F916FB">
      <w:pPr>
        <w:pStyle w:val="Bulletslevel1"/>
        <w:numPr>
          <w:ilvl w:val="1"/>
          <w:numId w:val="44"/>
        </w:numPr>
        <w:spacing w:before="60" w:after="60" w:line="276" w:lineRule="auto"/>
        <w:ind w:left="568" w:hanging="284"/>
        <w:jc w:val="both"/>
        <w:rPr>
          <w:rFonts w:ascii="Times New Roman" w:hAnsi="Times New Roman"/>
          <w:sz w:val="24"/>
          <w:szCs w:val="24"/>
          <w:lang w:val="sk-SK"/>
        </w:rPr>
      </w:pPr>
      <w:r w:rsidRPr="008E36BC">
        <w:rPr>
          <w:rFonts w:ascii="Times New Roman" w:hAnsi="Times New Roman"/>
          <w:sz w:val="24"/>
          <w:szCs w:val="24"/>
          <w:lang w:val="sk-SK"/>
        </w:rPr>
        <w:t>dohoda o vykonaní práce, resp. iná dohoda v zmysle zákonníka práce</w:t>
      </w:r>
      <w:r w:rsidRPr="008E36BC">
        <w:rPr>
          <w:rStyle w:val="Odkaznapoznmkupodiarou"/>
          <w:rFonts w:ascii="Times New Roman" w:hAnsi="Times New Roman"/>
          <w:sz w:val="24"/>
          <w:szCs w:val="24"/>
          <w:lang w:val="sk-SK"/>
        </w:rPr>
        <w:footnoteReference w:id="67"/>
      </w:r>
      <w:r w:rsidR="00F00F3A">
        <w:rPr>
          <w:rFonts w:ascii="Times New Roman" w:hAnsi="Times New Roman"/>
          <w:sz w:val="24"/>
          <w:szCs w:val="24"/>
          <w:lang w:val="sk-SK"/>
        </w:rPr>
        <w:t xml:space="preserve"> vrátane dodatkov k vyššie uvedeným dokumentov</w:t>
      </w:r>
      <w:r w:rsidR="00F92302" w:rsidRPr="008E36BC">
        <w:rPr>
          <w:rFonts w:ascii="Times New Roman" w:hAnsi="Times New Roman"/>
          <w:sz w:val="24"/>
          <w:szCs w:val="24"/>
          <w:lang w:val="sk-SK"/>
        </w:rPr>
        <w:t>;</w:t>
      </w:r>
      <w:r w:rsidRPr="008E36BC">
        <w:rPr>
          <w:rFonts w:ascii="Times New Roman" w:hAnsi="Times New Roman"/>
          <w:sz w:val="24"/>
          <w:szCs w:val="24"/>
          <w:lang w:val="sk-SK"/>
        </w:rPr>
        <w:t xml:space="preserve"> </w:t>
      </w:r>
    </w:p>
    <w:p w14:paraId="28E6431E" w14:textId="77777777" w:rsidR="00250147" w:rsidRPr="008E36BC" w:rsidRDefault="00250147" w:rsidP="00F916FB">
      <w:pPr>
        <w:pStyle w:val="Bulletslevel1"/>
        <w:numPr>
          <w:ilvl w:val="1"/>
          <w:numId w:val="44"/>
        </w:numPr>
        <w:spacing w:before="60" w:after="60" w:line="276" w:lineRule="auto"/>
        <w:ind w:left="568" w:hanging="284"/>
        <w:jc w:val="both"/>
        <w:rPr>
          <w:rFonts w:ascii="Times New Roman" w:hAnsi="Times New Roman"/>
          <w:sz w:val="24"/>
          <w:szCs w:val="24"/>
          <w:lang w:val="sk-SK"/>
        </w:rPr>
      </w:pPr>
      <w:r w:rsidRPr="008E36BC">
        <w:rPr>
          <w:rFonts w:ascii="Times New Roman" w:hAnsi="Times New Roman"/>
          <w:sz w:val="24"/>
          <w:szCs w:val="24"/>
          <w:lang w:val="sk-SK"/>
        </w:rPr>
        <w:t>pracovný výkaz</w:t>
      </w:r>
      <w:r w:rsidR="00F92302" w:rsidRPr="008E36BC">
        <w:rPr>
          <w:rFonts w:ascii="Times New Roman" w:hAnsi="Times New Roman"/>
          <w:sz w:val="24"/>
          <w:szCs w:val="24"/>
          <w:lang w:val="sk-SK"/>
        </w:rPr>
        <w:t>;</w:t>
      </w:r>
    </w:p>
    <w:p w14:paraId="28E6431F" w14:textId="77777777" w:rsidR="00250147" w:rsidRPr="00EE473F" w:rsidRDefault="00250147" w:rsidP="00F916FB">
      <w:pPr>
        <w:pStyle w:val="Bulletslevel1"/>
        <w:numPr>
          <w:ilvl w:val="1"/>
          <w:numId w:val="44"/>
        </w:numPr>
        <w:spacing w:before="60" w:after="60" w:line="276" w:lineRule="auto"/>
        <w:ind w:left="568" w:hanging="284"/>
        <w:jc w:val="both"/>
        <w:rPr>
          <w:rFonts w:ascii="Times New Roman" w:hAnsi="Times New Roman"/>
          <w:sz w:val="24"/>
          <w:szCs w:val="24"/>
          <w:lang w:val="sk-SK"/>
        </w:rPr>
      </w:pPr>
      <w:r w:rsidRPr="008E36BC">
        <w:rPr>
          <w:rFonts w:ascii="Times New Roman" w:hAnsi="Times New Roman"/>
          <w:sz w:val="24"/>
          <w:szCs w:val="24"/>
          <w:lang w:val="sk-SK"/>
        </w:rPr>
        <w:t xml:space="preserve">prezenčná listina napr. zo školenia, porady, pracovného stretnutia atď. </w:t>
      </w:r>
      <w:r w:rsidRPr="00EE473F">
        <w:rPr>
          <w:rFonts w:ascii="Times New Roman" w:hAnsi="Times New Roman"/>
          <w:iCs/>
          <w:sz w:val="24"/>
          <w:szCs w:val="24"/>
          <w:lang w:val="sk-SK"/>
        </w:rPr>
        <w:t>(</w:t>
      </w:r>
      <w:r w:rsidR="00EE473F" w:rsidRPr="00EE473F">
        <w:rPr>
          <w:rFonts w:ascii="Times New Roman" w:hAnsi="Times New Roman"/>
          <w:iCs/>
          <w:sz w:val="24"/>
          <w:szCs w:val="24"/>
          <w:lang w:val="sk-SK"/>
        </w:rPr>
        <w:t>ak relevantné</w:t>
      </w:r>
      <w:r w:rsidRPr="00EE473F">
        <w:rPr>
          <w:rFonts w:ascii="Times New Roman" w:hAnsi="Times New Roman"/>
          <w:iCs/>
          <w:sz w:val="24"/>
          <w:szCs w:val="24"/>
          <w:lang w:val="sk-SK"/>
        </w:rPr>
        <w:t>),</w:t>
      </w:r>
      <w:r w:rsidRPr="00EE473F">
        <w:rPr>
          <w:rFonts w:ascii="Times New Roman" w:hAnsi="Times New Roman"/>
          <w:i/>
          <w:iCs/>
          <w:sz w:val="24"/>
          <w:szCs w:val="24"/>
          <w:lang w:val="sk-SK"/>
        </w:rPr>
        <w:t xml:space="preserve"> </w:t>
      </w:r>
    </w:p>
    <w:p w14:paraId="28E64320" w14:textId="77777777" w:rsidR="00250147" w:rsidRPr="008E36BC" w:rsidRDefault="00250147" w:rsidP="00F916FB">
      <w:pPr>
        <w:pStyle w:val="Bulletslevel1"/>
        <w:numPr>
          <w:ilvl w:val="1"/>
          <w:numId w:val="44"/>
        </w:numPr>
        <w:spacing w:before="60" w:after="60" w:line="276" w:lineRule="auto"/>
        <w:ind w:left="568" w:hanging="284"/>
        <w:jc w:val="both"/>
        <w:rPr>
          <w:rFonts w:ascii="Times New Roman" w:hAnsi="Times New Roman"/>
          <w:sz w:val="24"/>
          <w:szCs w:val="24"/>
          <w:lang w:val="sk-SK"/>
        </w:rPr>
      </w:pPr>
      <w:r w:rsidRPr="008E36BC">
        <w:rPr>
          <w:rFonts w:ascii="Times New Roman" w:hAnsi="Times New Roman"/>
          <w:sz w:val="24"/>
          <w:szCs w:val="24"/>
          <w:lang w:val="sk-SK"/>
        </w:rPr>
        <w:t>mzdový list, resp. výplatná páska</w:t>
      </w:r>
      <w:r w:rsidR="00F92302" w:rsidRPr="008E36BC">
        <w:rPr>
          <w:rFonts w:ascii="Times New Roman" w:hAnsi="Times New Roman"/>
          <w:sz w:val="24"/>
          <w:szCs w:val="24"/>
          <w:lang w:val="sk-SK"/>
        </w:rPr>
        <w:t>;</w:t>
      </w:r>
      <w:r w:rsidRPr="008E36BC">
        <w:rPr>
          <w:rFonts w:ascii="Times New Roman" w:hAnsi="Times New Roman"/>
          <w:sz w:val="24"/>
          <w:szCs w:val="24"/>
          <w:lang w:val="sk-SK"/>
        </w:rPr>
        <w:t xml:space="preserve"> </w:t>
      </w:r>
    </w:p>
    <w:p w14:paraId="28E64321" w14:textId="77777777" w:rsidR="00250147" w:rsidRPr="008E36BC" w:rsidRDefault="00250147" w:rsidP="00F916FB">
      <w:pPr>
        <w:pStyle w:val="Bulletslevel1"/>
        <w:numPr>
          <w:ilvl w:val="1"/>
          <w:numId w:val="44"/>
        </w:numPr>
        <w:spacing w:before="60" w:after="60" w:line="276" w:lineRule="auto"/>
        <w:ind w:left="568" w:hanging="284"/>
        <w:jc w:val="both"/>
        <w:rPr>
          <w:rFonts w:ascii="Times New Roman" w:hAnsi="Times New Roman"/>
          <w:sz w:val="24"/>
          <w:szCs w:val="24"/>
          <w:lang w:val="sk-SK"/>
        </w:rPr>
      </w:pPr>
      <w:r w:rsidRPr="008E36BC">
        <w:rPr>
          <w:rFonts w:ascii="Times New Roman" w:hAnsi="Times New Roman"/>
          <w:sz w:val="24"/>
          <w:szCs w:val="24"/>
          <w:lang w:val="sk-SK"/>
        </w:rPr>
        <w:t>spôsob výpočtu oprávnenej mzdy (ak relevantné)</w:t>
      </w:r>
      <w:r w:rsidR="00F92302" w:rsidRPr="008E36BC">
        <w:rPr>
          <w:rFonts w:ascii="Times New Roman" w:hAnsi="Times New Roman"/>
          <w:sz w:val="24"/>
          <w:szCs w:val="24"/>
          <w:lang w:val="sk-SK"/>
        </w:rPr>
        <w:t>;</w:t>
      </w:r>
      <w:r w:rsidRPr="008E36BC">
        <w:rPr>
          <w:rFonts w:ascii="Times New Roman" w:hAnsi="Times New Roman"/>
          <w:sz w:val="24"/>
          <w:szCs w:val="24"/>
          <w:lang w:val="sk-SK"/>
        </w:rPr>
        <w:t xml:space="preserve"> </w:t>
      </w:r>
    </w:p>
    <w:p w14:paraId="28E64322" w14:textId="77777777" w:rsidR="00B54376" w:rsidRPr="008E36BC" w:rsidRDefault="00B54376" w:rsidP="00F916FB">
      <w:pPr>
        <w:pStyle w:val="Bulletslevel1"/>
        <w:numPr>
          <w:ilvl w:val="1"/>
          <w:numId w:val="44"/>
        </w:numPr>
        <w:spacing w:before="60" w:after="60" w:line="276" w:lineRule="auto"/>
        <w:ind w:left="568" w:hanging="284"/>
        <w:jc w:val="both"/>
        <w:rPr>
          <w:rFonts w:ascii="Times New Roman" w:hAnsi="Times New Roman"/>
          <w:i/>
          <w:iCs/>
          <w:sz w:val="24"/>
          <w:szCs w:val="24"/>
          <w:lang w:val="sk-SK"/>
        </w:rPr>
      </w:pPr>
      <w:r w:rsidRPr="008E36BC">
        <w:rPr>
          <w:rFonts w:ascii="Times New Roman" w:hAnsi="Times New Roman"/>
          <w:sz w:val="24"/>
          <w:szCs w:val="24"/>
          <w:lang w:val="sk-SK"/>
        </w:rPr>
        <w:t>sumarizačný hárok – personálne výdavky</w:t>
      </w:r>
      <w:r w:rsidR="00F92302" w:rsidRPr="008E36BC">
        <w:rPr>
          <w:rFonts w:ascii="Times New Roman" w:hAnsi="Times New Roman"/>
          <w:sz w:val="24"/>
          <w:szCs w:val="24"/>
          <w:lang w:val="sk-SK"/>
        </w:rPr>
        <w:t>;</w:t>
      </w:r>
      <w:r w:rsidRPr="008E36BC">
        <w:rPr>
          <w:rFonts w:ascii="Times New Roman" w:hAnsi="Times New Roman"/>
          <w:i/>
          <w:iCs/>
          <w:sz w:val="24"/>
          <w:szCs w:val="24"/>
          <w:lang w:val="sk-SK"/>
        </w:rPr>
        <w:t xml:space="preserve"> </w:t>
      </w:r>
    </w:p>
    <w:p w14:paraId="28E64323" w14:textId="77777777" w:rsidR="00EE473F" w:rsidRPr="00EE473F" w:rsidRDefault="00B54376" w:rsidP="00F916FB">
      <w:pPr>
        <w:pStyle w:val="Bulletslevel1"/>
        <w:numPr>
          <w:ilvl w:val="1"/>
          <w:numId w:val="44"/>
        </w:numPr>
        <w:spacing w:before="60" w:after="60" w:line="276" w:lineRule="auto"/>
        <w:ind w:left="568" w:hanging="284"/>
        <w:jc w:val="both"/>
        <w:rPr>
          <w:rFonts w:ascii="Times New Roman" w:hAnsi="Times New Roman"/>
          <w:b/>
          <w:bCs/>
          <w:sz w:val="24"/>
          <w:szCs w:val="24"/>
          <w:lang w:val="sk-SK"/>
        </w:rPr>
      </w:pPr>
      <w:r w:rsidRPr="008E36BC">
        <w:rPr>
          <w:rFonts w:ascii="Times New Roman" w:hAnsi="Times New Roman"/>
          <w:sz w:val="24"/>
          <w:szCs w:val="24"/>
          <w:lang w:val="sk-SK"/>
        </w:rPr>
        <w:t>účtovný doklad k zaúčtovaniu miezd (zúčtovacia a výplatná listina resp. iný obdobný účtovný doklad)</w:t>
      </w:r>
      <w:r w:rsidR="00F92302" w:rsidRPr="008E36BC">
        <w:rPr>
          <w:rFonts w:ascii="Times New Roman" w:hAnsi="Times New Roman"/>
          <w:sz w:val="24"/>
          <w:szCs w:val="24"/>
          <w:lang w:val="sk-SK"/>
        </w:rPr>
        <w:t>;</w:t>
      </w:r>
    </w:p>
    <w:p w14:paraId="28E64324" w14:textId="43F90A1B" w:rsidR="00B54376" w:rsidRPr="008E36BC" w:rsidRDefault="00B54376" w:rsidP="00F916FB">
      <w:pPr>
        <w:pStyle w:val="Bulletslevel1"/>
        <w:numPr>
          <w:ilvl w:val="1"/>
          <w:numId w:val="44"/>
        </w:numPr>
        <w:spacing w:before="60" w:after="60" w:line="276" w:lineRule="auto"/>
        <w:ind w:left="568" w:hanging="284"/>
        <w:jc w:val="both"/>
        <w:rPr>
          <w:rFonts w:ascii="Times New Roman" w:hAnsi="Times New Roman"/>
          <w:b/>
          <w:bCs/>
          <w:sz w:val="24"/>
          <w:szCs w:val="24"/>
          <w:lang w:val="sk-SK"/>
        </w:rPr>
      </w:pPr>
      <w:r w:rsidRPr="008E36BC">
        <w:rPr>
          <w:rFonts w:ascii="Times New Roman" w:hAnsi="Times New Roman"/>
          <w:sz w:val="24"/>
          <w:szCs w:val="24"/>
          <w:lang w:val="sk-SK"/>
        </w:rPr>
        <w:t xml:space="preserve">doklad o úhrade - bankový výpis (originál alebo kópia označená pečiatkou a podpisom štatutárneho orgánu prijímateľa), výdavkový pokladničný doklad (originál alebo kópia označená pečiatkou a podpisom štatutárneho orgánu prijímateľa), resp. iný doklad dokumentujúci reálnu úhradu - </w:t>
      </w:r>
      <w:r w:rsidRPr="008E36BC">
        <w:rPr>
          <w:rFonts w:ascii="Times New Roman" w:hAnsi="Times New Roman"/>
          <w:b/>
          <w:bCs/>
          <w:sz w:val="24"/>
          <w:szCs w:val="24"/>
          <w:lang w:val="sk-SK"/>
        </w:rPr>
        <w:t>prijímateľ je povinný označiť na</w:t>
      </w:r>
      <w:r w:rsidR="00F92302" w:rsidRPr="008E36BC">
        <w:rPr>
          <w:rFonts w:ascii="Times New Roman" w:hAnsi="Times New Roman"/>
          <w:b/>
          <w:bCs/>
          <w:sz w:val="24"/>
          <w:szCs w:val="24"/>
          <w:lang w:val="sk-SK"/>
        </w:rPr>
        <w:t> </w:t>
      </w:r>
      <w:r w:rsidRPr="008E36BC">
        <w:rPr>
          <w:rFonts w:ascii="Times New Roman" w:hAnsi="Times New Roman"/>
          <w:b/>
          <w:bCs/>
          <w:sz w:val="24"/>
          <w:szCs w:val="24"/>
          <w:lang w:val="sk-SK"/>
        </w:rPr>
        <w:t>bankovom výpise úhradu oprávnenej mzdy zamestnancovi</w:t>
      </w:r>
      <w:r w:rsidR="00A56A01">
        <w:rPr>
          <w:rFonts w:ascii="Times New Roman" w:hAnsi="Times New Roman"/>
          <w:b/>
          <w:bCs/>
          <w:sz w:val="24"/>
          <w:szCs w:val="24"/>
          <w:lang w:val="sk-SK"/>
        </w:rPr>
        <w:t xml:space="preserve"> a úhradu odvodov a preddavku dane z</w:t>
      </w:r>
      <w:r w:rsidR="009425EB">
        <w:rPr>
          <w:rFonts w:ascii="Times New Roman" w:hAnsi="Times New Roman"/>
          <w:b/>
          <w:bCs/>
          <w:sz w:val="24"/>
          <w:szCs w:val="24"/>
          <w:lang w:val="sk-SK"/>
        </w:rPr>
        <w:t> </w:t>
      </w:r>
      <w:r w:rsidR="00A56A01">
        <w:rPr>
          <w:rFonts w:ascii="Times New Roman" w:hAnsi="Times New Roman"/>
          <w:b/>
          <w:bCs/>
          <w:sz w:val="24"/>
          <w:szCs w:val="24"/>
          <w:lang w:val="sk-SK"/>
        </w:rPr>
        <w:t>príjmu</w:t>
      </w:r>
      <w:r w:rsidRPr="008E36BC">
        <w:rPr>
          <w:rFonts w:ascii="Times New Roman" w:hAnsi="Times New Roman"/>
          <w:b/>
          <w:bCs/>
          <w:sz w:val="24"/>
          <w:szCs w:val="24"/>
          <w:lang w:val="sk-SK"/>
        </w:rPr>
        <w:t>.</w:t>
      </w:r>
    </w:p>
    <w:p w14:paraId="28E64325" w14:textId="77777777" w:rsidR="00250147" w:rsidRPr="00E27885" w:rsidRDefault="00250147" w:rsidP="00045A2F">
      <w:pPr>
        <w:spacing w:before="60" w:after="60"/>
        <w:ind w:left="284" w:hanging="284"/>
        <w:jc w:val="both"/>
        <w:rPr>
          <w:rFonts w:ascii="Times New Roman" w:hAnsi="Times New Roman"/>
          <w:sz w:val="24"/>
          <w:szCs w:val="24"/>
          <w:lang w:eastAsia="cs-CZ"/>
        </w:rPr>
      </w:pPr>
      <w:r w:rsidRPr="00693A3A">
        <w:rPr>
          <w:rFonts w:ascii="Times New Roman" w:hAnsi="Times New Roman"/>
          <w:b/>
          <w:bCs/>
          <w:sz w:val="24"/>
          <w:szCs w:val="24"/>
        </w:rPr>
        <w:lastRenderedPageBreak/>
        <w:t xml:space="preserve">2. </w:t>
      </w:r>
      <w:r w:rsidRPr="00E27885">
        <w:rPr>
          <w:rFonts w:ascii="Times New Roman" w:hAnsi="Times New Roman"/>
          <w:b/>
          <w:bCs/>
          <w:sz w:val="24"/>
          <w:szCs w:val="24"/>
        </w:rPr>
        <w:t xml:space="preserve">Personálne výdavky - externé - dodávka služieb </w:t>
      </w:r>
      <w:r w:rsidRPr="00E27885">
        <w:rPr>
          <w:rFonts w:ascii="Times New Roman" w:hAnsi="Times New Roman"/>
          <w:sz w:val="24"/>
          <w:szCs w:val="24"/>
        </w:rPr>
        <w:t>(zmluvné vzťahy na základe napr.</w:t>
      </w:r>
      <w:r w:rsidR="0078633C">
        <w:rPr>
          <w:rFonts w:ascii="Times New Roman" w:hAnsi="Times New Roman"/>
          <w:sz w:val="24"/>
          <w:szCs w:val="24"/>
        </w:rPr>
        <w:t> </w:t>
      </w:r>
      <w:r w:rsidRPr="00E27885">
        <w:rPr>
          <w:rFonts w:ascii="Times New Roman" w:hAnsi="Times New Roman"/>
          <w:sz w:val="24"/>
          <w:szCs w:val="24"/>
        </w:rPr>
        <w:t>Obchodného zákonníka, Občianskeho zákonníka - zmluvné vzťahy mimo pracovnoprávnych vzťahov, služobných pomerov)</w:t>
      </w:r>
    </w:p>
    <w:p w14:paraId="28E64326" w14:textId="77777777" w:rsidR="00250147" w:rsidRPr="00E27885" w:rsidRDefault="00250147" w:rsidP="00F916FB">
      <w:pPr>
        <w:pStyle w:val="Bulletslevel1"/>
        <w:numPr>
          <w:ilvl w:val="1"/>
          <w:numId w:val="45"/>
        </w:numPr>
        <w:spacing w:before="60" w:after="60" w:line="276" w:lineRule="auto"/>
        <w:ind w:left="568" w:hanging="284"/>
        <w:jc w:val="both"/>
        <w:rPr>
          <w:rFonts w:ascii="Times New Roman" w:hAnsi="Times New Roman"/>
          <w:sz w:val="24"/>
          <w:szCs w:val="24"/>
          <w:lang w:val="sk-SK"/>
        </w:rPr>
      </w:pPr>
      <w:r w:rsidRPr="00E27885">
        <w:rPr>
          <w:rFonts w:ascii="Times New Roman" w:hAnsi="Times New Roman"/>
          <w:sz w:val="24"/>
          <w:szCs w:val="24"/>
          <w:lang w:val="sk-SK"/>
        </w:rPr>
        <w:t>písomná dokumentácia k verejnému obstarávaniu (ak relevantné v zmysle zmluvy o</w:t>
      </w:r>
      <w:r w:rsidR="00693A3A" w:rsidRPr="00E27885">
        <w:rPr>
          <w:rFonts w:ascii="Times New Roman" w:hAnsi="Times New Roman"/>
          <w:sz w:val="24"/>
          <w:szCs w:val="24"/>
          <w:lang w:val="sk-SK"/>
        </w:rPr>
        <w:t> </w:t>
      </w:r>
      <w:r w:rsidRPr="00E27885">
        <w:rPr>
          <w:rFonts w:ascii="Times New Roman" w:hAnsi="Times New Roman"/>
          <w:sz w:val="24"/>
          <w:szCs w:val="24"/>
          <w:lang w:val="sk-SK"/>
        </w:rPr>
        <w:t>NFP)</w:t>
      </w:r>
      <w:r w:rsidR="00F92302" w:rsidRPr="00E27885">
        <w:rPr>
          <w:rFonts w:ascii="Times New Roman" w:hAnsi="Times New Roman"/>
          <w:sz w:val="24"/>
          <w:szCs w:val="24"/>
          <w:lang w:val="sk-SK"/>
        </w:rPr>
        <w:t>;</w:t>
      </w:r>
      <w:r w:rsidRPr="00E27885">
        <w:rPr>
          <w:rFonts w:ascii="Times New Roman" w:hAnsi="Times New Roman"/>
          <w:sz w:val="24"/>
          <w:szCs w:val="24"/>
          <w:lang w:val="sk-SK"/>
        </w:rPr>
        <w:t xml:space="preserve"> </w:t>
      </w:r>
    </w:p>
    <w:p w14:paraId="28E64327" w14:textId="77777777" w:rsidR="00250147" w:rsidRPr="00E27885" w:rsidRDefault="00250147" w:rsidP="00F916FB">
      <w:pPr>
        <w:pStyle w:val="Bulletslevel1"/>
        <w:numPr>
          <w:ilvl w:val="1"/>
          <w:numId w:val="45"/>
        </w:numPr>
        <w:spacing w:before="60" w:after="60" w:line="276" w:lineRule="auto"/>
        <w:ind w:left="568" w:hanging="284"/>
        <w:jc w:val="both"/>
        <w:rPr>
          <w:rFonts w:ascii="Times New Roman" w:hAnsi="Times New Roman"/>
          <w:sz w:val="24"/>
          <w:szCs w:val="24"/>
          <w:lang w:val="sk-SK"/>
        </w:rPr>
      </w:pPr>
      <w:r w:rsidRPr="00E27885">
        <w:rPr>
          <w:rFonts w:ascii="Times New Roman" w:hAnsi="Times New Roman"/>
          <w:sz w:val="24"/>
          <w:szCs w:val="24"/>
          <w:lang w:val="sk-SK"/>
        </w:rPr>
        <w:t>spôsob výpočtu oprávnenej výšky výdavku (ak relevantné)</w:t>
      </w:r>
      <w:r w:rsidR="00F92302" w:rsidRPr="00E27885">
        <w:rPr>
          <w:rFonts w:ascii="Times New Roman" w:hAnsi="Times New Roman"/>
          <w:sz w:val="24"/>
          <w:szCs w:val="24"/>
          <w:lang w:val="sk-SK"/>
        </w:rPr>
        <w:t>;</w:t>
      </w:r>
      <w:r w:rsidRPr="00E27885">
        <w:rPr>
          <w:rFonts w:ascii="Times New Roman" w:hAnsi="Times New Roman"/>
          <w:sz w:val="24"/>
          <w:szCs w:val="24"/>
          <w:lang w:val="sk-SK"/>
        </w:rPr>
        <w:t xml:space="preserve"> </w:t>
      </w:r>
    </w:p>
    <w:p w14:paraId="28E64328" w14:textId="77777777" w:rsidR="00250147" w:rsidRPr="00E27885" w:rsidRDefault="00250147" w:rsidP="00F916FB">
      <w:pPr>
        <w:pStyle w:val="Bulletslevel1"/>
        <w:numPr>
          <w:ilvl w:val="1"/>
          <w:numId w:val="45"/>
        </w:numPr>
        <w:spacing w:before="60" w:after="60" w:line="276" w:lineRule="auto"/>
        <w:ind w:left="568" w:hanging="284"/>
        <w:jc w:val="both"/>
        <w:rPr>
          <w:rFonts w:ascii="Times New Roman" w:hAnsi="Times New Roman"/>
          <w:sz w:val="24"/>
          <w:szCs w:val="24"/>
          <w:lang w:val="sk-SK"/>
        </w:rPr>
      </w:pPr>
      <w:r w:rsidRPr="00E27885">
        <w:rPr>
          <w:rFonts w:ascii="Times New Roman" w:hAnsi="Times New Roman"/>
          <w:sz w:val="24"/>
          <w:szCs w:val="24"/>
          <w:lang w:val="sk-SK"/>
        </w:rPr>
        <w:t xml:space="preserve">písomná zmluva v súlade s platným všeobecne záväzným právnym predpisom, </w:t>
      </w:r>
    </w:p>
    <w:p w14:paraId="28E64329" w14:textId="77777777" w:rsidR="00250147" w:rsidRPr="00E27885" w:rsidRDefault="00250147" w:rsidP="00F916FB">
      <w:pPr>
        <w:pStyle w:val="Bulletslevel1"/>
        <w:numPr>
          <w:ilvl w:val="1"/>
          <w:numId w:val="45"/>
        </w:numPr>
        <w:spacing w:before="60" w:after="60" w:line="276" w:lineRule="auto"/>
        <w:ind w:left="568" w:hanging="284"/>
        <w:jc w:val="both"/>
        <w:rPr>
          <w:rFonts w:ascii="Times New Roman" w:hAnsi="Times New Roman"/>
          <w:sz w:val="24"/>
          <w:szCs w:val="24"/>
          <w:lang w:val="sk-SK"/>
        </w:rPr>
      </w:pPr>
      <w:r w:rsidRPr="00E27885">
        <w:rPr>
          <w:rFonts w:ascii="Times New Roman" w:hAnsi="Times New Roman"/>
          <w:sz w:val="24"/>
          <w:szCs w:val="24"/>
          <w:lang w:val="sk-SK"/>
        </w:rPr>
        <w:t>faktúra (ak relevantné)</w:t>
      </w:r>
      <w:r w:rsidR="00F92302" w:rsidRPr="00E27885">
        <w:rPr>
          <w:rFonts w:ascii="Times New Roman" w:hAnsi="Times New Roman"/>
          <w:sz w:val="24"/>
          <w:szCs w:val="24"/>
          <w:lang w:val="sk-SK"/>
        </w:rPr>
        <w:t>;</w:t>
      </w:r>
      <w:r w:rsidRPr="00E27885">
        <w:rPr>
          <w:rFonts w:ascii="Times New Roman" w:hAnsi="Times New Roman"/>
          <w:sz w:val="24"/>
          <w:szCs w:val="24"/>
          <w:lang w:val="sk-SK"/>
        </w:rPr>
        <w:t xml:space="preserve"> </w:t>
      </w:r>
    </w:p>
    <w:p w14:paraId="28E6432A" w14:textId="77777777" w:rsidR="00250147" w:rsidRPr="00E27885" w:rsidRDefault="00250147" w:rsidP="00F916FB">
      <w:pPr>
        <w:pStyle w:val="Bulletslevel1"/>
        <w:numPr>
          <w:ilvl w:val="1"/>
          <w:numId w:val="45"/>
        </w:numPr>
        <w:spacing w:before="60" w:after="60" w:line="276" w:lineRule="auto"/>
        <w:ind w:left="568" w:hanging="284"/>
        <w:jc w:val="both"/>
        <w:rPr>
          <w:rFonts w:ascii="Times New Roman" w:hAnsi="Times New Roman"/>
          <w:sz w:val="24"/>
          <w:szCs w:val="24"/>
          <w:lang w:val="sk-SK"/>
        </w:rPr>
      </w:pPr>
      <w:r w:rsidRPr="00E27885">
        <w:rPr>
          <w:rFonts w:ascii="Times New Roman" w:hAnsi="Times New Roman"/>
          <w:sz w:val="24"/>
          <w:szCs w:val="24"/>
          <w:lang w:val="sk-SK"/>
        </w:rPr>
        <w:t>preberací protokol o vykonaní príslušných aktivít, prác (ak relevantné)</w:t>
      </w:r>
      <w:r w:rsidR="00F92302" w:rsidRPr="00E27885">
        <w:rPr>
          <w:rFonts w:ascii="Times New Roman" w:hAnsi="Times New Roman"/>
          <w:sz w:val="24"/>
          <w:szCs w:val="24"/>
          <w:lang w:val="sk-SK"/>
        </w:rPr>
        <w:t>;</w:t>
      </w:r>
      <w:r w:rsidRPr="00E27885">
        <w:rPr>
          <w:rFonts w:ascii="Times New Roman" w:hAnsi="Times New Roman"/>
          <w:sz w:val="24"/>
          <w:szCs w:val="24"/>
          <w:lang w:val="sk-SK"/>
        </w:rPr>
        <w:t xml:space="preserve"> </w:t>
      </w:r>
    </w:p>
    <w:p w14:paraId="28E6432B" w14:textId="77777777" w:rsidR="00250147" w:rsidRPr="00E27885" w:rsidRDefault="00250147" w:rsidP="00F916FB">
      <w:pPr>
        <w:pStyle w:val="Bulletslevel1"/>
        <w:numPr>
          <w:ilvl w:val="1"/>
          <w:numId w:val="45"/>
        </w:numPr>
        <w:spacing w:before="60" w:after="60" w:line="276" w:lineRule="auto"/>
        <w:ind w:left="568" w:hanging="284"/>
        <w:jc w:val="both"/>
        <w:rPr>
          <w:rFonts w:ascii="Times New Roman" w:hAnsi="Times New Roman"/>
          <w:sz w:val="24"/>
          <w:szCs w:val="24"/>
          <w:lang w:val="sk-SK"/>
        </w:rPr>
      </w:pPr>
      <w:r w:rsidRPr="00E27885">
        <w:rPr>
          <w:rFonts w:ascii="Times New Roman" w:hAnsi="Times New Roman"/>
          <w:sz w:val="24"/>
          <w:szCs w:val="24"/>
          <w:lang w:val="sk-SK"/>
        </w:rPr>
        <w:t>pracovný výkaz o vykonaní príslušných aktivít, prác  (ak relevantné)</w:t>
      </w:r>
      <w:r w:rsidR="00F92302" w:rsidRPr="00E27885">
        <w:rPr>
          <w:rFonts w:ascii="Times New Roman" w:hAnsi="Times New Roman"/>
          <w:sz w:val="24"/>
          <w:szCs w:val="24"/>
          <w:lang w:val="sk-SK"/>
        </w:rPr>
        <w:t>;</w:t>
      </w:r>
    </w:p>
    <w:p w14:paraId="28E6432C" w14:textId="77777777" w:rsidR="00250147" w:rsidRPr="00BF3063" w:rsidRDefault="00250147" w:rsidP="00F916FB">
      <w:pPr>
        <w:pStyle w:val="Bulletslevel1"/>
        <w:numPr>
          <w:ilvl w:val="1"/>
          <w:numId w:val="45"/>
        </w:numPr>
        <w:spacing w:before="60" w:after="60" w:line="276" w:lineRule="auto"/>
        <w:ind w:left="568" w:hanging="284"/>
        <w:jc w:val="both"/>
        <w:rPr>
          <w:rFonts w:ascii="Times New Roman" w:hAnsi="Times New Roman"/>
          <w:sz w:val="24"/>
          <w:szCs w:val="24"/>
          <w:lang w:val="sk-SK"/>
        </w:rPr>
      </w:pPr>
      <w:r w:rsidRPr="00E27885">
        <w:rPr>
          <w:rFonts w:ascii="Times New Roman" w:hAnsi="Times New Roman"/>
          <w:sz w:val="24"/>
          <w:szCs w:val="24"/>
          <w:lang w:val="sk-SK"/>
        </w:rPr>
        <w:t xml:space="preserve">prezenčná listina napr. zo školenia, z porady, pracovného stretnutia atď. </w:t>
      </w:r>
      <w:r w:rsidR="00BF3063" w:rsidRPr="00E27885">
        <w:rPr>
          <w:rFonts w:ascii="Times New Roman" w:hAnsi="Times New Roman"/>
          <w:sz w:val="24"/>
          <w:szCs w:val="24"/>
          <w:lang w:val="sk-SK"/>
        </w:rPr>
        <w:t>(ak relevantné);</w:t>
      </w:r>
    </w:p>
    <w:p w14:paraId="74EB81F7" w14:textId="1D593119" w:rsidR="00E565FC" w:rsidRDefault="00250147" w:rsidP="00E565FC">
      <w:pPr>
        <w:pStyle w:val="Bulletslevel1"/>
        <w:numPr>
          <w:ilvl w:val="1"/>
          <w:numId w:val="45"/>
        </w:numPr>
        <w:spacing w:before="60" w:after="60" w:line="276" w:lineRule="auto"/>
        <w:ind w:left="568" w:hanging="284"/>
        <w:jc w:val="both"/>
        <w:rPr>
          <w:rFonts w:ascii="Times New Roman" w:hAnsi="Times New Roman"/>
          <w:sz w:val="24"/>
          <w:szCs w:val="24"/>
          <w:lang w:val="sk-SK"/>
        </w:rPr>
      </w:pPr>
      <w:r w:rsidRPr="00E27885">
        <w:rPr>
          <w:rFonts w:ascii="Times New Roman" w:hAnsi="Times New Roman"/>
          <w:sz w:val="24"/>
          <w:szCs w:val="24"/>
          <w:lang w:val="sk-SK"/>
        </w:rPr>
        <w:t xml:space="preserve">doklad o úhrade - bankový výpis (originál alebo kópia označená pečiatkou a podpisom štatutárneho orgánu prijímateľa), resp. iný doklad dokumentujúci reálnu úhradu - </w:t>
      </w:r>
      <w:r w:rsidRPr="00E27885">
        <w:rPr>
          <w:rFonts w:ascii="Times New Roman" w:hAnsi="Times New Roman"/>
          <w:b/>
          <w:bCs/>
          <w:sz w:val="24"/>
          <w:szCs w:val="24"/>
          <w:lang w:val="sk-SK"/>
        </w:rPr>
        <w:t>prijímateľ je povinný označiť na bankovom výpise úhradu výdavku.</w:t>
      </w:r>
      <w:r w:rsidRPr="00E27885">
        <w:rPr>
          <w:rFonts w:ascii="Times New Roman" w:hAnsi="Times New Roman"/>
          <w:sz w:val="24"/>
          <w:szCs w:val="24"/>
          <w:lang w:val="sk-SK"/>
        </w:rPr>
        <w:t xml:space="preserve"> </w:t>
      </w:r>
    </w:p>
    <w:p w14:paraId="01BD525E" w14:textId="77777777" w:rsidR="00E565FC" w:rsidRDefault="00E565FC" w:rsidP="00C35D39">
      <w:pPr>
        <w:pStyle w:val="Bulletslevel1"/>
        <w:spacing w:before="60" w:after="60" w:line="276" w:lineRule="auto"/>
        <w:jc w:val="both"/>
        <w:rPr>
          <w:rFonts w:ascii="Times New Roman" w:hAnsi="Times New Roman"/>
          <w:sz w:val="24"/>
          <w:szCs w:val="24"/>
          <w:lang w:val="sk-SK"/>
        </w:rPr>
      </w:pPr>
    </w:p>
    <w:p w14:paraId="4112D9B6" w14:textId="4BCEA25F" w:rsidR="00E565FC" w:rsidRPr="00F863B5" w:rsidRDefault="00E565FC" w:rsidP="00E565FC">
      <w:pPr>
        <w:pBdr>
          <w:top w:val="single" w:sz="4" w:space="1" w:color="auto"/>
          <w:left w:val="single" w:sz="4" w:space="4" w:color="auto"/>
          <w:bottom w:val="single" w:sz="4" w:space="1" w:color="auto"/>
          <w:right w:val="single" w:sz="4" w:space="4" w:color="auto"/>
        </w:pBdr>
        <w:shd w:val="clear" w:color="auto" w:fill="BFBFBF" w:themeFill="background1" w:themeFillShade="BF"/>
        <w:spacing w:before="240" w:after="60"/>
        <w:jc w:val="both"/>
        <w:rPr>
          <w:rFonts w:ascii="Times New Roman" w:hAnsi="Times New Roman"/>
          <w:sz w:val="24"/>
          <w:szCs w:val="24"/>
        </w:rPr>
      </w:pPr>
      <w:r>
        <w:rPr>
          <w:rFonts w:ascii="Times New Roman" w:hAnsi="Times New Roman"/>
          <w:b/>
          <w:sz w:val="24"/>
          <w:szCs w:val="24"/>
        </w:rPr>
        <w:t>548</w:t>
      </w:r>
      <w:r w:rsidRPr="00A17291">
        <w:rPr>
          <w:rFonts w:ascii="Times New Roman" w:hAnsi="Times New Roman"/>
          <w:b/>
          <w:sz w:val="24"/>
          <w:szCs w:val="24"/>
        </w:rPr>
        <w:t xml:space="preserve"> –</w:t>
      </w:r>
      <w:r>
        <w:rPr>
          <w:rFonts w:ascii="Times New Roman" w:hAnsi="Times New Roman"/>
          <w:b/>
          <w:sz w:val="24"/>
          <w:szCs w:val="24"/>
        </w:rPr>
        <w:t>Výdavky na prevádzkovú činnosť</w:t>
      </w:r>
    </w:p>
    <w:p w14:paraId="5FD17049" w14:textId="77777777" w:rsidR="00715D70" w:rsidRDefault="00715D70" w:rsidP="00E565FC">
      <w:pPr>
        <w:pStyle w:val="Zkladntext"/>
        <w:spacing w:before="60" w:after="60"/>
        <w:jc w:val="both"/>
        <w:rPr>
          <w:rFonts w:ascii="Times New Roman" w:hAnsi="Times New Roman"/>
          <w:sz w:val="24"/>
          <w:szCs w:val="24"/>
        </w:rPr>
      </w:pPr>
    </w:p>
    <w:p w14:paraId="5B514CEA" w14:textId="3EED5BBC" w:rsidR="00E565FC" w:rsidRPr="00AB0CF7" w:rsidRDefault="00E565FC" w:rsidP="00E565FC">
      <w:pPr>
        <w:pStyle w:val="Zkladntext"/>
        <w:spacing w:before="60" w:after="60"/>
        <w:jc w:val="both"/>
        <w:rPr>
          <w:rFonts w:ascii="Times New Roman" w:hAnsi="Times New Roman"/>
          <w:sz w:val="24"/>
          <w:szCs w:val="24"/>
        </w:rPr>
      </w:pPr>
      <w:r w:rsidRPr="00AB0CF7">
        <w:rPr>
          <w:rFonts w:ascii="Times New Roman" w:hAnsi="Times New Roman"/>
          <w:sz w:val="24"/>
          <w:szCs w:val="24"/>
        </w:rPr>
        <w:t>Ostatné položky, ktoré neboli uvedené v predchádzajúcich skupinách, ktoré sa týkajú hospodárskej činnosti, napr. príspevky právnickým osobám, poistenie majetku určeného na prevádzkovú činnosť a iné poistné súvisiace s prevádzkovou činnosťou, príspevky poskytované neziskovým organizáciám a pod.</w:t>
      </w:r>
    </w:p>
    <w:p w14:paraId="54ED5D5C" w14:textId="59009754" w:rsidR="00E565FC" w:rsidRPr="00D72FA8" w:rsidRDefault="00E565FC" w:rsidP="00E565FC">
      <w:pPr>
        <w:pStyle w:val="Zkladntext"/>
        <w:spacing w:before="60" w:after="60"/>
        <w:jc w:val="both"/>
        <w:rPr>
          <w:rFonts w:ascii="Times New Roman" w:hAnsi="Times New Roman"/>
          <w:sz w:val="24"/>
          <w:szCs w:val="24"/>
        </w:rPr>
      </w:pPr>
      <w:r w:rsidRPr="00D72FA8">
        <w:rPr>
          <w:rFonts w:ascii="Times New Roman" w:hAnsi="Times New Roman"/>
          <w:b/>
          <w:i/>
          <w:sz w:val="24"/>
          <w:szCs w:val="24"/>
          <w:u w:val="single"/>
        </w:rPr>
        <w:t>Oprávnenými výdavkami</w:t>
      </w:r>
      <w:r w:rsidRPr="00D72FA8">
        <w:rPr>
          <w:rFonts w:ascii="Times New Roman" w:hAnsi="Times New Roman"/>
          <w:sz w:val="24"/>
          <w:szCs w:val="24"/>
        </w:rPr>
        <w:t xml:space="preserve"> sú </w:t>
      </w:r>
      <w:r w:rsidRPr="00D72FA8">
        <w:rPr>
          <w:rFonts w:ascii="Times New Roman" w:hAnsi="Times New Roman"/>
          <w:b/>
          <w:sz w:val="24"/>
          <w:szCs w:val="24"/>
          <w:u w:val="single"/>
        </w:rPr>
        <w:t>výlučne</w:t>
      </w:r>
      <w:r w:rsidRPr="00D72FA8">
        <w:rPr>
          <w:rFonts w:ascii="Times New Roman" w:hAnsi="Times New Roman"/>
          <w:sz w:val="24"/>
          <w:szCs w:val="24"/>
        </w:rPr>
        <w:t xml:space="preserve"> výdavky v prípade projektov implementovaných </w:t>
      </w:r>
      <w:r w:rsidRPr="00D72FA8">
        <w:rPr>
          <w:rFonts w:ascii="Times New Roman" w:hAnsi="Times New Roman"/>
          <w:b/>
          <w:sz w:val="24"/>
          <w:szCs w:val="24"/>
          <w:u w:val="single"/>
        </w:rPr>
        <w:t>v rámci PO 5</w:t>
      </w:r>
      <w:r w:rsidRPr="00837255">
        <w:rPr>
          <w:rFonts w:ascii="Times New Roman" w:hAnsi="Times New Roman"/>
          <w:b/>
          <w:sz w:val="24"/>
          <w:szCs w:val="24"/>
          <w:u w:val="single"/>
        </w:rPr>
        <w:t>.</w:t>
      </w:r>
    </w:p>
    <w:p w14:paraId="31236658" w14:textId="77777777" w:rsidR="00E565FC" w:rsidRPr="00DB5E96" w:rsidRDefault="00E565FC" w:rsidP="00E565FC">
      <w:pPr>
        <w:spacing w:before="240" w:after="60"/>
        <w:jc w:val="both"/>
        <w:rPr>
          <w:rFonts w:ascii="Times New Roman" w:hAnsi="Times New Roman"/>
          <w:b/>
          <w:i/>
          <w:sz w:val="24"/>
          <w:szCs w:val="24"/>
          <w:u w:val="single"/>
        </w:rPr>
      </w:pPr>
      <w:r w:rsidRPr="00DB5E96">
        <w:rPr>
          <w:rFonts w:ascii="Times New Roman" w:hAnsi="Times New Roman"/>
          <w:b/>
          <w:i/>
          <w:sz w:val="24"/>
          <w:szCs w:val="24"/>
          <w:u w:val="single"/>
        </w:rPr>
        <w:t>Neoprávnené výdavky:</w:t>
      </w:r>
    </w:p>
    <w:p w14:paraId="361A023B" w14:textId="1C3058C8" w:rsidR="00E565FC" w:rsidRDefault="00E565FC" w:rsidP="00AB0CF7">
      <w:pPr>
        <w:pStyle w:val="Odsekzoznamu"/>
        <w:numPr>
          <w:ilvl w:val="0"/>
          <w:numId w:val="36"/>
        </w:numPr>
        <w:tabs>
          <w:tab w:val="left" w:pos="567"/>
        </w:tabs>
        <w:spacing w:before="60" w:after="60"/>
        <w:ind w:left="568" w:hanging="284"/>
        <w:contextualSpacing w:val="0"/>
        <w:jc w:val="both"/>
        <w:rPr>
          <w:rFonts w:ascii="Times New Roman" w:hAnsi="Times New Roman"/>
          <w:sz w:val="24"/>
          <w:szCs w:val="24"/>
        </w:rPr>
      </w:pPr>
      <w:r>
        <w:rPr>
          <w:rFonts w:ascii="Times New Roman" w:hAnsi="Times New Roman"/>
          <w:sz w:val="24"/>
          <w:szCs w:val="24"/>
        </w:rPr>
        <w:t>režijné náklady, ktoré sa týkajú všeobecnej prevádzky prijímateľa bez väzby na projekt;</w:t>
      </w:r>
    </w:p>
    <w:p w14:paraId="2A3A5DE1" w14:textId="72B71B9F" w:rsidR="00E565FC" w:rsidRDefault="00E565FC" w:rsidP="00AB0CF7">
      <w:pPr>
        <w:pStyle w:val="Odsekzoznamu"/>
        <w:numPr>
          <w:ilvl w:val="0"/>
          <w:numId w:val="36"/>
        </w:numPr>
        <w:tabs>
          <w:tab w:val="left" w:pos="567"/>
        </w:tabs>
        <w:spacing w:before="60" w:after="60"/>
        <w:ind w:left="568" w:hanging="284"/>
        <w:contextualSpacing w:val="0"/>
        <w:jc w:val="both"/>
        <w:rPr>
          <w:rFonts w:ascii="Times New Roman" w:hAnsi="Times New Roman"/>
          <w:sz w:val="24"/>
          <w:szCs w:val="24"/>
        </w:rPr>
      </w:pPr>
      <w:r>
        <w:rPr>
          <w:rFonts w:ascii="Times New Roman" w:hAnsi="Times New Roman"/>
          <w:sz w:val="24"/>
          <w:szCs w:val="24"/>
        </w:rPr>
        <w:t>výdavky zodpovedajúce svojím vymedzením účtovnej kategórií mimoriadne náklady;</w:t>
      </w:r>
    </w:p>
    <w:p w14:paraId="53A63A57" w14:textId="2E5C6A94" w:rsidR="00E565FC" w:rsidRPr="00A36318" w:rsidRDefault="00E565FC" w:rsidP="00AB0CF7">
      <w:pPr>
        <w:pStyle w:val="Odsekzoznamu"/>
        <w:numPr>
          <w:ilvl w:val="0"/>
          <w:numId w:val="36"/>
        </w:numPr>
        <w:tabs>
          <w:tab w:val="left" w:pos="567"/>
        </w:tabs>
        <w:spacing w:before="60" w:after="60"/>
        <w:ind w:left="568" w:hanging="284"/>
        <w:contextualSpacing w:val="0"/>
        <w:jc w:val="both"/>
        <w:rPr>
          <w:rFonts w:ascii="Times New Roman" w:hAnsi="Times New Roman"/>
          <w:sz w:val="24"/>
          <w:szCs w:val="24"/>
        </w:rPr>
      </w:pPr>
      <w:r w:rsidRPr="00843AC9">
        <w:rPr>
          <w:rFonts w:ascii="Times New Roman" w:hAnsi="Times New Roman"/>
          <w:sz w:val="24"/>
          <w:szCs w:val="24"/>
        </w:rPr>
        <w:t xml:space="preserve">ak cena za ktorú bol </w:t>
      </w:r>
      <w:r w:rsidR="00AB0731">
        <w:rPr>
          <w:rFonts w:ascii="Times New Roman" w:hAnsi="Times New Roman"/>
          <w:sz w:val="24"/>
          <w:szCs w:val="24"/>
        </w:rPr>
        <w:t>výdavok</w:t>
      </w:r>
      <w:r w:rsidR="009F3628">
        <w:rPr>
          <w:rFonts w:ascii="Times New Roman" w:hAnsi="Times New Roman"/>
          <w:sz w:val="24"/>
          <w:szCs w:val="24"/>
        </w:rPr>
        <w:t xml:space="preserve"> </w:t>
      </w:r>
      <w:r w:rsidRPr="00843AC9">
        <w:rPr>
          <w:rFonts w:ascii="Times New Roman" w:hAnsi="Times New Roman"/>
          <w:sz w:val="24"/>
          <w:szCs w:val="24"/>
        </w:rPr>
        <w:t>obstaraný je neprimeranou cenou v zmysle zákona č. 18/1996 Z. z. v z. n. pr.</w:t>
      </w:r>
    </w:p>
    <w:p w14:paraId="1ED4571F" w14:textId="77777777" w:rsidR="00E565FC" w:rsidRPr="00DB5E96" w:rsidRDefault="00E565FC" w:rsidP="00E565FC">
      <w:pPr>
        <w:spacing w:before="120" w:after="60"/>
        <w:jc w:val="both"/>
        <w:rPr>
          <w:rFonts w:ascii="Times New Roman" w:hAnsi="Times New Roman"/>
          <w:b/>
          <w:i/>
          <w:sz w:val="24"/>
          <w:szCs w:val="24"/>
          <w:u w:val="single"/>
        </w:rPr>
      </w:pPr>
      <w:r w:rsidRPr="00DB5E96">
        <w:rPr>
          <w:rFonts w:ascii="Times New Roman" w:hAnsi="Times New Roman"/>
          <w:b/>
          <w:i/>
          <w:sz w:val="24"/>
          <w:szCs w:val="24"/>
          <w:u w:val="single"/>
        </w:rPr>
        <w:t>Preukazovanie:</w:t>
      </w:r>
    </w:p>
    <w:p w14:paraId="531EF0E4" w14:textId="77777777" w:rsidR="00E565FC" w:rsidRDefault="00E565FC">
      <w:pPr>
        <w:pStyle w:val="Odsekzoznamu"/>
        <w:numPr>
          <w:ilvl w:val="0"/>
          <w:numId w:val="61"/>
        </w:numPr>
        <w:tabs>
          <w:tab w:val="left" w:pos="567"/>
        </w:tabs>
        <w:spacing w:before="60" w:after="60"/>
        <w:ind w:left="568" w:hanging="284"/>
        <w:contextualSpacing w:val="0"/>
        <w:jc w:val="both"/>
        <w:rPr>
          <w:rFonts w:ascii="Times New Roman" w:hAnsi="Times New Roman"/>
          <w:sz w:val="24"/>
          <w:szCs w:val="24"/>
        </w:rPr>
      </w:pPr>
      <w:r w:rsidRPr="002B6224">
        <w:rPr>
          <w:rFonts w:ascii="Times New Roman" w:hAnsi="Times New Roman"/>
          <w:sz w:val="24"/>
          <w:szCs w:val="24"/>
        </w:rPr>
        <w:t>spôsob výpočtu oprávnenej výšky výdavku (ak je relevantné)</w:t>
      </w:r>
      <w:r>
        <w:rPr>
          <w:rFonts w:ascii="Times New Roman" w:hAnsi="Times New Roman"/>
          <w:sz w:val="24"/>
          <w:szCs w:val="24"/>
        </w:rPr>
        <w:t>;</w:t>
      </w:r>
    </w:p>
    <w:p w14:paraId="650C303F" w14:textId="29DFFB1C" w:rsidR="00E565FC" w:rsidRPr="00C35D39" w:rsidRDefault="00E565FC">
      <w:pPr>
        <w:pStyle w:val="Odsekzoznamu"/>
        <w:numPr>
          <w:ilvl w:val="0"/>
          <w:numId w:val="61"/>
        </w:numPr>
        <w:tabs>
          <w:tab w:val="left" w:pos="567"/>
        </w:tabs>
        <w:spacing w:before="60" w:after="60"/>
        <w:ind w:left="568" w:hanging="284"/>
        <w:contextualSpacing w:val="0"/>
        <w:jc w:val="both"/>
        <w:rPr>
          <w:rFonts w:ascii="Times New Roman" w:hAnsi="Times New Roman"/>
          <w:sz w:val="24"/>
          <w:szCs w:val="24"/>
        </w:rPr>
      </w:pPr>
      <w:r w:rsidRPr="00C35D39">
        <w:rPr>
          <w:rFonts w:ascii="Times New Roman" w:hAnsi="Times New Roman"/>
          <w:sz w:val="24"/>
          <w:szCs w:val="24"/>
        </w:rPr>
        <w:t>výpis o zverejnení zmluvy povinnej osoby v zmysle zákona 211/2000 Z. z. v z. n. pr.;</w:t>
      </w:r>
    </w:p>
    <w:p w14:paraId="1FA3BD6D" w14:textId="77777777" w:rsidR="00E565FC" w:rsidRDefault="00E565FC">
      <w:pPr>
        <w:pStyle w:val="Odsekzoznamu"/>
        <w:numPr>
          <w:ilvl w:val="0"/>
          <w:numId w:val="61"/>
        </w:numPr>
        <w:tabs>
          <w:tab w:val="left" w:pos="567"/>
        </w:tabs>
        <w:spacing w:before="60" w:after="60"/>
        <w:ind w:left="568" w:hanging="284"/>
        <w:contextualSpacing w:val="0"/>
        <w:jc w:val="both"/>
        <w:rPr>
          <w:rFonts w:ascii="Times New Roman" w:hAnsi="Times New Roman"/>
          <w:sz w:val="24"/>
          <w:szCs w:val="24"/>
        </w:rPr>
      </w:pPr>
      <w:r w:rsidRPr="002B6224">
        <w:rPr>
          <w:rFonts w:ascii="Times New Roman" w:hAnsi="Times New Roman"/>
          <w:sz w:val="24"/>
          <w:szCs w:val="24"/>
        </w:rPr>
        <w:t>a iné.</w:t>
      </w:r>
    </w:p>
    <w:p w14:paraId="28E6432E" w14:textId="77777777" w:rsidR="00BA42CF" w:rsidRPr="00F863B5" w:rsidRDefault="00BA42CF" w:rsidP="00853236">
      <w:pPr>
        <w:pBdr>
          <w:top w:val="single" w:sz="4" w:space="1" w:color="auto"/>
          <w:left w:val="single" w:sz="4" w:space="4" w:color="auto"/>
          <w:bottom w:val="single" w:sz="4" w:space="1" w:color="auto"/>
          <w:right w:val="single" w:sz="4" w:space="4" w:color="auto"/>
        </w:pBdr>
        <w:shd w:val="clear" w:color="auto" w:fill="BFBFBF" w:themeFill="background1" w:themeFillShade="BF"/>
        <w:spacing w:before="240" w:after="60"/>
        <w:jc w:val="both"/>
        <w:rPr>
          <w:rFonts w:ascii="Times New Roman" w:hAnsi="Times New Roman"/>
          <w:sz w:val="24"/>
          <w:szCs w:val="24"/>
        </w:rPr>
      </w:pPr>
      <w:r>
        <w:rPr>
          <w:rFonts w:ascii="Times New Roman" w:hAnsi="Times New Roman"/>
          <w:b/>
          <w:sz w:val="24"/>
          <w:szCs w:val="24"/>
        </w:rPr>
        <w:t>568</w:t>
      </w:r>
      <w:r w:rsidRPr="00A17291">
        <w:rPr>
          <w:rFonts w:ascii="Times New Roman" w:hAnsi="Times New Roman"/>
          <w:b/>
          <w:sz w:val="24"/>
          <w:szCs w:val="24"/>
        </w:rPr>
        <w:t xml:space="preserve"> – </w:t>
      </w:r>
      <w:r>
        <w:rPr>
          <w:rFonts w:ascii="Times New Roman" w:hAnsi="Times New Roman"/>
          <w:b/>
          <w:sz w:val="24"/>
          <w:szCs w:val="24"/>
        </w:rPr>
        <w:t>Ostatné finančné výdavky</w:t>
      </w:r>
      <w:r w:rsidR="00F863B5">
        <w:rPr>
          <w:rFonts w:ascii="Times New Roman" w:hAnsi="Times New Roman"/>
          <w:b/>
          <w:sz w:val="24"/>
          <w:szCs w:val="24"/>
        </w:rPr>
        <w:t xml:space="preserve"> </w:t>
      </w:r>
    </w:p>
    <w:p w14:paraId="28E6432F" w14:textId="77777777" w:rsidR="00682CD6" w:rsidRDefault="00682CD6" w:rsidP="00853236">
      <w:pPr>
        <w:spacing w:before="240" w:after="60"/>
        <w:jc w:val="both"/>
        <w:rPr>
          <w:rFonts w:ascii="Times New Roman" w:hAnsi="Times New Roman"/>
          <w:sz w:val="24"/>
          <w:szCs w:val="24"/>
        </w:rPr>
      </w:pPr>
      <w:r>
        <w:rPr>
          <w:rFonts w:ascii="Times New Roman" w:hAnsi="Times New Roman"/>
          <w:sz w:val="24"/>
          <w:szCs w:val="24"/>
        </w:rPr>
        <w:t>V prípade DOP len v</w:t>
      </w:r>
      <w:r w:rsidR="00BA42CF" w:rsidRPr="00BA42CF">
        <w:rPr>
          <w:rFonts w:ascii="Times New Roman" w:hAnsi="Times New Roman"/>
          <w:sz w:val="24"/>
          <w:szCs w:val="24"/>
        </w:rPr>
        <w:t>ýdavky na miestne poplatky, správne poplatky, notárske poplatky, koncesionárske poplatky</w:t>
      </w:r>
      <w:r>
        <w:rPr>
          <w:rFonts w:ascii="Times New Roman" w:hAnsi="Times New Roman"/>
          <w:sz w:val="24"/>
          <w:szCs w:val="24"/>
        </w:rPr>
        <w:t xml:space="preserve"> a</w:t>
      </w:r>
      <w:r w:rsidR="0081054A">
        <w:rPr>
          <w:rFonts w:ascii="Times New Roman" w:hAnsi="Times New Roman"/>
          <w:sz w:val="24"/>
          <w:szCs w:val="24"/>
        </w:rPr>
        <w:t> </w:t>
      </w:r>
      <w:r>
        <w:rPr>
          <w:rFonts w:ascii="Times New Roman" w:hAnsi="Times New Roman"/>
          <w:sz w:val="24"/>
          <w:szCs w:val="24"/>
        </w:rPr>
        <w:t>pod</w:t>
      </w:r>
      <w:r w:rsidR="0081054A">
        <w:rPr>
          <w:rFonts w:ascii="Times New Roman" w:hAnsi="Times New Roman"/>
          <w:sz w:val="24"/>
          <w:szCs w:val="24"/>
        </w:rPr>
        <w:t xml:space="preserve">. s priamou väzbou na projekt. </w:t>
      </w:r>
    </w:p>
    <w:p w14:paraId="28E64330" w14:textId="77777777" w:rsidR="00CD517E" w:rsidRPr="00D72FA8" w:rsidRDefault="00CD517E" w:rsidP="00CD517E">
      <w:pPr>
        <w:pStyle w:val="Zkladntext"/>
        <w:spacing w:before="60" w:after="60"/>
        <w:jc w:val="both"/>
        <w:rPr>
          <w:rFonts w:ascii="Times New Roman" w:hAnsi="Times New Roman"/>
          <w:sz w:val="24"/>
          <w:szCs w:val="24"/>
        </w:rPr>
      </w:pPr>
      <w:r w:rsidRPr="00D72FA8">
        <w:rPr>
          <w:rFonts w:ascii="Times New Roman" w:hAnsi="Times New Roman"/>
          <w:b/>
          <w:i/>
          <w:sz w:val="24"/>
          <w:szCs w:val="24"/>
          <w:u w:val="single"/>
        </w:rPr>
        <w:t>Oprávnenými výdavkami</w:t>
      </w:r>
      <w:r w:rsidRPr="00D72FA8">
        <w:rPr>
          <w:rFonts w:ascii="Times New Roman" w:hAnsi="Times New Roman"/>
          <w:sz w:val="24"/>
          <w:szCs w:val="24"/>
        </w:rPr>
        <w:t xml:space="preserve"> sú </w:t>
      </w:r>
      <w:r w:rsidRPr="00D72FA8">
        <w:rPr>
          <w:rFonts w:ascii="Times New Roman" w:hAnsi="Times New Roman"/>
          <w:b/>
          <w:sz w:val="24"/>
          <w:szCs w:val="24"/>
          <w:u w:val="single"/>
        </w:rPr>
        <w:t>výlučne</w:t>
      </w:r>
      <w:r w:rsidRPr="00D72FA8">
        <w:rPr>
          <w:rFonts w:ascii="Times New Roman" w:hAnsi="Times New Roman"/>
          <w:sz w:val="24"/>
          <w:szCs w:val="24"/>
        </w:rPr>
        <w:t xml:space="preserve"> výdavky v prípade projektov implementovaných </w:t>
      </w:r>
      <w:r w:rsidRPr="00D72FA8">
        <w:rPr>
          <w:rFonts w:ascii="Times New Roman" w:hAnsi="Times New Roman"/>
          <w:b/>
          <w:sz w:val="24"/>
          <w:szCs w:val="24"/>
          <w:u w:val="single"/>
        </w:rPr>
        <w:t>v rámci PO 5</w:t>
      </w:r>
      <w:r w:rsidRPr="00837255">
        <w:rPr>
          <w:rFonts w:ascii="Times New Roman" w:hAnsi="Times New Roman"/>
          <w:b/>
          <w:sz w:val="24"/>
          <w:szCs w:val="24"/>
          <w:u w:val="single"/>
        </w:rPr>
        <w:t>.</w:t>
      </w:r>
    </w:p>
    <w:p w14:paraId="28E64331" w14:textId="77777777" w:rsidR="002B6224" w:rsidRPr="00DB5E96" w:rsidRDefault="002B6224" w:rsidP="00F863B5">
      <w:pPr>
        <w:spacing w:before="240" w:after="60"/>
        <w:jc w:val="both"/>
        <w:rPr>
          <w:rFonts w:ascii="Times New Roman" w:hAnsi="Times New Roman"/>
          <w:b/>
          <w:i/>
          <w:sz w:val="24"/>
          <w:szCs w:val="24"/>
          <w:u w:val="single"/>
        </w:rPr>
      </w:pPr>
      <w:r w:rsidRPr="00DB5E96">
        <w:rPr>
          <w:rFonts w:ascii="Times New Roman" w:hAnsi="Times New Roman"/>
          <w:b/>
          <w:i/>
          <w:sz w:val="24"/>
          <w:szCs w:val="24"/>
          <w:u w:val="single"/>
        </w:rPr>
        <w:lastRenderedPageBreak/>
        <w:t>Neoprávnené výdavky:</w:t>
      </w:r>
    </w:p>
    <w:p w14:paraId="28E64332" w14:textId="77777777" w:rsidR="00A36318" w:rsidRPr="00A36318" w:rsidRDefault="002B6224" w:rsidP="00706F3F">
      <w:pPr>
        <w:pStyle w:val="Odsekzoznamu"/>
        <w:numPr>
          <w:ilvl w:val="0"/>
          <w:numId w:val="99"/>
        </w:numPr>
        <w:tabs>
          <w:tab w:val="left" w:pos="567"/>
        </w:tabs>
        <w:spacing w:before="120" w:after="60"/>
        <w:contextualSpacing w:val="0"/>
        <w:jc w:val="both"/>
        <w:rPr>
          <w:rFonts w:ascii="Times New Roman" w:hAnsi="Times New Roman"/>
          <w:sz w:val="24"/>
          <w:szCs w:val="24"/>
        </w:rPr>
      </w:pPr>
      <w:r w:rsidRPr="00A36318">
        <w:rPr>
          <w:rFonts w:ascii="Times New Roman" w:hAnsi="Times New Roman"/>
          <w:sz w:val="24"/>
          <w:szCs w:val="24"/>
        </w:rPr>
        <w:t>úroky z d</w:t>
      </w:r>
      <w:r w:rsidR="00D85499" w:rsidRPr="00A36318">
        <w:rPr>
          <w:rFonts w:ascii="Times New Roman" w:hAnsi="Times New Roman"/>
          <w:sz w:val="24"/>
          <w:szCs w:val="24"/>
        </w:rPr>
        <w:t>l</w:t>
      </w:r>
      <w:r w:rsidRPr="00A36318">
        <w:rPr>
          <w:rFonts w:ascii="Times New Roman" w:hAnsi="Times New Roman"/>
          <w:sz w:val="24"/>
          <w:szCs w:val="24"/>
        </w:rPr>
        <w:t>žn</w:t>
      </w:r>
      <w:r w:rsidR="00D85499" w:rsidRPr="00A36318">
        <w:rPr>
          <w:rFonts w:ascii="Times New Roman" w:hAnsi="Times New Roman"/>
          <w:sz w:val="24"/>
          <w:szCs w:val="24"/>
        </w:rPr>
        <w:t>ý</w:t>
      </w:r>
      <w:r w:rsidRPr="00A36318">
        <w:rPr>
          <w:rFonts w:ascii="Times New Roman" w:hAnsi="Times New Roman"/>
          <w:sz w:val="24"/>
          <w:szCs w:val="24"/>
        </w:rPr>
        <w:t>ch súm okrem grantov poskytnutých vo forme úrokových dotácií alebo dotácií záručných poplatkov</w:t>
      </w:r>
      <w:r w:rsidR="00DB5E96" w:rsidRPr="00A36318">
        <w:rPr>
          <w:rFonts w:ascii="Times New Roman" w:hAnsi="Times New Roman"/>
          <w:sz w:val="24"/>
          <w:szCs w:val="24"/>
        </w:rPr>
        <w:t>.</w:t>
      </w:r>
    </w:p>
    <w:p w14:paraId="28E64333" w14:textId="77777777" w:rsidR="002B6224" w:rsidRPr="00DB5E96" w:rsidRDefault="002B6224" w:rsidP="00A87902">
      <w:pPr>
        <w:spacing w:before="120" w:after="60"/>
        <w:jc w:val="both"/>
        <w:rPr>
          <w:rFonts w:ascii="Times New Roman" w:hAnsi="Times New Roman"/>
          <w:b/>
          <w:i/>
          <w:sz w:val="24"/>
          <w:szCs w:val="24"/>
          <w:u w:val="single"/>
        </w:rPr>
      </w:pPr>
      <w:r w:rsidRPr="00DB5E96">
        <w:rPr>
          <w:rFonts w:ascii="Times New Roman" w:hAnsi="Times New Roman"/>
          <w:b/>
          <w:i/>
          <w:sz w:val="24"/>
          <w:szCs w:val="24"/>
          <w:u w:val="single"/>
        </w:rPr>
        <w:t>Preukazovanie:</w:t>
      </w:r>
    </w:p>
    <w:p w14:paraId="28E64334" w14:textId="77777777" w:rsidR="002B6224" w:rsidRPr="002B6224" w:rsidRDefault="002B6224" w:rsidP="00706F3F">
      <w:pPr>
        <w:pStyle w:val="Odsekzoznamu"/>
        <w:numPr>
          <w:ilvl w:val="0"/>
          <w:numId w:val="100"/>
        </w:numPr>
        <w:tabs>
          <w:tab w:val="left" w:pos="567"/>
        </w:tabs>
        <w:spacing w:before="60" w:after="60"/>
        <w:contextualSpacing w:val="0"/>
        <w:jc w:val="both"/>
        <w:rPr>
          <w:rFonts w:ascii="Times New Roman" w:hAnsi="Times New Roman"/>
          <w:sz w:val="24"/>
          <w:szCs w:val="24"/>
        </w:rPr>
      </w:pPr>
      <w:r w:rsidRPr="002B6224">
        <w:rPr>
          <w:rFonts w:ascii="Times New Roman" w:hAnsi="Times New Roman"/>
          <w:sz w:val="24"/>
          <w:szCs w:val="24"/>
        </w:rPr>
        <w:t>spôsob výpočtu oprávnenej výšky výdavku (ak je relevantné)</w:t>
      </w:r>
      <w:r w:rsidR="00DB5E96">
        <w:rPr>
          <w:rFonts w:ascii="Times New Roman" w:hAnsi="Times New Roman"/>
          <w:sz w:val="24"/>
          <w:szCs w:val="24"/>
        </w:rPr>
        <w:t>;</w:t>
      </w:r>
    </w:p>
    <w:p w14:paraId="28E64335" w14:textId="77777777" w:rsidR="002B6224" w:rsidRPr="002B6224" w:rsidRDefault="002B6224" w:rsidP="00715D70">
      <w:pPr>
        <w:pStyle w:val="Odsekzoznamu"/>
        <w:numPr>
          <w:ilvl w:val="0"/>
          <w:numId w:val="100"/>
        </w:numPr>
        <w:tabs>
          <w:tab w:val="left" w:pos="567"/>
        </w:tabs>
        <w:spacing w:before="60" w:after="60"/>
        <w:ind w:left="568" w:hanging="426"/>
        <w:contextualSpacing w:val="0"/>
        <w:jc w:val="both"/>
        <w:rPr>
          <w:rFonts w:ascii="Times New Roman" w:hAnsi="Times New Roman"/>
          <w:sz w:val="24"/>
          <w:szCs w:val="24"/>
        </w:rPr>
      </w:pPr>
      <w:r w:rsidRPr="002B6224">
        <w:rPr>
          <w:rFonts w:ascii="Times New Roman" w:hAnsi="Times New Roman"/>
          <w:sz w:val="24"/>
          <w:szCs w:val="24"/>
        </w:rPr>
        <w:t>doklad o úhrade (výpis z bankového účtu, pokladničný doklad)</w:t>
      </w:r>
      <w:r w:rsidR="00DB5E96">
        <w:rPr>
          <w:rFonts w:ascii="Times New Roman" w:hAnsi="Times New Roman"/>
          <w:sz w:val="24"/>
          <w:szCs w:val="24"/>
        </w:rPr>
        <w:t>;</w:t>
      </w:r>
    </w:p>
    <w:p w14:paraId="6155E48E" w14:textId="7C714469" w:rsidR="00BB4867" w:rsidRDefault="002B6224" w:rsidP="00715D70">
      <w:pPr>
        <w:pStyle w:val="Odsekzoznamu"/>
        <w:numPr>
          <w:ilvl w:val="0"/>
          <w:numId w:val="100"/>
        </w:numPr>
        <w:tabs>
          <w:tab w:val="left" w:pos="567"/>
        </w:tabs>
        <w:spacing w:before="60" w:after="60"/>
        <w:ind w:left="568" w:hanging="426"/>
        <w:contextualSpacing w:val="0"/>
        <w:jc w:val="both"/>
        <w:rPr>
          <w:rFonts w:ascii="Times New Roman" w:hAnsi="Times New Roman"/>
          <w:sz w:val="24"/>
          <w:szCs w:val="24"/>
        </w:rPr>
      </w:pPr>
      <w:r w:rsidRPr="002B6224">
        <w:rPr>
          <w:rFonts w:ascii="Times New Roman" w:hAnsi="Times New Roman"/>
          <w:sz w:val="24"/>
          <w:szCs w:val="24"/>
        </w:rPr>
        <w:t>a iné.</w:t>
      </w:r>
    </w:p>
    <w:p w14:paraId="62E61FE4" w14:textId="04FF4139" w:rsidR="00BB4867" w:rsidRPr="00E85735" w:rsidRDefault="00BB4867" w:rsidP="00BB4867">
      <w:pPr>
        <w:pBdr>
          <w:top w:val="single" w:sz="4" w:space="1" w:color="auto"/>
          <w:left w:val="single" w:sz="4" w:space="4" w:color="auto"/>
          <w:bottom w:val="single" w:sz="4" w:space="1" w:color="auto"/>
          <w:right w:val="single" w:sz="4" w:space="4" w:color="auto"/>
        </w:pBdr>
        <w:shd w:val="clear" w:color="auto" w:fill="BFBFBF" w:themeFill="background1" w:themeFillShade="BF"/>
        <w:spacing w:before="240" w:after="60"/>
        <w:jc w:val="both"/>
        <w:rPr>
          <w:rFonts w:ascii="Times New Roman" w:hAnsi="Times New Roman"/>
          <w:b/>
          <w:sz w:val="24"/>
          <w:szCs w:val="24"/>
        </w:rPr>
      </w:pPr>
      <w:r w:rsidRPr="00E85735">
        <w:rPr>
          <w:rFonts w:ascii="Times New Roman" w:hAnsi="Times New Roman"/>
          <w:b/>
          <w:sz w:val="24"/>
          <w:szCs w:val="24"/>
        </w:rPr>
        <w:t>90</w:t>
      </w:r>
      <w:r w:rsidR="000B2B2A" w:rsidRPr="00E85735">
        <w:rPr>
          <w:rFonts w:ascii="Times New Roman" w:hAnsi="Times New Roman"/>
          <w:b/>
          <w:sz w:val="24"/>
          <w:szCs w:val="24"/>
        </w:rPr>
        <w:t>2</w:t>
      </w:r>
      <w:r w:rsidRPr="00E85735">
        <w:rPr>
          <w:rFonts w:ascii="Times New Roman" w:hAnsi="Times New Roman"/>
          <w:b/>
          <w:sz w:val="24"/>
          <w:szCs w:val="24"/>
        </w:rPr>
        <w:t xml:space="preserve"> – Paušálna sadzba na nepriam</w:t>
      </w:r>
      <w:r w:rsidR="000B2B2A" w:rsidRPr="00E85735">
        <w:rPr>
          <w:rFonts w:ascii="Times New Roman" w:hAnsi="Times New Roman"/>
          <w:b/>
          <w:sz w:val="24"/>
          <w:szCs w:val="24"/>
        </w:rPr>
        <w:t>e</w:t>
      </w:r>
      <w:r w:rsidRPr="00E85735">
        <w:rPr>
          <w:rFonts w:ascii="Times New Roman" w:hAnsi="Times New Roman"/>
          <w:b/>
          <w:sz w:val="24"/>
          <w:szCs w:val="24"/>
        </w:rPr>
        <w:t xml:space="preserve"> výdavk</w:t>
      </w:r>
      <w:r w:rsidR="000B2B2A" w:rsidRPr="00E85735">
        <w:rPr>
          <w:rFonts w:ascii="Times New Roman" w:hAnsi="Times New Roman"/>
          <w:b/>
          <w:sz w:val="24"/>
          <w:szCs w:val="24"/>
        </w:rPr>
        <w:t>y určené na základe nákladov na</w:t>
      </w:r>
      <w:r w:rsidR="00F05AB3">
        <w:rPr>
          <w:rFonts w:ascii="Times New Roman" w:hAnsi="Times New Roman"/>
          <w:b/>
          <w:sz w:val="24"/>
          <w:szCs w:val="24"/>
        </w:rPr>
        <w:t> </w:t>
      </w:r>
      <w:r w:rsidR="000B2B2A" w:rsidRPr="00E85735">
        <w:rPr>
          <w:rFonts w:ascii="Times New Roman" w:hAnsi="Times New Roman"/>
          <w:b/>
          <w:sz w:val="24"/>
          <w:szCs w:val="24"/>
        </w:rPr>
        <w:t>zamestnancov</w:t>
      </w:r>
    </w:p>
    <w:p w14:paraId="205A7632" w14:textId="05E64F2E" w:rsidR="00BB4867" w:rsidRDefault="006F6416" w:rsidP="00BB4867">
      <w:pPr>
        <w:tabs>
          <w:tab w:val="left" w:pos="567"/>
        </w:tabs>
        <w:spacing w:before="60" w:after="60"/>
        <w:jc w:val="both"/>
        <w:rPr>
          <w:rFonts w:ascii="Times New Roman" w:hAnsi="Times New Roman"/>
          <w:sz w:val="24"/>
          <w:szCs w:val="24"/>
        </w:rPr>
      </w:pPr>
      <w:r w:rsidRPr="00E85735">
        <w:rPr>
          <w:rFonts w:ascii="Times New Roman" w:hAnsi="Times New Roman"/>
          <w:sz w:val="24"/>
          <w:szCs w:val="24"/>
        </w:rPr>
        <w:t>Výdavky v rámci zjednodušeného vykazovania výdavkov.</w:t>
      </w:r>
    </w:p>
    <w:p w14:paraId="77928375" w14:textId="7E966563" w:rsidR="006F6416" w:rsidRDefault="006F6416" w:rsidP="00BB4867">
      <w:pPr>
        <w:tabs>
          <w:tab w:val="left" w:pos="567"/>
        </w:tabs>
        <w:spacing w:before="60" w:after="60"/>
        <w:jc w:val="both"/>
        <w:rPr>
          <w:rFonts w:ascii="Times New Roman" w:hAnsi="Times New Roman"/>
          <w:sz w:val="24"/>
          <w:szCs w:val="24"/>
        </w:rPr>
      </w:pPr>
      <w:r>
        <w:rPr>
          <w:rFonts w:ascii="Times New Roman" w:hAnsi="Times New Roman"/>
          <w:sz w:val="24"/>
          <w:szCs w:val="24"/>
        </w:rPr>
        <w:t>Poskytovateľ vo vyzvaní stanoví maximálne percentuálne limity pre nepriame výdavky</w:t>
      </w:r>
      <w:r w:rsidR="008456FA">
        <w:rPr>
          <w:rFonts w:ascii="Times New Roman" w:hAnsi="Times New Roman"/>
          <w:sz w:val="24"/>
          <w:szCs w:val="24"/>
        </w:rPr>
        <w:t>.</w:t>
      </w:r>
    </w:p>
    <w:p w14:paraId="7832DF50" w14:textId="535B14F7" w:rsidR="000B2B2A" w:rsidRDefault="000B2B2A" w:rsidP="00BB4867">
      <w:pPr>
        <w:tabs>
          <w:tab w:val="left" w:pos="567"/>
        </w:tabs>
        <w:spacing w:before="60" w:after="60"/>
        <w:jc w:val="both"/>
        <w:rPr>
          <w:rFonts w:ascii="Times New Roman" w:hAnsi="Times New Roman"/>
          <w:sz w:val="24"/>
          <w:szCs w:val="24"/>
        </w:rPr>
      </w:pPr>
      <w:r>
        <w:rPr>
          <w:rFonts w:ascii="Times New Roman" w:hAnsi="Times New Roman"/>
          <w:sz w:val="24"/>
          <w:szCs w:val="24"/>
        </w:rPr>
        <w:t>Podmienky preukazovania stanoví výzva/vyzvanie.</w:t>
      </w:r>
    </w:p>
    <w:p w14:paraId="68F5DC88" w14:textId="7A3A35B0" w:rsidR="004666FB" w:rsidRPr="00BB4867" w:rsidRDefault="004666FB" w:rsidP="004666FB">
      <w:pPr>
        <w:pStyle w:val="Zkladntext"/>
        <w:spacing w:before="60" w:after="60"/>
        <w:jc w:val="both"/>
        <w:rPr>
          <w:rFonts w:ascii="Times New Roman" w:hAnsi="Times New Roman"/>
          <w:sz w:val="24"/>
          <w:szCs w:val="24"/>
        </w:rPr>
      </w:pPr>
      <w:r w:rsidRPr="00D72FA8">
        <w:rPr>
          <w:rFonts w:ascii="Times New Roman" w:hAnsi="Times New Roman"/>
          <w:b/>
          <w:i/>
          <w:sz w:val="24"/>
          <w:szCs w:val="24"/>
          <w:u w:val="single"/>
        </w:rPr>
        <w:t>Oprávnenými výdavkami</w:t>
      </w:r>
      <w:r w:rsidRPr="00D72FA8">
        <w:rPr>
          <w:rFonts w:ascii="Times New Roman" w:hAnsi="Times New Roman"/>
          <w:sz w:val="24"/>
          <w:szCs w:val="24"/>
        </w:rPr>
        <w:t xml:space="preserve"> sú </w:t>
      </w:r>
      <w:r w:rsidRPr="00D72FA8">
        <w:rPr>
          <w:rFonts w:ascii="Times New Roman" w:hAnsi="Times New Roman"/>
          <w:b/>
          <w:sz w:val="24"/>
          <w:szCs w:val="24"/>
          <w:u w:val="single"/>
        </w:rPr>
        <w:t>výlučne</w:t>
      </w:r>
      <w:r w:rsidRPr="00D72FA8">
        <w:rPr>
          <w:rFonts w:ascii="Times New Roman" w:hAnsi="Times New Roman"/>
          <w:sz w:val="24"/>
          <w:szCs w:val="24"/>
        </w:rPr>
        <w:t xml:space="preserve"> výdavky v prípade projektov implementovaných </w:t>
      </w:r>
      <w:r w:rsidRPr="00D72FA8">
        <w:rPr>
          <w:rFonts w:ascii="Times New Roman" w:hAnsi="Times New Roman"/>
          <w:b/>
          <w:sz w:val="24"/>
          <w:szCs w:val="24"/>
          <w:u w:val="single"/>
        </w:rPr>
        <w:t>v rámci PO 5</w:t>
      </w:r>
      <w:r w:rsidRPr="002D316B">
        <w:rPr>
          <w:rFonts w:ascii="Times New Roman" w:hAnsi="Times New Roman"/>
          <w:b/>
          <w:sz w:val="24"/>
          <w:szCs w:val="24"/>
          <w:u w:val="single"/>
        </w:rPr>
        <w:t>.</w:t>
      </w:r>
    </w:p>
    <w:p w14:paraId="28E64337" w14:textId="77777777" w:rsidR="00C63226" w:rsidRPr="0074450C" w:rsidRDefault="00C63226" w:rsidP="006A63F5">
      <w:pPr>
        <w:pBdr>
          <w:top w:val="single" w:sz="4" w:space="1" w:color="auto"/>
          <w:left w:val="single" w:sz="4" w:space="4" w:color="auto"/>
          <w:bottom w:val="single" w:sz="4" w:space="1" w:color="auto"/>
          <w:right w:val="single" w:sz="4" w:space="4" w:color="auto"/>
        </w:pBdr>
        <w:shd w:val="clear" w:color="auto" w:fill="BFBFBF" w:themeFill="background1" w:themeFillShade="BF"/>
        <w:spacing w:before="240" w:after="60"/>
        <w:jc w:val="both"/>
        <w:rPr>
          <w:rFonts w:ascii="Times New Roman" w:hAnsi="Times New Roman"/>
          <w:b/>
          <w:sz w:val="24"/>
          <w:szCs w:val="24"/>
        </w:rPr>
      </w:pPr>
      <w:r w:rsidRPr="0074450C">
        <w:rPr>
          <w:rFonts w:ascii="Times New Roman" w:hAnsi="Times New Roman"/>
          <w:b/>
          <w:sz w:val="24"/>
          <w:szCs w:val="24"/>
        </w:rPr>
        <w:t>910 – Jednotkové výdavky</w:t>
      </w:r>
      <w:r w:rsidR="0074450C" w:rsidRPr="0074450C">
        <w:rPr>
          <w:rFonts w:ascii="Times New Roman" w:hAnsi="Times New Roman"/>
          <w:b/>
          <w:sz w:val="24"/>
          <w:szCs w:val="24"/>
        </w:rPr>
        <w:t xml:space="preserve"> </w:t>
      </w:r>
    </w:p>
    <w:p w14:paraId="4A0D8F80" w14:textId="0E74B629" w:rsidR="004666FB" w:rsidRDefault="00786730" w:rsidP="00E31D2D">
      <w:pPr>
        <w:pStyle w:val="Zkladntext"/>
        <w:spacing w:before="120" w:after="60"/>
        <w:jc w:val="both"/>
        <w:rPr>
          <w:rFonts w:ascii="Times New Roman" w:hAnsi="Times New Roman"/>
          <w:sz w:val="24"/>
          <w:szCs w:val="24"/>
        </w:rPr>
      </w:pPr>
      <w:r w:rsidRPr="0074450C">
        <w:rPr>
          <w:rFonts w:ascii="Times New Roman" w:hAnsi="Times New Roman"/>
          <w:sz w:val="24"/>
          <w:szCs w:val="24"/>
        </w:rPr>
        <w:t>Ide o výdavky v rámci zjednodušeného vykazovania výdavkov</w:t>
      </w:r>
      <w:r w:rsidR="007E4210">
        <w:rPr>
          <w:rFonts w:ascii="Times New Roman" w:hAnsi="Times New Roman"/>
          <w:sz w:val="24"/>
          <w:szCs w:val="24"/>
        </w:rPr>
        <w:t xml:space="preserve"> a podmienky preukazovania stanoví výzva/vyzvanie.</w:t>
      </w:r>
    </w:p>
    <w:p w14:paraId="28E64339" w14:textId="77777777" w:rsidR="00CD517E" w:rsidRPr="00D72FA8" w:rsidRDefault="00CD517E" w:rsidP="00CD517E">
      <w:pPr>
        <w:pStyle w:val="Zkladntext"/>
        <w:spacing w:before="60" w:after="60"/>
        <w:jc w:val="both"/>
        <w:rPr>
          <w:rFonts w:ascii="Times New Roman" w:hAnsi="Times New Roman"/>
          <w:sz w:val="24"/>
          <w:szCs w:val="24"/>
        </w:rPr>
      </w:pPr>
      <w:r w:rsidRPr="00D72FA8">
        <w:rPr>
          <w:rFonts w:ascii="Times New Roman" w:hAnsi="Times New Roman"/>
          <w:b/>
          <w:i/>
          <w:sz w:val="24"/>
          <w:szCs w:val="24"/>
          <w:u w:val="single"/>
        </w:rPr>
        <w:t>Oprávnenými výdavkami</w:t>
      </w:r>
      <w:r w:rsidRPr="00D72FA8">
        <w:rPr>
          <w:rFonts w:ascii="Times New Roman" w:hAnsi="Times New Roman"/>
          <w:sz w:val="24"/>
          <w:szCs w:val="24"/>
        </w:rPr>
        <w:t xml:space="preserve"> sú </w:t>
      </w:r>
      <w:r w:rsidRPr="00D72FA8">
        <w:rPr>
          <w:rFonts w:ascii="Times New Roman" w:hAnsi="Times New Roman"/>
          <w:b/>
          <w:sz w:val="24"/>
          <w:szCs w:val="24"/>
          <w:u w:val="single"/>
        </w:rPr>
        <w:t>výlučne</w:t>
      </w:r>
      <w:r w:rsidRPr="00D72FA8">
        <w:rPr>
          <w:rFonts w:ascii="Times New Roman" w:hAnsi="Times New Roman"/>
          <w:sz w:val="24"/>
          <w:szCs w:val="24"/>
        </w:rPr>
        <w:t xml:space="preserve"> výdavky v prípade projektov implementovaných </w:t>
      </w:r>
      <w:r w:rsidRPr="00D72FA8">
        <w:rPr>
          <w:rFonts w:ascii="Times New Roman" w:hAnsi="Times New Roman"/>
          <w:b/>
          <w:sz w:val="24"/>
          <w:szCs w:val="24"/>
          <w:u w:val="single"/>
        </w:rPr>
        <w:t>v rámci PO 5</w:t>
      </w:r>
      <w:r w:rsidRPr="002D316B">
        <w:rPr>
          <w:rFonts w:ascii="Times New Roman" w:hAnsi="Times New Roman"/>
          <w:b/>
          <w:sz w:val="24"/>
          <w:szCs w:val="24"/>
          <w:u w:val="single"/>
        </w:rPr>
        <w:t>.</w:t>
      </w:r>
    </w:p>
    <w:p w14:paraId="28E6433A" w14:textId="77777777" w:rsidR="00C63226" w:rsidRPr="0074450C" w:rsidRDefault="00C63226" w:rsidP="006A63F5">
      <w:pPr>
        <w:pBdr>
          <w:top w:val="single" w:sz="4" w:space="1" w:color="auto"/>
          <w:left w:val="single" w:sz="4" w:space="4" w:color="auto"/>
          <w:bottom w:val="single" w:sz="4" w:space="1" w:color="auto"/>
          <w:right w:val="single" w:sz="4" w:space="4" w:color="auto"/>
        </w:pBdr>
        <w:shd w:val="clear" w:color="auto" w:fill="BFBFBF" w:themeFill="background1" w:themeFillShade="BF"/>
        <w:spacing w:before="240" w:after="60"/>
        <w:jc w:val="both"/>
        <w:rPr>
          <w:rFonts w:ascii="Times New Roman" w:hAnsi="Times New Roman"/>
          <w:b/>
          <w:sz w:val="24"/>
          <w:szCs w:val="24"/>
        </w:rPr>
      </w:pPr>
      <w:r w:rsidRPr="0074450C">
        <w:rPr>
          <w:rFonts w:ascii="Times New Roman" w:hAnsi="Times New Roman"/>
          <w:b/>
          <w:sz w:val="24"/>
          <w:szCs w:val="24"/>
        </w:rPr>
        <w:t>920 – Jednotkové sumy</w:t>
      </w:r>
      <w:r w:rsidR="0074450C" w:rsidRPr="0074450C">
        <w:rPr>
          <w:rFonts w:ascii="Times New Roman" w:hAnsi="Times New Roman"/>
          <w:b/>
          <w:sz w:val="24"/>
          <w:szCs w:val="24"/>
        </w:rPr>
        <w:t xml:space="preserve"> </w:t>
      </w:r>
    </w:p>
    <w:p w14:paraId="75B5CC40" w14:textId="77777777" w:rsidR="007E4210" w:rsidRDefault="007E4210" w:rsidP="00CD517E">
      <w:pPr>
        <w:pStyle w:val="Zkladntext"/>
        <w:spacing w:before="60" w:after="60"/>
        <w:jc w:val="both"/>
        <w:rPr>
          <w:rFonts w:ascii="Times New Roman" w:hAnsi="Times New Roman"/>
          <w:sz w:val="24"/>
          <w:szCs w:val="24"/>
        </w:rPr>
      </w:pPr>
      <w:r w:rsidRPr="0074450C">
        <w:rPr>
          <w:rFonts w:ascii="Times New Roman" w:hAnsi="Times New Roman"/>
          <w:sz w:val="24"/>
          <w:szCs w:val="24"/>
        </w:rPr>
        <w:t>Ide o výdavky v rámci zjednodušeného vykazovania výdavkov</w:t>
      </w:r>
      <w:r>
        <w:rPr>
          <w:rFonts w:ascii="Times New Roman" w:hAnsi="Times New Roman"/>
          <w:sz w:val="24"/>
          <w:szCs w:val="24"/>
        </w:rPr>
        <w:t xml:space="preserve"> a podmienky preukazovania stanoví výzva/vyzvanie.</w:t>
      </w:r>
    </w:p>
    <w:p w14:paraId="28E6433C" w14:textId="77777777" w:rsidR="00CD517E" w:rsidRPr="00D72FA8" w:rsidRDefault="00CD517E" w:rsidP="00CD517E">
      <w:pPr>
        <w:pStyle w:val="Zkladntext"/>
        <w:spacing w:before="60" w:after="60"/>
        <w:jc w:val="both"/>
        <w:rPr>
          <w:rFonts w:ascii="Times New Roman" w:hAnsi="Times New Roman"/>
          <w:sz w:val="24"/>
          <w:szCs w:val="24"/>
        </w:rPr>
      </w:pPr>
      <w:r w:rsidRPr="00D72FA8">
        <w:rPr>
          <w:rFonts w:ascii="Times New Roman" w:hAnsi="Times New Roman"/>
          <w:b/>
          <w:i/>
          <w:sz w:val="24"/>
          <w:szCs w:val="24"/>
          <w:u w:val="single"/>
        </w:rPr>
        <w:t>Oprávnenými výdavkami</w:t>
      </w:r>
      <w:r w:rsidRPr="00D72FA8">
        <w:rPr>
          <w:rFonts w:ascii="Times New Roman" w:hAnsi="Times New Roman"/>
          <w:sz w:val="24"/>
          <w:szCs w:val="24"/>
        </w:rPr>
        <w:t xml:space="preserve"> sú </w:t>
      </w:r>
      <w:r w:rsidRPr="00D72FA8">
        <w:rPr>
          <w:rFonts w:ascii="Times New Roman" w:hAnsi="Times New Roman"/>
          <w:b/>
          <w:sz w:val="24"/>
          <w:szCs w:val="24"/>
          <w:u w:val="single"/>
        </w:rPr>
        <w:t>výlučne</w:t>
      </w:r>
      <w:r w:rsidRPr="00D72FA8">
        <w:rPr>
          <w:rFonts w:ascii="Times New Roman" w:hAnsi="Times New Roman"/>
          <w:sz w:val="24"/>
          <w:szCs w:val="24"/>
        </w:rPr>
        <w:t xml:space="preserve"> výdavky v prípade projektov implementovaných </w:t>
      </w:r>
      <w:r w:rsidRPr="00D72FA8">
        <w:rPr>
          <w:rFonts w:ascii="Times New Roman" w:hAnsi="Times New Roman"/>
          <w:b/>
          <w:sz w:val="24"/>
          <w:szCs w:val="24"/>
          <w:u w:val="single"/>
        </w:rPr>
        <w:t>v rámci PO 5</w:t>
      </w:r>
      <w:r w:rsidRPr="002D316B">
        <w:rPr>
          <w:rFonts w:ascii="Times New Roman" w:hAnsi="Times New Roman"/>
          <w:b/>
          <w:sz w:val="24"/>
          <w:szCs w:val="24"/>
          <w:u w:val="single"/>
        </w:rPr>
        <w:t>.</w:t>
      </w:r>
    </w:p>
    <w:p w14:paraId="28E6433D" w14:textId="77777777" w:rsidR="00786730" w:rsidRPr="00A17291" w:rsidRDefault="00786730" w:rsidP="00853236">
      <w:pPr>
        <w:pBdr>
          <w:top w:val="single" w:sz="4" w:space="1" w:color="auto"/>
          <w:left w:val="single" w:sz="4" w:space="4" w:color="auto"/>
          <w:bottom w:val="single" w:sz="4" w:space="1" w:color="auto"/>
          <w:right w:val="single" w:sz="4" w:space="4" w:color="auto"/>
        </w:pBdr>
        <w:shd w:val="clear" w:color="auto" w:fill="BFBFBF" w:themeFill="background1" w:themeFillShade="BF"/>
        <w:spacing w:before="120" w:after="60"/>
        <w:jc w:val="both"/>
        <w:rPr>
          <w:rFonts w:ascii="Times New Roman" w:hAnsi="Times New Roman"/>
          <w:b/>
          <w:sz w:val="24"/>
          <w:szCs w:val="24"/>
        </w:rPr>
      </w:pPr>
      <w:r w:rsidRPr="0074450C">
        <w:rPr>
          <w:rFonts w:ascii="Times New Roman" w:hAnsi="Times New Roman"/>
          <w:b/>
          <w:sz w:val="24"/>
          <w:szCs w:val="24"/>
        </w:rPr>
        <w:t>930 – Rezerva na nepredvídané výdavky</w:t>
      </w:r>
      <w:r w:rsidR="0074450C">
        <w:rPr>
          <w:rFonts w:ascii="Times New Roman" w:hAnsi="Times New Roman"/>
          <w:b/>
          <w:sz w:val="24"/>
          <w:szCs w:val="24"/>
        </w:rPr>
        <w:t xml:space="preserve"> </w:t>
      </w:r>
    </w:p>
    <w:p w14:paraId="0A14476C" w14:textId="77777777" w:rsidR="006062EF" w:rsidRDefault="006062EF" w:rsidP="00367180">
      <w:pPr>
        <w:spacing w:before="120" w:after="60"/>
        <w:jc w:val="both"/>
        <w:rPr>
          <w:rFonts w:ascii="Times New Roman" w:hAnsi="Times New Roman"/>
          <w:b/>
          <w:i/>
          <w:sz w:val="24"/>
          <w:szCs w:val="24"/>
          <w:u w:val="single"/>
        </w:rPr>
      </w:pPr>
    </w:p>
    <w:p w14:paraId="3683D433" w14:textId="44058C25" w:rsidR="00367180" w:rsidRPr="00AB0CF7" w:rsidRDefault="00367180" w:rsidP="00367180">
      <w:pPr>
        <w:spacing w:before="120" w:after="60"/>
        <w:jc w:val="both"/>
        <w:rPr>
          <w:rFonts w:ascii="Times New Roman" w:hAnsi="Times New Roman"/>
          <w:sz w:val="24"/>
          <w:szCs w:val="24"/>
        </w:rPr>
      </w:pPr>
      <w:r w:rsidRPr="00AB0CF7">
        <w:rPr>
          <w:rFonts w:ascii="Times New Roman" w:hAnsi="Times New Roman"/>
          <w:b/>
          <w:i/>
          <w:sz w:val="24"/>
          <w:szCs w:val="24"/>
          <w:u w:val="single"/>
        </w:rPr>
        <w:t>V rámci PO 5</w:t>
      </w:r>
      <w:r w:rsidRPr="00AB0CF7">
        <w:rPr>
          <w:rFonts w:ascii="Times New Roman" w:hAnsi="Times New Roman"/>
          <w:sz w:val="24"/>
          <w:szCs w:val="24"/>
        </w:rPr>
        <w:t xml:space="preserve"> sa v rámci rezervy neevidujú žiadne reálne výdavky. Rezerva sa tvorí v rámci žiadosti o NFP, ktorá má slúžiť na nepredvídané výdavky, ktoré vzniknú, resp. môžu vzniknúť počas realizácie projektu a ich vznik nie je možné predvídať v čase podania ŽoNFP. Výdavky na</w:t>
      </w:r>
      <w:r w:rsidR="0073309B">
        <w:rPr>
          <w:rFonts w:ascii="Times New Roman" w:hAnsi="Times New Roman"/>
          <w:sz w:val="24"/>
          <w:szCs w:val="24"/>
        </w:rPr>
        <w:t> </w:t>
      </w:r>
      <w:r w:rsidRPr="00AB0CF7">
        <w:rPr>
          <w:rFonts w:ascii="Times New Roman" w:hAnsi="Times New Roman"/>
          <w:sz w:val="24"/>
          <w:szCs w:val="24"/>
        </w:rPr>
        <w:t xml:space="preserve">rezervu na nepredvídané výdavky v rámci neinvestičných projektoch sú oprávnenými výdavkami za splnenia podmienok, ktoré budú uvedené vo výzve/vyzvaní, pričom nemôžu presiahnuť sumu max. </w:t>
      </w:r>
      <w:r w:rsidRPr="00AB0CF7">
        <w:rPr>
          <w:rFonts w:ascii="Times New Roman" w:hAnsi="Times New Roman"/>
          <w:b/>
          <w:sz w:val="24"/>
          <w:szCs w:val="24"/>
        </w:rPr>
        <w:t>15 %</w:t>
      </w:r>
      <w:r w:rsidRPr="00AB0CF7">
        <w:rPr>
          <w:rFonts w:ascii="Times New Roman" w:hAnsi="Times New Roman"/>
          <w:sz w:val="24"/>
          <w:szCs w:val="24"/>
        </w:rPr>
        <w:t xml:space="preserve"> z priamych výdavkov projektu bez tejto rezervy.</w:t>
      </w:r>
    </w:p>
    <w:p w14:paraId="7A708237" w14:textId="77777777" w:rsidR="00367180" w:rsidRDefault="00367180" w:rsidP="00367180">
      <w:pPr>
        <w:spacing w:before="120" w:after="60"/>
        <w:jc w:val="both"/>
        <w:rPr>
          <w:rFonts w:ascii="Times New Roman" w:hAnsi="Times New Roman"/>
          <w:sz w:val="24"/>
          <w:szCs w:val="24"/>
        </w:rPr>
      </w:pPr>
      <w:r w:rsidRPr="00AB0CF7">
        <w:rPr>
          <w:rFonts w:ascii="Times New Roman" w:hAnsi="Times New Roman"/>
          <w:sz w:val="24"/>
          <w:szCs w:val="24"/>
        </w:rPr>
        <w:t>Čerpanie rezervy na nepredvídané výdavky v rámci PO 5 je možné len na základe rozhodnutia SO o zmene projektu na základe písomnej žiadosti prijímateľa.</w:t>
      </w:r>
    </w:p>
    <w:p w14:paraId="3526C0E4" w14:textId="77777777" w:rsidR="006062EF" w:rsidRDefault="006062EF" w:rsidP="00367180">
      <w:pPr>
        <w:spacing w:before="120" w:after="60"/>
        <w:jc w:val="both"/>
        <w:rPr>
          <w:rFonts w:ascii="Times New Roman" w:hAnsi="Times New Roman"/>
          <w:sz w:val="24"/>
          <w:szCs w:val="24"/>
        </w:rPr>
      </w:pPr>
    </w:p>
    <w:p w14:paraId="2AC2B130" w14:textId="77777777" w:rsidR="006062EF" w:rsidRPr="00AB0CF7" w:rsidRDefault="006062EF" w:rsidP="00367180">
      <w:pPr>
        <w:spacing w:before="120" w:after="60"/>
        <w:jc w:val="both"/>
        <w:rPr>
          <w:rFonts w:ascii="Times New Roman" w:hAnsi="Times New Roman"/>
          <w:sz w:val="24"/>
          <w:szCs w:val="24"/>
        </w:rPr>
      </w:pPr>
    </w:p>
    <w:p w14:paraId="28E6433E" w14:textId="5D4F1AFE" w:rsidR="00250147" w:rsidRPr="000D6172" w:rsidRDefault="00367180" w:rsidP="00853236">
      <w:pPr>
        <w:pStyle w:val="Zkladntext"/>
        <w:spacing w:before="120" w:after="60"/>
        <w:jc w:val="both"/>
        <w:rPr>
          <w:rFonts w:ascii="Times New Roman" w:hAnsi="Times New Roman"/>
          <w:sz w:val="24"/>
          <w:szCs w:val="24"/>
        </w:rPr>
      </w:pPr>
      <w:r w:rsidRPr="00AB0CF7">
        <w:rPr>
          <w:rFonts w:ascii="Times New Roman" w:hAnsi="Times New Roman"/>
          <w:b/>
          <w:i/>
          <w:sz w:val="24"/>
          <w:szCs w:val="24"/>
          <w:u w:val="single"/>
        </w:rPr>
        <w:lastRenderedPageBreak/>
        <w:t>V rámci PO 6</w:t>
      </w:r>
      <w:r>
        <w:rPr>
          <w:rFonts w:ascii="Times New Roman" w:hAnsi="Times New Roman"/>
          <w:sz w:val="24"/>
          <w:szCs w:val="24"/>
        </w:rPr>
        <w:t xml:space="preserve"> v</w:t>
      </w:r>
      <w:r w:rsidR="00250147" w:rsidRPr="000D6172">
        <w:rPr>
          <w:rFonts w:ascii="Times New Roman" w:hAnsi="Times New Roman"/>
          <w:sz w:val="24"/>
          <w:szCs w:val="24"/>
        </w:rPr>
        <w:t>ýdavky na rezervu na nepredvídané výdavky sú oprávnenými výdavkami za</w:t>
      </w:r>
      <w:r w:rsidR="00C66D5E">
        <w:rPr>
          <w:rFonts w:ascii="Times New Roman" w:hAnsi="Times New Roman"/>
          <w:sz w:val="24"/>
          <w:szCs w:val="24"/>
        </w:rPr>
        <w:t> </w:t>
      </w:r>
      <w:r w:rsidR="00250147" w:rsidRPr="000D6172">
        <w:rPr>
          <w:rFonts w:ascii="Times New Roman" w:hAnsi="Times New Roman"/>
          <w:sz w:val="24"/>
          <w:szCs w:val="24"/>
        </w:rPr>
        <w:t>splnenia nasledovných podmienok:</w:t>
      </w:r>
    </w:p>
    <w:p w14:paraId="23F144B6" w14:textId="77777777" w:rsidR="00367180" w:rsidRPr="00AB0CF7" w:rsidRDefault="00250147" w:rsidP="00AB0CF7">
      <w:pPr>
        <w:pStyle w:val="Odsekzoznamu"/>
        <w:numPr>
          <w:ilvl w:val="0"/>
          <w:numId w:val="104"/>
        </w:numPr>
        <w:spacing w:before="120" w:after="60"/>
        <w:jc w:val="both"/>
        <w:rPr>
          <w:rFonts w:ascii="Times New Roman" w:hAnsi="Times New Roman"/>
          <w:sz w:val="24"/>
          <w:szCs w:val="24"/>
        </w:rPr>
      </w:pPr>
      <w:r w:rsidRPr="00AB0CF7">
        <w:rPr>
          <w:rFonts w:ascii="Times New Roman" w:hAnsi="Times New Roman"/>
          <w:sz w:val="24"/>
          <w:szCs w:val="24"/>
        </w:rPr>
        <w:t xml:space="preserve">výdavky na rezervu na nepredvídané výdavky súvisiace so </w:t>
      </w:r>
      <w:r w:rsidRPr="00AB0CF7">
        <w:rPr>
          <w:rFonts w:ascii="Times New Roman" w:hAnsi="Times New Roman"/>
          <w:sz w:val="24"/>
          <w:szCs w:val="24"/>
          <w:u w:val="single"/>
        </w:rPr>
        <w:t>stavebnými prácami</w:t>
      </w:r>
      <w:r w:rsidRPr="00AB0CF7">
        <w:rPr>
          <w:rFonts w:ascii="Times New Roman" w:hAnsi="Times New Roman"/>
          <w:sz w:val="24"/>
          <w:szCs w:val="24"/>
        </w:rPr>
        <w:t xml:space="preserve"> nepresiahnu sumu </w:t>
      </w:r>
      <w:r w:rsidR="00A02A9E" w:rsidRPr="00AB0CF7">
        <w:rPr>
          <w:rFonts w:ascii="Times New Roman" w:hAnsi="Times New Roman"/>
          <w:b/>
          <w:sz w:val="24"/>
          <w:szCs w:val="24"/>
        </w:rPr>
        <w:t>2,5</w:t>
      </w:r>
      <w:r w:rsidR="00CD517E" w:rsidRPr="00AB0CF7">
        <w:rPr>
          <w:rFonts w:ascii="Times New Roman" w:hAnsi="Times New Roman"/>
          <w:b/>
          <w:sz w:val="24"/>
          <w:szCs w:val="24"/>
        </w:rPr>
        <w:t xml:space="preserve"> </w:t>
      </w:r>
      <w:r w:rsidRPr="00AB0CF7">
        <w:rPr>
          <w:rFonts w:ascii="Times New Roman" w:hAnsi="Times New Roman"/>
          <w:b/>
          <w:sz w:val="24"/>
          <w:szCs w:val="24"/>
        </w:rPr>
        <w:t>%</w:t>
      </w:r>
      <w:r w:rsidRPr="00AB0CF7">
        <w:rPr>
          <w:rFonts w:ascii="Times New Roman" w:hAnsi="Times New Roman"/>
          <w:sz w:val="24"/>
          <w:szCs w:val="24"/>
        </w:rPr>
        <w:t xml:space="preserve"> </w:t>
      </w:r>
      <w:r w:rsidR="00F05AB3" w:rsidRPr="00AB0CF7">
        <w:rPr>
          <w:rFonts w:ascii="Times New Roman" w:hAnsi="Times New Roman"/>
          <w:sz w:val="24"/>
          <w:szCs w:val="24"/>
        </w:rPr>
        <w:t xml:space="preserve">z </w:t>
      </w:r>
      <w:r w:rsidRPr="00AB0CF7">
        <w:rPr>
          <w:rFonts w:ascii="Times New Roman" w:hAnsi="Times New Roman"/>
          <w:sz w:val="24"/>
          <w:szCs w:val="24"/>
        </w:rPr>
        <w:t>celkových oprávnených výdavkov na stavebné práce</w:t>
      </w:r>
      <w:r w:rsidR="00193C88" w:rsidRPr="00AB0CF7">
        <w:rPr>
          <w:rFonts w:ascii="Times New Roman" w:hAnsi="Times New Roman"/>
          <w:sz w:val="24"/>
          <w:szCs w:val="24"/>
        </w:rPr>
        <w:t xml:space="preserve"> </w:t>
      </w:r>
      <w:r w:rsidR="00F05AB3" w:rsidRPr="00AB0CF7">
        <w:rPr>
          <w:rFonts w:ascii="Times New Roman" w:hAnsi="Times New Roman"/>
          <w:sz w:val="24"/>
          <w:szCs w:val="24"/>
        </w:rPr>
        <w:t xml:space="preserve">s DPH </w:t>
      </w:r>
      <w:r w:rsidR="00193C88" w:rsidRPr="00AB0CF7">
        <w:rPr>
          <w:rFonts w:ascii="Times New Roman" w:hAnsi="Times New Roman"/>
          <w:sz w:val="24"/>
          <w:szCs w:val="24"/>
        </w:rPr>
        <w:t>(</w:t>
      </w:r>
      <w:r w:rsidR="00CD517E" w:rsidRPr="00AB0CF7">
        <w:rPr>
          <w:rFonts w:ascii="Times New Roman" w:hAnsi="Times New Roman"/>
          <w:sz w:val="24"/>
          <w:szCs w:val="24"/>
        </w:rPr>
        <w:t xml:space="preserve">platí </w:t>
      </w:r>
      <w:r w:rsidR="00CD517E" w:rsidRPr="00AB0CF7">
        <w:rPr>
          <w:rFonts w:ascii="Times New Roman" w:hAnsi="Times New Roman"/>
          <w:b/>
          <w:sz w:val="24"/>
          <w:szCs w:val="24"/>
          <w:u w:val="single"/>
        </w:rPr>
        <w:t>výlučne</w:t>
      </w:r>
      <w:r w:rsidR="00CD517E" w:rsidRPr="00AB0CF7">
        <w:rPr>
          <w:rFonts w:ascii="Times New Roman" w:hAnsi="Times New Roman"/>
          <w:sz w:val="24"/>
          <w:szCs w:val="24"/>
        </w:rPr>
        <w:t xml:space="preserve"> pre </w:t>
      </w:r>
      <w:r w:rsidR="00193C88" w:rsidRPr="00AB0CF7">
        <w:rPr>
          <w:rFonts w:ascii="Times New Roman" w:hAnsi="Times New Roman"/>
          <w:sz w:val="24"/>
          <w:szCs w:val="24"/>
        </w:rPr>
        <w:t>PO 6)</w:t>
      </w:r>
      <w:r w:rsidR="00DB5E96" w:rsidRPr="00AB0CF7">
        <w:rPr>
          <w:rFonts w:ascii="Times New Roman" w:hAnsi="Times New Roman"/>
          <w:sz w:val="24"/>
          <w:szCs w:val="24"/>
        </w:rPr>
        <w:t>;</w:t>
      </w:r>
      <w:r w:rsidR="00367180" w:rsidRPr="00AB0CF7">
        <w:rPr>
          <w:rFonts w:ascii="Times New Roman" w:hAnsi="Times New Roman"/>
          <w:sz w:val="24"/>
          <w:szCs w:val="24"/>
        </w:rPr>
        <w:t xml:space="preserve"> </w:t>
      </w:r>
    </w:p>
    <w:p w14:paraId="28E6433F" w14:textId="0AE4B830" w:rsidR="00250147" w:rsidRPr="00AB0CF7" w:rsidRDefault="00367180" w:rsidP="00AB0CF7">
      <w:pPr>
        <w:spacing w:before="120" w:after="60"/>
        <w:jc w:val="both"/>
        <w:rPr>
          <w:rFonts w:ascii="Times New Roman" w:hAnsi="Times New Roman"/>
          <w:sz w:val="24"/>
          <w:szCs w:val="24"/>
        </w:rPr>
      </w:pPr>
      <w:r>
        <w:rPr>
          <w:rFonts w:ascii="Times New Roman" w:hAnsi="Times New Roman"/>
          <w:sz w:val="24"/>
          <w:szCs w:val="24"/>
        </w:rPr>
        <w:t>Čerpanie rezervy na nepredvídané výdavky je možné len na základe rozhodnutia SO o zmene projektu, a len v prípade, ak ide o výdavky, ktorých vznik  nebolo možné v čase podania ŽoNFP predvídať (nepredvídateľnosť sa posudzuje v súlade s definíciou pre „</w:t>
      </w:r>
      <w:r w:rsidRPr="007E4F9D">
        <w:rPr>
          <w:rFonts w:ascii="Times New Roman" w:hAnsi="Times New Roman"/>
          <w:sz w:val="24"/>
          <w:szCs w:val="24"/>
        </w:rPr>
        <w:t>Okolnosť vylučujúca zodpovednosť</w:t>
      </w:r>
      <w:r>
        <w:rPr>
          <w:rFonts w:ascii="Times New Roman" w:hAnsi="Times New Roman"/>
          <w:sz w:val="24"/>
          <w:szCs w:val="24"/>
        </w:rPr>
        <w:t>“ podľa Zmluvy o poskytnutí nenávratného finančného príspevku).</w:t>
      </w:r>
    </w:p>
    <w:p w14:paraId="3659093A" w14:textId="4EE283A9" w:rsidR="00367180" w:rsidRDefault="00367180" w:rsidP="00853236">
      <w:pPr>
        <w:spacing w:before="120" w:after="60"/>
        <w:jc w:val="both"/>
        <w:rPr>
          <w:rFonts w:ascii="Times New Roman" w:hAnsi="Times New Roman"/>
          <w:sz w:val="24"/>
          <w:szCs w:val="24"/>
        </w:rPr>
      </w:pPr>
    </w:p>
    <w:p w14:paraId="28E64343" w14:textId="20981BBC" w:rsidR="00905EC4" w:rsidRPr="00657DB9" w:rsidRDefault="00E552EB" w:rsidP="00C57592">
      <w:pPr>
        <w:pStyle w:val="Nadpis1"/>
        <w:numPr>
          <w:ilvl w:val="0"/>
          <w:numId w:val="78"/>
        </w:numPr>
        <w:spacing w:beforeLines="60" w:before="144" w:afterLines="60" w:after="144"/>
        <w:ind w:left="567" w:hanging="567"/>
        <w:rPr>
          <w:rFonts w:ascii="Times New Roman" w:hAnsi="Times New Roman" w:cs="Times New Roman"/>
          <w:smallCaps/>
          <w:color w:val="984806" w:themeColor="accent6" w:themeShade="80"/>
          <w:sz w:val="30"/>
          <w:szCs w:val="30"/>
          <w:lang w:eastAsia="cs-CZ"/>
        </w:rPr>
      </w:pPr>
      <w:bookmarkStart w:id="60" w:name="_Toc459888809"/>
      <w:r>
        <w:rPr>
          <w:rFonts w:ascii="Times New Roman" w:hAnsi="Times New Roman" w:cs="Times New Roman"/>
          <w:smallCaps/>
          <w:color w:val="984806" w:themeColor="accent6" w:themeShade="80"/>
          <w:sz w:val="30"/>
          <w:szCs w:val="30"/>
          <w:lang w:eastAsia="cs-CZ"/>
        </w:rPr>
        <w:t>K</w:t>
      </w:r>
      <w:r w:rsidR="00905EC4" w:rsidRPr="00657DB9">
        <w:rPr>
          <w:rFonts w:ascii="Times New Roman" w:hAnsi="Times New Roman" w:cs="Times New Roman"/>
          <w:smallCaps/>
          <w:color w:val="984806" w:themeColor="accent6" w:themeShade="80"/>
          <w:sz w:val="30"/>
          <w:szCs w:val="30"/>
          <w:lang w:eastAsia="cs-CZ"/>
        </w:rPr>
        <w:t>ategorizáci</w:t>
      </w:r>
      <w:r w:rsidR="00CF03E6" w:rsidRPr="00657DB9">
        <w:rPr>
          <w:rFonts w:ascii="Times New Roman" w:hAnsi="Times New Roman" w:cs="Times New Roman"/>
          <w:smallCaps/>
          <w:color w:val="984806" w:themeColor="accent6" w:themeShade="80"/>
          <w:sz w:val="30"/>
          <w:szCs w:val="30"/>
          <w:lang w:eastAsia="cs-CZ"/>
        </w:rPr>
        <w:t>a</w:t>
      </w:r>
      <w:r w:rsidR="00905EC4" w:rsidRPr="00657DB9">
        <w:rPr>
          <w:rFonts w:ascii="Times New Roman" w:hAnsi="Times New Roman" w:cs="Times New Roman"/>
          <w:smallCaps/>
          <w:color w:val="984806" w:themeColor="accent6" w:themeShade="80"/>
          <w:sz w:val="30"/>
          <w:szCs w:val="30"/>
          <w:lang w:eastAsia="cs-CZ"/>
        </w:rPr>
        <w:t xml:space="preserve"> </w:t>
      </w:r>
      <w:r w:rsidR="00CE3E30" w:rsidRPr="00657DB9">
        <w:rPr>
          <w:rFonts w:ascii="Times New Roman" w:hAnsi="Times New Roman" w:cs="Times New Roman"/>
          <w:smallCaps/>
          <w:color w:val="984806" w:themeColor="accent6" w:themeShade="80"/>
          <w:sz w:val="30"/>
          <w:szCs w:val="30"/>
          <w:lang w:eastAsia="cs-CZ"/>
        </w:rPr>
        <w:t>oprávnených výdavkov</w:t>
      </w:r>
      <w:bookmarkEnd w:id="60"/>
      <w:r w:rsidR="00905EC4" w:rsidRPr="00657DB9">
        <w:rPr>
          <w:rFonts w:ascii="Times New Roman" w:hAnsi="Times New Roman" w:cs="Times New Roman"/>
          <w:smallCaps/>
          <w:color w:val="984806" w:themeColor="accent6" w:themeShade="80"/>
          <w:sz w:val="30"/>
          <w:szCs w:val="30"/>
          <w:lang w:eastAsia="cs-CZ"/>
        </w:rPr>
        <w:t xml:space="preserve"> </w:t>
      </w:r>
    </w:p>
    <w:p w14:paraId="28E64344" w14:textId="77777777" w:rsidR="00E80587" w:rsidRDefault="00B75AD7" w:rsidP="00A87902">
      <w:pPr>
        <w:spacing w:before="120" w:after="60"/>
        <w:jc w:val="both"/>
        <w:rPr>
          <w:rFonts w:ascii="Times New Roman" w:hAnsi="Times New Roman"/>
          <w:sz w:val="24"/>
          <w:szCs w:val="24"/>
        </w:rPr>
      </w:pPr>
      <w:r w:rsidRPr="0057029B">
        <w:rPr>
          <w:rFonts w:ascii="Times New Roman" w:hAnsi="Times New Roman"/>
          <w:sz w:val="24"/>
          <w:szCs w:val="24"/>
        </w:rPr>
        <w:t xml:space="preserve">Oprávnené výdavky </w:t>
      </w:r>
      <w:r w:rsidR="0057690E">
        <w:rPr>
          <w:rFonts w:ascii="Times New Roman" w:hAnsi="Times New Roman"/>
          <w:sz w:val="24"/>
          <w:szCs w:val="24"/>
        </w:rPr>
        <w:t>PO</w:t>
      </w:r>
      <w:r w:rsidR="00442D41">
        <w:rPr>
          <w:rFonts w:ascii="Times New Roman" w:hAnsi="Times New Roman"/>
          <w:sz w:val="24"/>
          <w:szCs w:val="24"/>
        </w:rPr>
        <w:t xml:space="preserve"> 5 a PO</w:t>
      </w:r>
      <w:r w:rsidR="00B305FC">
        <w:rPr>
          <w:rFonts w:ascii="Times New Roman" w:hAnsi="Times New Roman"/>
          <w:sz w:val="24"/>
          <w:szCs w:val="24"/>
        </w:rPr>
        <w:t> 6</w:t>
      </w:r>
      <w:r w:rsidR="00E0501A">
        <w:rPr>
          <w:rFonts w:ascii="Times New Roman" w:hAnsi="Times New Roman"/>
          <w:sz w:val="24"/>
          <w:szCs w:val="24"/>
        </w:rPr>
        <w:t xml:space="preserve"> </w:t>
      </w:r>
      <w:r w:rsidRPr="0057029B">
        <w:rPr>
          <w:rFonts w:ascii="Times New Roman" w:hAnsi="Times New Roman"/>
          <w:sz w:val="24"/>
          <w:szCs w:val="24"/>
        </w:rPr>
        <w:t xml:space="preserve">sú </w:t>
      </w:r>
      <w:r w:rsidRPr="0057029B">
        <w:rPr>
          <w:rFonts w:ascii="Times New Roman" w:hAnsi="Times New Roman"/>
          <w:b/>
          <w:sz w:val="24"/>
          <w:szCs w:val="24"/>
        </w:rPr>
        <w:t>kategorizované</w:t>
      </w:r>
      <w:r w:rsidRPr="0057029B">
        <w:rPr>
          <w:rFonts w:ascii="Times New Roman" w:hAnsi="Times New Roman"/>
          <w:sz w:val="24"/>
          <w:szCs w:val="24"/>
        </w:rPr>
        <w:t xml:space="preserve"> do príslušných </w:t>
      </w:r>
      <w:r w:rsidRPr="0057029B">
        <w:rPr>
          <w:rFonts w:ascii="Times New Roman" w:hAnsi="Times New Roman"/>
          <w:sz w:val="24"/>
          <w:szCs w:val="24"/>
          <w:u w:val="single"/>
        </w:rPr>
        <w:t>tried a skupín</w:t>
      </w:r>
      <w:r w:rsidRPr="0057029B">
        <w:rPr>
          <w:rFonts w:ascii="Times New Roman" w:hAnsi="Times New Roman"/>
          <w:sz w:val="24"/>
          <w:szCs w:val="24"/>
        </w:rPr>
        <w:t xml:space="preserve"> oprávnených výdavkov. </w:t>
      </w:r>
    </w:p>
    <w:p w14:paraId="28E64345" w14:textId="77777777" w:rsidR="00FA352E" w:rsidRPr="0054151F" w:rsidRDefault="00FA352E" w:rsidP="003B4C95">
      <w:pPr>
        <w:pStyle w:val="Default"/>
        <w:pBdr>
          <w:top w:val="single" w:sz="4" w:space="0" w:color="auto"/>
          <w:left w:val="single" w:sz="4" w:space="3" w:color="auto"/>
          <w:bottom w:val="single" w:sz="4" w:space="1" w:color="auto"/>
          <w:right w:val="single" w:sz="4" w:space="4" w:color="auto"/>
        </w:pBdr>
        <w:shd w:val="clear" w:color="auto" w:fill="FBD4B4" w:themeFill="accent6" w:themeFillTint="66"/>
        <w:spacing w:before="120" w:after="60" w:line="276" w:lineRule="auto"/>
        <w:jc w:val="both"/>
        <w:rPr>
          <w:bCs/>
        </w:rPr>
      </w:pPr>
      <w:r>
        <w:rPr>
          <w:b/>
          <w:bCs/>
          <w:i/>
        </w:rPr>
        <w:t>D</w:t>
      </w:r>
      <w:r w:rsidRPr="0054151F">
        <w:rPr>
          <w:b/>
          <w:bCs/>
          <w:i/>
        </w:rPr>
        <w:t>ôležité upozornenie:</w:t>
      </w:r>
      <w:r w:rsidRPr="0054151F">
        <w:rPr>
          <w:bCs/>
        </w:rPr>
        <w:t xml:space="preserve"> </w:t>
      </w:r>
      <w:r w:rsidRPr="0057029B">
        <w:t>Jednotlivé triedy, skupiny a najčastejšie sa vyskytujúce typy OV sú bližšie definované v</w:t>
      </w:r>
      <w:r>
        <w:t> </w:t>
      </w:r>
      <w:r w:rsidRPr="0057029B">
        <w:rPr>
          <w:b/>
          <w:i/>
        </w:rPr>
        <w:t>Číselníku oprávnených výdavkov</w:t>
      </w:r>
      <w:r w:rsidRPr="0057029B">
        <w:t xml:space="preserve"> (ďalej aj „číselník“), ktorý tvorí </w:t>
      </w:r>
      <w:r w:rsidRPr="0013675D">
        <w:rPr>
          <w:b/>
          <w:i/>
        </w:rPr>
        <w:t>Prílohu č. 1</w:t>
      </w:r>
      <w:r w:rsidRPr="0057029B">
        <w:t xml:space="preserve"> </w:t>
      </w:r>
      <w:r>
        <w:t>tejto p</w:t>
      </w:r>
      <w:r w:rsidRPr="0057029B">
        <w:t>ríručky.</w:t>
      </w:r>
    </w:p>
    <w:p w14:paraId="28E64346" w14:textId="77777777" w:rsidR="0081054A" w:rsidRPr="006873EE" w:rsidRDefault="0081054A" w:rsidP="003B4C95">
      <w:pPr>
        <w:spacing w:before="240" w:after="60"/>
        <w:jc w:val="both"/>
        <w:rPr>
          <w:rFonts w:ascii="Times New Roman" w:hAnsi="Times New Roman"/>
          <w:sz w:val="24"/>
          <w:szCs w:val="24"/>
        </w:rPr>
      </w:pPr>
      <w:r w:rsidRPr="0081054A">
        <w:rPr>
          <w:rFonts w:ascii="Times New Roman" w:hAnsi="Times New Roman"/>
          <w:sz w:val="24"/>
          <w:szCs w:val="24"/>
        </w:rPr>
        <w:t xml:space="preserve">Napriek tomu, že číselník vychádza z účtovnej osnovy, </w:t>
      </w:r>
      <w:r w:rsidRPr="0081054A">
        <w:rPr>
          <w:rFonts w:ascii="Times New Roman" w:hAnsi="Times New Roman"/>
          <w:b/>
          <w:sz w:val="24"/>
          <w:szCs w:val="24"/>
        </w:rPr>
        <w:t>nekopíruje ju</w:t>
      </w:r>
      <w:r w:rsidRPr="0081054A">
        <w:rPr>
          <w:rFonts w:ascii="Times New Roman" w:hAnsi="Times New Roman"/>
          <w:sz w:val="24"/>
          <w:szCs w:val="24"/>
        </w:rPr>
        <w:t xml:space="preserve">. Výstupy z účtovníctva jednotlivých účtovných jednotiek - prijímateľov teda </w:t>
      </w:r>
      <w:r w:rsidRPr="0081054A">
        <w:rPr>
          <w:rFonts w:ascii="Times New Roman" w:hAnsi="Times New Roman"/>
          <w:sz w:val="24"/>
          <w:szCs w:val="24"/>
          <w:u w:val="single"/>
        </w:rPr>
        <w:t>nemusia byť totožné</w:t>
      </w:r>
      <w:r w:rsidRPr="0081054A">
        <w:rPr>
          <w:rFonts w:ascii="Times New Roman" w:hAnsi="Times New Roman"/>
          <w:sz w:val="24"/>
          <w:szCs w:val="24"/>
        </w:rPr>
        <w:t xml:space="preserve"> so zaradením nákladov/výdavkov do tried a skupín tak, ako to určuje tento číselník. Číselník oprávnených výdavkov s uvedenými triedami a skupinami tvorí súčasť ITMS 2014+.</w:t>
      </w:r>
    </w:p>
    <w:p w14:paraId="28E64347" w14:textId="77777777" w:rsidR="00C86B8C" w:rsidRPr="00DA2D79" w:rsidRDefault="00C86B8C" w:rsidP="0013675D">
      <w:pPr>
        <w:spacing w:before="60" w:after="60"/>
        <w:jc w:val="both"/>
        <w:rPr>
          <w:rFonts w:ascii="Times New Roman" w:hAnsi="Times New Roman"/>
          <w:sz w:val="24"/>
          <w:szCs w:val="24"/>
        </w:rPr>
      </w:pPr>
      <w:r w:rsidRPr="0057029B">
        <w:rPr>
          <w:rFonts w:ascii="Times New Roman" w:hAnsi="Times New Roman"/>
          <w:sz w:val="24"/>
          <w:szCs w:val="24"/>
        </w:rPr>
        <w:t xml:space="preserve">Účelom číselníka OV je </w:t>
      </w:r>
      <w:r w:rsidRPr="0057029B">
        <w:rPr>
          <w:rFonts w:ascii="Times New Roman" w:hAnsi="Times New Roman"/>
          <w:b/>
          <w:sz w:val="24"/>
          <w:szCs w:val="24"/>
        </w:rPr>
        <w:t>kategorizovať oprávnené výdavky</w:t>
      </w:r>
      <w:r w:rsidRPr="0057029B">
        <w:rPr>
          <w:rFonts w:ascii="Times New Roman" w:hAnsi="Times New Roman"/>
          <w:sz w:val="24"/>
          <w:szCs w:val="24"/>
        </w:rPr>
        <w:t xml:space="preserve"> a uľahčiť tak žiadateľom ich</w:t>
      </w:r>
      <w:r w:rsidR="00965667">
        <w:rPr>
          <w:rFonts w:ascii="Times New Roman" w:hAnsi="Times New Roman"/>
          <w:sz w:val="24"/>
          <w:szCs w:val="24"/>
        </w:rPr>
        <w:t> </w:t>
      </w:r>
      <w:r w:rsidRPr="0057029B">
        <w:rPr>
          <w:rFonts w:ascii="Times New Roman" w:hAnsi="Times New Roman"/>
          <w:sz w:val="24"/>
          <w:szCs w:val="24"/>
        </w:rPr>
        <w:t xml:space="preserve">správne zaradenie do príslušných tried a skupín </w:t>
      </w:r>
      <w:r w:rsidRPr="00DA2D79">
        <w:rPr>
          <w:rFonts w:ascii="Times New Roman" w:hAnsi="Times New Roman"/>
          <w:sz w:val="24"/>
          <w:szCs w:val="24"/>
        </w:rPr>
        <w:t>OV v systéme ITMS2014+ (</w:t>
      </w:r>
      <w:r w:rsidR="00594365" w:rsidRPr="00DA2D79">
        <w:rPr>
          <w:rFonts w:ascii="Times New Roman" w:hAnsi="Times New Roman"/>
          <w:sz w:val="24"/>
          <w:szCs w:val="24"/>
        </w:rPr>
        <w:t>najmä pri</w:t>
      </w:r>
      <w:r w:rsidR="00965667" w:rsidRPr="00DA2D79">
        <w:rPr>
          <w:rFonts w:ascii="Times New Roman" w:hAnsi="Times New Roman"/>
          <w:sz w:val="24"/>
          <w:szCs w:val="24"/>
        </w:rPr>
        <w:t> </w:t>
      </w:r>
      <w:r w:rsidR="00594365" w:rsidRPr="00DA2D79">
        <w:rPr>
          <w:rFonts w:ascii="Times New Roman" w:hAnsi="Times New Roman"/>
          <w:sz w:val="24"/>
          <w:szCs w:val="24"/>
        </w:rPr>
        <w:t>príprave žiadosti o NFP/zostavovaní rozpočtu projektu a pri príprave žiadostí o platbu</w:t>
      </w:r>
      <w:r w:rsidRPr="00DA2D79">
        <w:rPr>
          <w:rFonts w:ascii="Times New Roman" w:hAnsi="Times New Roman"/>
          <w:sz w:val="24"/>
          <w:szCs w:val="24"/>
        </w:rPr>
        <w:t xml:space="preserve">). </w:t>
      </w:r>
    </w:p>
    <w:p w14:paraId="28E64348" w14:textId="77777777" w:rsidR="00C86B8C" w:rsidRDefault="00C86B8C" w:rsidP="0013675D">
      <w:pPr>
        <w:spacing w:before="60" w:after="60"/>
        <w:jc w:val="both"/>
        <w:rPr>
          <w:rFonts w:ascii="Times New Roman" w:hAnsi="Times New Roman"/>
          <w:sz w:val="24"/>
          <w:szCs w:val="24"/>
        </w:rPr>
      </w:pPr>
      <w:r w:rsidRPr="00DA2D79">
        <w:rPr>
          <w:rFonts w:ascii="Times New Roman" w:hAnsi="Times New Roman"/>
          <w:sz w:val="24"/>
          <w:szCs w:val="24"/>
        </w:rPr>
        <w:t>Číselník OV je integrovaný do</w:t>
      </w:r>
      <w:r w:rsidR="00213F74" w:rsidRPr="00DA2D79">
        <w:rPr>
          <w:rFonts w:ascii="Times New Roman" w:hAnsi="Times New Roman"/>
          <w:sz w:val="24"/>
          <w:szCs w:val="24"/>
        </w:rPr>
        <w:t xml:space="preserve"> verejnej ako aj core časti</w:t>
      </w:r>
      <w:r w:rsidRPr="00DA2D79">
        <w:rPr>
          <w:rFonts w:ascii="Times New Roman" w:hAnsi="Times New Roman"/>
          <w:sz w:val="24"/>
          <w:szCs w:val="24"/>
        </w:rPr>
        <w:t xml:space="preserve"> ITMS2014+</w:t>
      </w:r>
      <w:r w:rsidR="00213F74" w:rsidRPr="00DA2D79">
        <w:rPr>
          <w:rFonts w:ascii="Times New Roman" w:hAnsi="Times New Roman"/>
          <w:sz w:val="24"/>
          <w:szCs w:val="24"/>
        </w:rPr>
        <w:t>.</w:t>
      </w:r>
      <w:r w:rsidR="00E0501A">
        <w:rPr>
          <w:rFonts w:ascii="Times New Roman" w:hAnsi="Times New Roman"/>
          <w:sz w:val="24"/>
          <w:szCs w:val="24"/>
        </w:rPr>
        <w:t xml:space="preserve"> </w:t>
      </w:r>
      <w:r w:rsidR="00A07E79">
        <w:rPr>
          <w:rFonts w:ascii="Times New Roman" w:hAnsi="Times New Roman"/>
          <w:sz w:val="24"/>
          <w:szCs w:val="24"/>
        </w:rPr>
        <w:t xml:space="preserve">Príloha č. 3 tejto príručky slúži </w:t>
      </w:r>
      <w:r w:rsidR="00A07E79" w:rsidRPr="00A07E79">
        <w:rPr>
          <w:rFonts w:ascii="Times New Roman" w:hAnsi="Times New Roman"/>
          <w:b/>
          <w:sz w:val="24"/>
          <w:szCs w:val="24"/>
        </w:rPr>
        <w:t>p</w:t>
      </w:r>
      <w:r w:rsidR="00E0501A" w:rsidRPr="00A07E79">
        <w:rPr>
          <w:rFonts w:ascii="Times New Roman" w:hAnsi="Times New Roman"/>
          <w:b/>
          <w:sz w:val="24"/>
          <w:szCs w:val="24"/>
        </w:rPr>
        <w:t xml:space="preserve">re </w:t>
      </w:r>
      <w:r w:rsidR="00A07E79" w:rsidRPr="00A07E79">
        <w:rPr>
          <w:rFonts w:ascii="Times New Roman" w:hAnsi="Times New Roman"/>
          <w:b/>
          <w:sz w:val="24"/>
          <w:szCs w:val="24"/>
        </w:rPr>
        <w:t>informatívne účely</w:t>
      </w:r>
      <w:r w:rsidR="00A07E79">
        <w:rPr>
          <w:rFonts w:ascii="Times New Roman" w:hAnsi="Times New Roman"/>
          <w:sz w:val="24"/>
          <w:szCs w:val="24"/>
        </w:rPr>
        <w:t xml:space="preserve"> </w:t>
      </w:r>
      <w:r w:rsidR="00E0501A">
        <w:rPr>
          <w:rFonts w:ascii="Times New Roman" w:hAnsi="Times New Roman"/>
          <w:sz w:val="24"/>
          <w:szCs w:val="24"/>
        </w:rPr>
        <w:t>žiadateľa/prijímateľa pri zatrieďovaní výdavkov do</w:t>
      </w:r>
      <w:r w:rsidR="00A07E79">
        <w:rPr>
          <w:rFonts w:ascii="Times New Roman" w:hAnsi="Times New Roman"/>
          <w:sz w:val="24"/>
          <w:szCs w:val="24"/>
        </w:rPr>
        <w:t> </w:t>
      </w:r>
      <w:r w:rsidR="00E0501A">
        <w:rPr>
          <w:rFonts w:ascii="Times New Roman" w:hAnsi="Times New Roman"/>
          <w:sz w:val="24"/>
          <w:szCs w:val="24"/>
        </w:rPr>
        <w:t xml:space="preserve">jednotlivých tried a skupín podľa účtovnej klasifikácie. </w:t>
      </w:r>
    </w:p>
    <w:p w14:paraId="28E64352" w14:textId="77777777" w:rsidR="003B4C95" w:rsidRPr="00DA2D79" w:rsidRDefault="003B4C95" w:rsidP="0013675D">
      <w:pPr>
        <w:spacing w:before="60" w:after="60"/>
        <w:jc w:val="both"/>
        <w:rPr>
          <w:rFonts w:ascii="Times New Roman" w:hAnsi="Times New Roman"/>
          <w:sz w:val="24"/>
          <w:szCs w:val="24"/>
          <w:u w:val="single"/>
        </w:rPr>
      </w:pPr>
    </w:p>
    <w:p w14:paraId="28E64353" w14:textId="77777777" w:rsidR="00A3441A" w:rsidRPr="00657DB9" w:rsidRDefault="00A3441A" w:rsidP="00A3441A">
      <w:pPr>
        <w:pStyle w:val="Nadpis1"/>
        <w:numPr>
          <w:ilvl w:val="0"/>
          <w:numId w:val="78"/>
        </w:numPr>
        <w:spacing w:beforeLines="60" w:before="144" w:afterLines="60" w:after="144"/>
        <w:ind w:left="567" w:hanging="567"/>
        <w:rPr>
          <w:rFonts w:ascii="Times New Roman" w:hAnsi="Times New Roman" w:cs="Times New Roman"/>
          <w:smallCaps/>
          <w:color w:val="984806" w:themeColor="accent6" w:themeShade="80"/>
          <w:sz w:val="30"/>
          <w:szCs w:val="30"/>
          <w:lang w:eastAsia="cs-CZ"/>
        </w:rPr>
      </w:pPr>
      <w:bookmarkStart w:id="61" w:name="_Toc459888810"/>
      <w:r>
        <w:rPr>
          <w:rFonts w:ascii="Times New Roman" w:hAnsi="Times New Roman" w:cs="Times New Roman"/>
          <w:smallCaps/>
          <w:color w:val="984806" w:themeColor="accent6" w:themeShade="80"/>
          <w:sz w:val="30"/>
          <w:szCs w:val="30"/>
          <w:lang w:eastAsia="cs-CZ"/>
        </w:rPr>
        <w:t>Neoprávnené výdavky</w:t>
      </w:r>
      <w:bookmarkEnd w:id="61"/>
    </w:p>
    <w:p w14:paraId="28E64354" w14:textId="77777777" w:rsidR="00A12232" w:rsidRPr="00A12232" w:rsidRDefault="005506FD" w:rsidP="002F37DE">
      <w:pPr>
        <w:spacing w:before="60" w:after="60"/>
        <w:jc w:val="both"/>
        <w:rPr>
          <w:rFonts w:ascii="Times New Roman" w:hAnsi="Times New Roman"/>
          <w:sz w:val="24"/>
          <w:szCs w:val="24"/>
        </w:rPr>
      </w:pPr>
      <w:r w:rsidRPr="00853509">
        <w:rPr>
          <w:rFonts w:ascii="Times New Roman" w:hAnsi="Times New Roman"/>
          <w:b/>
          <w:sz w:val="24"/>
          <w:szCs w:val="24"/>
        </w:rPr>
        <w:t>Neoprávnené výdavky uvedené v</w:t>
      </w:r>
      <w:r>
        <w:rPr>
          <w:rFonts w:ascii="Times New Roman" w:hAnsi="Times New Roman"/>
          <w:b/>
          <w:sz w:val="24"/>
          <w:szCs w:val="24"/>
        </w:rPr>
        <w:t> tomto odseku</w:t>
      </w:r>
      <w:r w:rsidRPr="00853509">
        <w:rPr>
          <w:rFonts w:ascii="Times New Roman" w:hAnsi="Times New Roman"/>
          <w:b/>
          <w:sz w:val="24"/>
          <w:szCs w:val="24"/>
        </w:rPr>
        <w:t xml:space="preserve"> bude poskytovateľ </w:t>
      </w:r>
      <w:r w:rsidRPr="00853509">
        <w:rPr>
          <w:rFonts w:ascii="Times New Roman" w:hAnsi="Times New Roman"/>
          <w:b/>
          <w:sz w:val="24"/>
          <w:szCs w:val="24"/>
          <w:u w:val="single"/>
        </w:rPr>
        <w:t>vždy</w:t>
      </w:r>
      <w:r w:rsidRPr="00853509">
        <w:rPr>
          <w:rFonts w:ascii="Times New Roman" w:hAnsi="Times New Roman"/>
          <w:b/>
          <w:sz w:val="24"/>
          <w:szCs w:val="24"/>
        </w:rPr>
        <w:t xml:space="preserve"> považovať za </w:t>
      </w:r>
      <w:r>
        <w:rPr>
          <w:rFonts w:ascii="Times New Roman" w:hAnsi="Times New Roman"/>
          <w:b/>
          <w:sz w:val="24"/>
          <w:szCs w:val="24"/>
        </w:rPr>
        <w:t>neoprávnené</w:t>
      </w:r>
      <w:r w:rsidRPr="00853509">
        <w:rPr>
          <w:rFonts w:ascii="Times New Roman" w:hAnsi="Times New Roman"/>
          <w:b/>
          <w:sz w:val="24"/>
          <w:szCs w:val="24"/>
        </w:rPr>
        <w:t xml:space="preserve"> bez ohľadu na ich vzťah k cieľom a charakteru projektu.</w:t>
      </w:r>
    </w:p>
    <w:p w14:paraId="28E64355" w14:textId="77777777" w:rsidR="00DB5E96" w:rsidRPr="00DA2D79" w:rsidRDefault="00DB5E96" w:rsidP="002F37DE">
      <w:pPr>
        <w:pStyle w:val="Odsekzoznamu"/>
        <w:numPr>
          <w:ilvl w:val="0"/>
          <w:numId w:val="3"/>
        </w:numPr>
        <w:spacing w:before="60" w:after="60"/>
        <w:ind w:left="568" w:hanging="284"/>
        <w:contextualSpacing w:val="0"/>
        <w:jc w:val="both"/>
        <w:rPr>
          <w:rFonts w:ascii="Times New Roman" w:hAnsi="Times New Roman"/>
          <w:sz w:val="24"/>
          <w:szCs w:val="24"/>
        </w:rPr>
      </w:pPr>
      <w:r w:rsidRPr="00DA2D79">
        <w:rPr>
          <w:rFonts w:ascii="Times New Roman" w:hAnsi="Times New Roman"/>
          <w:sz w:val="24"/>
          <w:szCs w:val="24"/>
        </w:rPr>
        <w:t>akákoľvek časť výdavkov, ktorou by sa prekročila maximálna intenzita pomoci, alebo stanovené finančné limity a benchmarky</w:t>
      </w:r>
      <w:r w:rsidRPr="00DA2D79">
        <w:rPr>
          <w:rStyle w:val="Odkaznapoznmkupodiarou"/>
          <w:rFonts w:ascii="Times New Roman" w:hAnsi="Times New Roman"/>
          <w:sz w:val="24"/>
          <w:szCs w:val="24"/>
        </w:rPr>
        <w:footnoteReference w:id="68"/>
      </w:r>
      <w:r w:rsidRPr="00DA2D79">
        <w:rPr>
          <w:rFonts w:ascii="Times New Roman" w:hAnsi="Times New Roman"/>
          <w:sz w:val="24"/>
          <w:szCs w:val="24"/>
        </w:rPr>
        <w:t>;</w:t>
      </w:r>
    </w:p>
    <w:p w14:paraId="28E64356" w14:textId="77777777" w:rsidR="00DB5E96" w:rsidRDefault="00DB5E96" w:rsidP="002F37DE">
      <w:pPr>
        <w:pStyle w:val="Odsekzoznamu"/>
        <w:numPr>
          <w:ilvl w:val="0"/>
          <w:numId w:val="3"/>
        </w:numPr>
        <w:spacing w:before="60" w:after="60"/>
        <w:ind w:left="568" w:hanging="284"/>
        <w:contextualSpacing w:val="0"/>
        <w:jc w:val="both"/>
        <w:rPr>
          <w:rFonts w:ascii="Times New Roman" w:hAnsi="Times New Roman"/>
          <w:sz w:val="24"/>
          <w:szCs w:val="24"/>
        </w:rPr>
      </w:pPr>
      <w:r w:rsidRPr="00DA2D79">
        <w:rPr>
          <w:rFonts w:ascii="Times New Roman" w:hAnsi="Times New Roman"/>
          <w:sz w:val="24"/>
          <w:szCs w:val="24"/>
        </w:rPr>
        <w:t>výdavky na opravu a údržbu;</w:t>
      </w:r>
    </w:p>
    <w:p w14:paraId="568CB6A6" w14:textId="4F83BE24" w:rsidR="00D30709" w:rsidRPr="002A5E53" w:rsidRDefault="00D30709" w:rsidP="002F37DE">
      <w:pPr>
        <w:pStyle w:val="Odsekzoznamu"/>
        <w:numPr>
          <w:ilvl w:val="0"/>
          <w:numId w:val="3"/>
        </w:numPr>
        <w:spacing w:before="60" w:after="60"/>
        <w:ind w:left="568" w:hanging="284"/>
        <w:contextualSpacing w:val="0"/>
        <w:jc w:val="both"/>
        <w:rPr>
          <w:rFonts w:ascii="Times New Roman" w:hAnsi="Times New Roman"/>
          <w:sz w:val="24"/>
          <w:szCs w:val="24"/>
        </w:rPr>
      </w:pPr>
      <w:r w:rsidRPr="002A5E53">
        <w:rPr>
          <w:rFonts w:ascii="Times New Roman" w:hAnsi="Times New Roman"/>
          <w:sz w:val="24"/>
          <w:szCs w:val="24"/>
        </w:rPr>
        <w:t>výpočtová technika (napr. PC, notebook, tlačiar</w:t>
      </w:r>
      <w:r w:rsidR="002A5E53" w:rsidRPr="00267025">
        <w:rPr>
          <w:rFonts w:ascii="Times New Roman" w:hAnsi="Times New Roman"/>
          <w:sz w:val="24"/>
          <w:szCs w:val="24"/>
        </w:rPr>
        <w:t>eň, tablet, interaktívna tabuľa...</w:t>
      </w:r>
      <w:r w:rsidRPr="002A5E53">
        <w:rPr>
          <w:rFonts w:ascii="Times New Roman" w:hAnsi="Times New Roman"/>
          <w:sz w:val="24"/>
          <w:szCs w:val="24"/>
        </w:rPr>
        <w:t xml:space="preserve"> )</w:t>
      </w:r>
    </w:p>
    <w:p w14:paraId="28E64357" w14:textId="77777777" w:rsidR="00DB5E96" w:rsidRPr="00DA2D79" w:rsidRDefault="00DB5E96" w:rsidP="002F37DE">
      <w:pPr>
        <w:pStyle w:val="Odsekzoznamu"/>
        <w:numPr>
          <w:ilvl w:val="0"/>
          <w:numId w:val="3"/>
        </w:numPr>
        <w:spacing w:before="60" w:after="60"/>
        <w:ind w:left="568" w:hanging="284"/>
        <w:contextualSpacing w:val="0"/>
        <w:jc w:val="both"/>
        <w:rPr>
          <w:rFonts w:ascii="Times New Roman" w:hAnsi="Times New Roman"/>
          <w:sz w:val="24"/>
          <w:szCs w:val="24"/>
        </w:rPr>
      </w:pPr>
      <w:r w:rsidRPr="00DA2D79">
        <w:rPr>
          <w:rFonts w:ascii="Times New Roman" w:hAnsi="Times New Roman"/>
          <w:sz w:val="24"/>
          <w:szCs w:val="24"/>
        </w:rPr>
        <w:t>pravidelné obnovovacie investície súvisiace s výmenou strojov, prístrojov, zariadení a</w:t>
      </w:r>
      <w:r w:rsidR="00493BA7" w:rsidRPr="00DA2D79">
        <w:rPr>
          <w:rFonts w:ascii="Times New Roman" w:hAnsi="Times New Roman"/>
          <w:sz w:val="24"/>
          <w:szCs w:val="24"/>
        </w:rPr>
        <w:t> </w:t>
      </w:r>
      <w:r w:rsidRPr="00DA2D79">
        <w:rPr>
          <w:rFonts w:ascii="Times New Roman" w:hAnsi="Times New Roman"/>
          <w:sz w:val="24"/>
          <w:szCs w:val="24"/>
        </w:rPr>
        <w:t>technológií;</w:t>
      </w:r>
    </w:p>
    <w:p w14:paraId="28E64358" w14:textId="77777777" w:rsidR="00DB5E96" w:rsidRPr="00DA2D79" w:rsidRDefault="00DB5E96" w:rsidP="002F37DE">
      <w:pPr>
        <w:pStyle w:val="Odsekzoznamu"/>
        <w:numPr>
          <w:ilvl w:val="0"/>
          <w:numId w:val="3"/>
        </w:numPr>
        <w:spacing w:before="60" w:after="60"/>
        <w:ind w:left="568" w:hanging="284"/>
        <w:contextualSpacing w:val="0"/>
        <w:jc w:val="both"/>
        <w:rPr>
          <w:rFonts w:ascii="Times New Roman" w:hAnsi="Times New Roman"/>
          <w:sz w:val="24"/>
          <w:szCs w:val="24"/>
        </w:rPr>
      </w:pPr>
      <w:r w:rsidRPr="00DA2D79">
        <w:rPr>
          <w:rFonts w:ascii="Times New Roman" w:hAnsi="Times New Roman"/>
          <w:sz w:val="24"/>
          <w:szCs w:val="24"/>
        </w:rPr>
        <w:lastRenderedPageBreak/>
        <w:t xml:space="preserve">revízie a kontroly zariadení, technické prehliadky, funkčné skúšky, garančné a emisné merania ak </w:t>
      </w:r>
      <w:r w:rsidRPr="00DA2D79">
        <w:rPr>
          <w:rFonts w:ascii="Times New Roman" w:hAnsi="Times New Roman"/>
          <w:sz w:val="24"/>
          <w:szCs w:val="24"/>
          <w:u w:val="single"/>
        </w:rPr>
        <w:t>nie sú</w:t>
      </w:r>
      <w:r w:rsidRPr="00DA2D79">
        <w:rPr>
          <w:rFonts w:ascii="Times New Roman" w:hAnsi="Times New Roman"/>
          <w:sz w:val="24"/>
          <w:szCs w:val="24"/>
        </w:rPr>
        <w:t xml:space="preserve"> súčasťou zmluvy o dielo, ale sú obstarávané samostatne;</w:t>
      </w:r>
    </w:p>
    <w:p w14:paraId="28E64359" w14:textId="06F93B32" w:rsidR="00DB5E96" w:rsidRPr="009175FF" w:rsidRDefault="00DB5E96" w:rsidP="002F37DE">
      <w:pPr>
        <w:pStyle w:val="Odsekzoznamu"/>
        <w:numPr>
          <w:ilvl w:val="0"/>
          <w:numId w:val="3"/>
        </w:numPr>
        <w:spacing w:before="60" w:after="60"/>
        <w:ind w:left="568" w:hanging="284"/>
        <w:contextualSpacing w:val="0"/>
        <w:jc w:val="both"/>
        <w:rPr>
          <w:rFonts w:ascii="Times New Roman" w:hAnsi="Times New Roman"/>
          <w:sz w:val="24"/>
          <w:szCs w:val="24"/>
        </w:rPr>
      </w:pPr>
      <w:r w:rsidRPr="009175FF">
        <w:rPr>
          <w:rFonts w:ascii="Times New Roman" w:hAnsi="Times New Roman"/>
          <w:sz w:val="24"/>
          <w:szCs w:val="24"/>
        </w:rPr>
        <w:t>vedľajšie rozpočtové náklady (VRN);</w:t>
      </w:r>
    </w:p>
    <w:p w14:paraId="28E6435A" w14:textId="77777777" w:rsidR="00DB5E96" w:rsidRPr="00DA2D79" w:rsidRDefault="00DB5E96" w:rsidP="002F37DE">
      <w:pPr>
        <w:pStyle w:val="Odsekzoznamu"/>
        <w:numPr>
          <w:ilvl w:val="0"/>
          <w:numId w:val="3"/>
        </w:numPr>
        <w:spacing w:before="60" w:after="60"/>
        <w:ind w:left="568" w:hanging="284"/>
        <w:contextualSpacing w:val="0"/>
        <w:jc w:val="both"/>
        <w:rPr>
          <w:rFonts w:ascii="Times New Roman" w:hAnsi="Times New Roman"/>
          <w:sz w:val="24"/>
          <w:szCs w:val="24"/>
        </w:rPr>
      </w:pPr>
      <w:r w:rsidRPr="00DA2D79">
        <w:rPr>
          <w:rFonts w:ascii="Times New Roman" w:hAnsi="Times New Roman"/>
          <w:sz w:val="24"/>
          <w:szCs w:val="24"/>
        </w:rPr>
        <w:t>rezerva na nepredvídateľné výdavky súvisiace s nadobudnutím technologických a</w:t>
      </w:r>
      <w:r w:rsidR="00493BA7" w:rsidRPr="00DA2D79">
        <w:rPr>
          <w:rFonts w:ascii="Times New Roman" w:hAnsi="Times New Roman"/>
          <w:sz w:val="24"/>
          <w:szCs w:val="24"/>
        </w:rPr>
        <w:t> </w:t>
      </w:r>
      <w:r w:rsidRPr="00DA2D79">
        <w:rPr>
          <w:rFonts w:ascii="Times New Roman" w:hAnsi="Times New Roman"/>
          <w:sz w:val="24"/>
          <w:szCs w:val="24"/>
        </w:rPr>
        <w:t>technických zariadení;</w:t>
      </w:r>
    </w:p>
    <w:p w14:paraId="28E6435B" w14:textId="77777777" w:rsidR="00DB5E96" w:rsidRPr="00DA2D79" w:rsidRDefault="00DB5E96" w:rsidP="002F37DE">
      <w:pPr>
        <w:pStyle w:val="Odsekzoznamu"/>
        <w:numPr>
          <w:ilvl w:val="0"/>
          <w:numId w:val="3"/>
        </w:numPr>
        <w:spacing w:before="60" w:after="60"/>
        <w:ind w:left="568" w:hanging="284"/>
        <w:contextualSpacing w:val="0"/>
        <w:jc w:val="both"/>
        <w:rPr>
          <w:rFonts w:ascii="Times New Roman" w:hAnsi="Times New Roman"/>
          <w:sz w:val="24"/>
          <w:szCs w:val="24"/>
        </w:rPr>
      </w:pPr>
      <w:r w:rsidRPr="00DA2D79">
        <w:rPr>
          <w:rFonts w:ascii="Times New Roman" w:hAnsi="Times New Roman"/>
          <w:sz w:val="24"/>
          <w:szCs w:val="24"/>
        </w:rPr>
        <w:t>štúdie, ktoré vedú k vypracovaniu štátnej expertízy;</w:t>
      </w:r>
    </w:p>
    <w:p w14:paraId="28E6435C" w14:textId="77777777" w:rsidR="00DB5E96" w:rsidRPr="00DA2D79" w:rsidRDefault="00DB5E96" w:rsidP="002F37DE">
      <w:pPr>
        <w:pStyle w:val="Odsekzoznamu"/>
        <w:numPr>
          <w:ilvl w:val="0"/>
          <w:numId w:val="3"/>
        </w:numPr>
        <w:spacing w:before="60" w:after="60"/>
        <w:ind w:left="568" w:hanging="284"/>
        <w:contextualSpacing w:val="0"/>
        <w:jc w:val="both"/>
        <w:rPr>
          <w:rFonts w:ascii="Times New Roman" w:hAnsi="Times New Roman"/>
          <w:sz w:val="24"/>
          <w:szCs w:val="24"/>
        </w:rPr>
      </w:pPr>
      <w:r w:rsidRPr="00DA2D79">
        <w:rPr>
          <w:rFonts w:ascii="Times New Roman" w:hAnsi="Times New Roman"/>
          <w:sz w:val="24"/>
          <w:szCs w:val="24"/>
        </w:rPr>
        <w:t>akreditácie, reakreditácie;</w:t>
      </w:r>
    </w:p>
    <w:p w14:paraId="28E6435E" w14:textId="77777777" w:rsidR="00DB5E96" w:rsidRPr="00DA2D79" w:rsidRDefault="00DB5E96" w:rsidP="0013675D">
      <w:pPr>
        <w:pStyle w:val="Zoznamsodrkami"/>
        <w:numPr>
          <w:ilvl w:val="0"/>
          <w:numId w:val="4"/>
        </w:numPr>
        <w:spacing w:before="60" w:after="60" w:line="276" w:lineRule="auto"/>
        <w:ind w:left="567" w:hanging="283"/>
        <w:rPr>
          <w:sz w:val="24"/>
          <w:szCs w:val="24"/>
        </w:rPr>
      </w:pPr>
      <w:r w:rsidRPr="00DA2D79">
        <w:rPr>
          <w:sz w:val="24"/>
          <w:szCs w:val="24"/>
        </w:rPr>
        <w:t>správne poplatky, ktoré nie sú pre realizáciu projektu nevyhnutné a nemajú priamu väzbu na projekt;</w:t>
      </w:r>
    </w:p>
    <w:p w14:paraId="28E64360" w14:textId="77777777" w:rsidR="00DB5E96" w:rsidRPr="00DA2D79" w:rsidRDefault="00DB5E96" w:rsidP="0013675D">
      <w:pPr>
        <w:pStyle w:val="Odsekzoznamu"/>
        <w:numPr>
          <w:ilvl w:val="0"/>
          <w:numId w:val="4"/>
        </w:numPr>
        <w:spacing w:before="60" w:after="60"/>
        <w:ind w:left="567" w:hanging="283"/>
        <w:contextualSpacing w:val="0"/>
        <w:jc w:val="both"/>
        <w:rPr>
          <w:rFonts w:ascii="Times New Roman" w:hAnsi="Times New Roman"/>
          <w:sz w:val="24"/>
          <w:szCs w:val="24"/>
        </w:rPr>
      </w:pPr>
      <w:r w:rsidRPr="00DA2D79">
        <w:rPr>
          <w:rFonts w:ascii="Times New Roman" w:hAnsi="Times New Roman"/>
          <w:sz w:val="24"/>
          <w:szCs w:val="24"/>
        </w:rPr>
        <w:t>poplatky za zriadenie a vedenie bankového účtu v súvislosti s realizáciou projektu;</w:t>
      </w:r>
    </w:p>
    <w:p w14:paraId="28E64361" w14:textId="77777777" w:rsidR="00DB5E96" w:rsidRPr="00DA2D79" w:rsidRDefault="00DB5E96" w:rsidP="0013675D">
      <w:pPr>
        <w:pStyle w:val="Odsekzoznamu"/>
        <w:numPr>
          <w:ilvl w:val="0"/>
          <w:numId w:val="4"/>
        </w:numPr>
        <w:spacing w:before="60" w:after="60"/>
        <w:ind w:left="567" w:hanging="283"/>
        <w:contextualSpacing w:val="0"/>
        <w:jc w:val="both"/>
        <w:rPr>
          <w:rFonts w:ascii="Times New Roman" w:hAnsi="Times New Roman"/>
          <w:sz w:val="24"/>
          <w:szCs w:val="24"/>
        </w:rPr>
      </w:pPr>
      <w:r w:rsidRPr="00DA2D79">
        <w:rPr>
          <w:rFonts w:ascii="Times New Roman" w:hAnsi="Times New Roman"/>
          <w:sz w:val="24"/>
          <w:szCs w:val="24"/>
        </w:rPr>
        <w:t>bankové poplatky;</w:t>
      </w:r>
    </w:p>
    <w:p w14:paraId="28E64362" w14:textId="77777777" w:rsidR="00DB5E96" w:rsidRPr="00DA2D79" w:rsidRDefault="00DB5E96" w:rsidP="0013675D">
      <w:pPr>
        <w:pStyle w:val="Odsekzoznamu"/>
        <w:numPr>
          <w:ilvl w:val="0"/>
          <w:numId w:val="4"/>
        </w:numPr>
        <w:spacing w:before="60" w:after="60"/>
        <w:ind w:left="567" w:hanging="283"/>
        <w:contextualSpacing w:val="0"/>
        <w:jc w:val="both"/>
        <w:rPr>
          <w:rFonts w:ascii="Times New Roman" w:hAnsi="Times New Roman"/>
          <w:sz w:val="24"/>
          <w:szCs w:val="24"/>
        </w:rPr>
      </w:pPr>
      <w:r w:rsidRPr="00DA2D79">
        <w:rPr>
          <w:rFonts w:ascii="Times New Roman" w:hAnsi="Times New Roman"/>
          <w:sz w:val="24"/>
          <w:szCs w:val="24"/>
        </w:rPr>
        <w:t>daňové poplatky a dovozné prirážky;</w:t>
      </w:r>
    </w:p>
    <w:p w14:paraId="28E64363" w14:textId="77777777" w:rsidR="00DB5E96" w:rsidRPr="00DA2D79" w:rsidRDefault="00DB5E96" w:rsidP="0013675D">
      <w:pPr>
        <w:pStyle w:val="Odsekzoznamu"/>
        <w:numPr>
          <w:ilvl w:val="0"/>
          <w:numId w:val="4"/>
        </w:numPr>
        <w:spacing w:before="60" w:after="60"/>
        <w:ind w:left="567" w:hanging="283"/>
        <w:contextualSpacing w:val="0"/>
        <w:jc w:val="both"/>
        <w:rPr>
          <w:rFonts w:ascii="Times New Roman" w:hAnsi="Times New Roman"/>
          <w:sz w:val="24"/>
          <w:szCs w:val="24"/>
        </w:rPr>
      </w:pPr>
      <w:r w:rsidRPr="00DA2D79">
        <w:rPr>
          <w:rFonts w:ascii="Times New Roman" w:hAnsi="Times New Roman"/>
          <w:sz w:val="24"/>
          <w:szCs w:val="24"/>
        </w:rPr>
        <w:t>poplatky za poštovné a telekomunikačné služby</w:t>
      </w:r>
      <w:r w:rsidR="0089750D" w:rsidRPr="00DA2D79">
        <w:rPr>
          <w:rFonts w:ascii="Times New Roman" w:hAnsi="Times New Roman"/>
          <w:sz w:val="24"/>
          <w:szCs w:val="24"/>
        </w:rPr>
        <w:t xml:space="preserve"> (neplatí pre </w:t>
      </w:r>
      <w:r w:rsidR="00CD272E">
        <w:rPr>
          <w:rFonts w:ascii="Times New Roman" w:hAnsi="Times New Roman"/>
          <w:sz w:val="24"/>
          <w:szCs w:val="24"/>
        </w:rPr>
        <w:t xml:space="preserve">projekty </w:t>
      </w:r>
      <w:r w:rsidR="008854BB">
        <w:rPr>
          <w:rFonts w:ascii="Times New Roman" w:hAnsi="Times New Roman"/>
          <w:sz w:val="24"/>
          <w:szCs w:val="24"/>
        </w:rPr>
        <w:t>PO 5</w:t>
      </w:r>
      <w:r w:rsidR="0089750D" w:rsidRPr="00DA2D79">
        <w:rPr>
          <w:rFonts w:ascii="Times New Roman" w:hAnsi="Times New Roman"/>
          <w:sz w:val="24"/>
          <w:szCs w:val="24"/>
        </w:rPr>
        <w:t>)</w:t>
      </w:r>
      <w:r w:rsidRPr="00DA2D79">
        <w:rPr>
          <w:rFonts w:ascii="Times New Roman" w:hAnsi="Times New Roman"/>
          <w:sz w:val="24"/>
          <w:szCs w:val="24"/>
        </w:rPr>
        <w:t>;</w:t>
      </w:r>
    </w:p>
    <w:p w14:paraId="28E64364" w14:textId="77777777" w:rsidR="00DB5E96" w:rsidRPr="00DA2D79" w:rsidRDefault="00DB5E96" w:rsidP="0013675D">
      <w:pPr>
        <w:pStyle w:val="Odsekzoznamu"/>
        <w:numPr>
          <w:ilvl w:val="0"/>
          <w:numId w:val="4"/>
        </w:numPr>
        <w:spacing w:before="60" w:after="60"/>
        <w:ind w:left="567" w:hanging="283"/>
        <w:contextualSpacing w:val="0"/>
        <w:jc w:val="both"/>
        <w:rPr>
          <w:rFonts w:ascii="Times New Roman" w:hAnsi="Times New Roman"/>
          <w:sz w:val="24"/>
          <w:szCs w:val="24"/>
        </w:rPr>
      </w:pPr>
      <w:r w:rsidRPr="00DA2D79">
        <w:rPr>
          <w:rFonts w:ascii="Times New Roman" w:hAnsi="Times New Roman"/>
          <w:sz w:val="24"/>
          <w:szCs w:val="24"/>
          <w:lang w:eastAsia="en-US"/>
        </w:rPr>
        <w:t>výdavky na nákup použitého zariadenia;</w:t>
      </w:r>
    </w:p>
    <w:p w14:paraId="28E64365" w14:textId="77777777" w:rsidR="00DB5E96" w:rsidRPr="00DA2D79" w:rsidRDefault="00DB5E96" w:rsidP="0013675D">
      <w:pPr>
        <w:pStyle w:val="Zoznamsodrkami"/>
        <w:numPr>
          <w:ilvl w:val="0"/>
          <w:numId w:val="4"/>
        </w:numPr>
        <w:spacing w:before="60" w:after="60" w:line="276" w:lineRule="auto"/>
        <w:ind w:left="567" w:hanging="283"/>
        <w:rPr>
          <w:sz w:val="24"/>
          <w:szCs w:val="24"/>
        </w:rPr>
      </w:pPr>
      <w:r w:rsidRPr="00DA2D79">
        <w:rPr>
          <w:sz w:val="24"/>
          <w:szCs w:val="24"/>
        </w:rPr>
        <w:t>výdavky na právne služby prijímateľa voči poskytovateľovi (napr. žaloba, vypracovanie stanoviska);</w:t>
      </w:r>
    </w:p>
    <w:p w14:paraId="28E64366" w14:textId="77777777" w:rsidR="00DB5E96" w:rsidRPr="00DA2D79" w:rsidRDefault="00DB5E96" w:rsidP="0013675D">
      <w:pPr>
        <w:pStyle w:val="Zoznamsodrkami"/>
        <w:numPr>
          <w:ilvl w:val="0"/>
          <w:numId w:val="4"/>
        </w:numPr>
        <w:spacing w:before="60" w:after="60" w:line="276" w:lineRule="auto"/>
        <w:ind w:left="567" w:hanging="283"/>
        <w:rPr>
          <w:sz w:val="24"/>
          <w:szCs w:val="24"/>
        </w:rPr>
      </w:pPr>
      <w:r w:rsidRPr="00DA2D79">
        <w:rPr>
          <w:sz w:val="24"/>
          <w:szCs w:val="24"/>
        </w:rPr>
        <w:t>sankčné poplatky, pokuty</w:t>
      </w:r>
      <w:r w:rsidRPr="00DA2D79">
        <w:rPr>
          <w:rStyle w:val="Odkaznapoznmkupodiarou"/>
          <w:sz w:val="24"/>
          <w:szCs w:val="24"/>
        </w:rPr>
        <w:footnoteReference w:id="69"/>
      </w:r>
      <w:r w:rsidRPr="00DA2D79">
        <w:rPr>
          <w:sz w:val="24"/>
          <w:szCs w:val="24"/>
        </w:rPr>
        <w:t xml:space="preserve"> a penále, prípadne ďalšie sankčné výdavky, či už dohodnuté v zmluvách alebo vzniknuté z iných príčin;</w:t>
      </w:r>
    </w:p>
    <w:p w14:paraId="28E64367" w14:textId="77777777" w:rsidR="00DB5E96" w:rsidRPr="00DA2D79" w:rsidRDefault="00DB5E96" w:rsidP="0013675D">
      <w:pPr>
        <w:pStyle w:val="Zoznamsodrkami"/>
        <w:numPr>
          <w:ilvl w:val="0"/>
          <w:numId w:val="4"/>
        </w:numPr>
        <w:spacing w:before="60" w:after="60" w:line="276" w:lineRule="auto"/>
        <w:ind w:left="567" w:hanging="283"/>
        <w:rPr>
          <w:sz w:val="24"/>
          <w:szCs w:val="24"/>
        </w:rPr>
      </w:pPr>
      <w:r w:rsidRPr="00DA2D79">
        <w:rPr>
          <w:sz w:val="24"/>
          <w:szCs w:val="24"/>
        </w:rPr>
        <w:t>manká, škody (napr. škody spôsobené počas výstavby na cudzom majetku) a dlhy;</w:t>
      </w:r>
    </w:p>
    <w:p w14:paraId="28E64368" w14:textId="77777777" w:rsidR="00DB5E96" w:rsidRPr="00DA2D79" w:rsidRDefault="00DB5E96" w:rsidP="0013675D">
      <w:pPr>
        <w:pStyle w:val="Zoznamsodrkami"/>
        <w:numPr>
          <w:ilvl w:val="0"/>
          <w:numId w:val="4"/>
        </w:numPr>
        <w:spacing w:before="60" w:after="60" w:line="276" w:lineRule="auto"/>
        <w:ind w:left="567" w:hanging="283"/>
        <w:rPr>
          <w:sz w:val="24"/>
          <w:szCs w:val="24"/>
        </w:rPr>
      </w:pPr>
      <w:r w:rsidRPr="00DA2D79">
        <w:rPr>
          <w:sz w:val="24"/>
          <w:szCs w:val="24"/>
        </w:rPr>
        <w:t>nesplatené dlžné úroky z úverov a pôžičiek</w:t>
      </w:r>
      <w:r w:rsidRPr="00DA2D79">
        <w:rPr>
          <w:rStyle w:val="Odkaznapoznmkupodiarou"/>
          <w:sz w:val="24"/>
          <w:szCs w:val="24"/>
        </w:rPr>
        <w:footnoteReference w:id="70"/>
      </w:r>
      <w:r w:rsidRPr="00DA2D79">
        <w:rPr>
          <w:sz w:val="24"/>
          <w:szCs w:val="24"/>
        </w:rPr>
        <w:t>;</w:t>
      </w:r>
    </w:p>
    <w:p w14:paraId="28E64369" w14:textId="77777777" w:rsidR="00DB5E96" w:rsidRPr="00DA2D79" w:rsidRDefault="00DB5E96" w:rsidP="0013675D">
      <w:pPr>
        <w:pStyle w:val="Zoznamsodrkami"/>
        <w:numPr>
          <w:ilvl w:val="0"/>
          <w:numId w:val="4"/>
        </w:numPr>
        <w:spacing w:before="60" w:after="60" w:line="276" w:lineRule="auto"/>
        <w:ind w:left="567" w:hanging="283"/>
        <w:rPr>
          <w:sz w:val="24"/>
          <w:szCs w:val="24"/>
        </w:rPr>
      </w:pPr>
      <w:r w:rsidRPr="00DA2D79">
        <w:rPr>
          <w:sz w:val="24"/>
          <w:szCs w:val="24"/>
        </w:rPr>
        <w:t>dary;</w:t>
      </w:r>
    </w:p>
    <w:p w14:paraId="28E6436A" w14:textId="77777777" w:rsidR="00DB5E96" w:rsidRPr="00DA2D79" w:rsidRDefault="00DB5E96" w:rsidP="0013675D">
      <w:pPr>
        <w:pStyle w:val="Odsekzoznamu"/>
        <w:numPr>
          <w:ilvl w:val="0"/>
          <w:numId w:val="4"/>
        </w:numPr>
        <w:spacing w:before="60" w:after="60"/>
        <w:ind w:left="567" w:hanging="283"/>
        <w:contextualSpacing w:val="0"/>
        <w:jc w:val="both"/>
        <w:rPr>
          <w:rFonts w:ascii="Times New Roman" w:hAnsi="Times New Roman"/>
          <w:sz w:val="24"/>
          <w:szCs w:val="24"/>
        </w:rPr>
      </w:pPr>
      <w:r w:rsidRPr="00DA2D79">
        <w:rPr>
          <w:rFonts w:ascii="Times New Roman" w:hAnsi="Times New Roman"/>
          <w:sz w:val="24"/>
          <w:szCs w:val="24"/>
        </w:rPr>
        <w:t>územné vplyvy;</w:t>
      </w:r>
    </w:p>
    <w:p w14:paraId="28E6436B" w14:textId="77777777" w:rsidR="00DB5E96" w:rsidRPr="00DA2D79" w:rsidRDefault="00DB5E96" w:rsidP="0013675D">
      <w:pPr>
        <w:pStyle w:val="Odsekzoznamu"/>
        <w:numPr>
          <w:ilvl w:val="0"/>
          <w:numId w:val="4"/>
        </w:numPr>
        <w:spacing w:before="60" w:after="60"/>
        <w:ind w:left="567" w:hanging="283"/>
        <w:contextualSpacing w:val="0"/>
        <w:jc w:val="both"/>
        <w:rPr>
          <w:rFonts w:ascii="Times New Roman" w:hAnsi="Times New Roman"/>
          <w:sz w:val="24"/>
          <w:szCs w:val="24"/>
        </w:rPr>
      </w:pPr>
      <w:r w:rsidRPr="00DA2D79">
        <w:rPr>
          <w:rFonts w:ascii="Times New Roman" w:hAnsi="Times New Roman"/>
          <w:sz w:val="24"/>
          <w:szCs w:val="24"/>
        </w:rPr>
        <w:t>položky financované z iných finančných zdrojov (Envirofond, Recyklačný fond);</w:t>
      </w:r>
    </w:p>
    <w:p w14:paraId="28E6436C" w14:textId="77777777" w:rsidR="00DB5E96" w:rsidRPr="00DA2D79" w:rsidRDefault="00DB5E96" w:rsidP="00A17C89">
      <w:pPr>
        <w:pStyle w:val="Odsekzoznamu"/>
        <w:numPr>
          <w:ilvl w:val="0"/>
          <w:numId w:val="4"/>
        </w:numPr>
        <w:spacing w:before="60" w:after="60"/>
        <w:ind w:left="568" w:hanging="284"/>
        <w:contextualSpacing w:val="0"/>
        <w:jc w:val="both"/>
        <w:rPr>
          <w:rFonts w:ascii="Times New Roman" w:hAnsi="Times New Roman"/>
          <w:sz w:val="24"/>
          <w:szCs w:val="24"/>
        </w:rPr>
      </w:pPr>
      <w:r w:rsidRPr="00DA2D79">
        <w:rPr>
          <w:rFonts w:ascii="Times New Roman" w:hAnsi="Times New Roman"/>
          <w:sz w:val="24"/>
          <w:szCs w:val="24"/>
        </w:rPr>
        <w:t>DPH v prípade, keď je nárokovateľná na vrátenie akýmkoľvek spôsobom;</w:t>
      </w:r>
    </w:p>
    <w:p w14:paraId="28E6436D" w14:textId="77777777" w:rsidR="00DB5E96" w:rsidRPr="00DA2D79" w:rsidRDefault="00DB5E96" w:rsidP="00A17C89">
      <w:pPr>
        <w:pStyle w:val="Odsekzoznamu"/>
        <w:numPr>
          <w:ilvl w:val="0"/>
          <w:numId w:val="4"/>
        </w:numPr>
        <w:spacing w:before="60" w:after="60"/>
        <w:ind w:left="568" w:hanging="284"/>
        <w:contextualSpacing w:val="0"/>
        <w:jc w:val="both"/>
        <w:rPr>
          <w:rFonts w:ascii="Times New Roman" w:hAnsi="Times New Roman"/>
          <w:sz w:val="24"/>
          <w:szCs w:val="24"/>
        </w:rPr>
      </w:pPr>
      <w:r w:rsidRPr="00DA2D79">
        <w:rPr>
          <w:rFonts w:ascii="Times New Roman" w:hAnsi="Times New Roman"/>
          <w:sz w:val="24"/>
          <w:szCs w:val="24"/>
        </w:rPr>
        <w:t>priame dane (napr. daň z nehnuteľnosti, daň z motorových vozidiel a pod.);</w:t>
      </w:r>
    </w:p>
    <w:p w14:paraId="28E6436E" w14:textId="718BB30D" w:rsidR="00404F82" w:rsidRDefault="00404F82" w:rsidP="00A17C89">
      <w:pPr>
        <w:pStyle w:val="Odsekzoznamu"/>
        <w:numPr>
          <w:ilvl w:val="0"/>
          <w:numId w:val="4"/>
        </w:numPr>
        <w:spacing w:before="60" w:after="60"/>
        <w:ind w:left="568" w:hanging="284"/>
        <w:contextualSpacing w:val="0"/>
        <w:jc w:val="both"/>
        <w:rPr>
          <w:rFonts w:ascii="Times New Roman" w:hAnsi="Times New Roman"/>
          <w:sz w:val="24"/>
          <w:szCs w:val="24"/>
        </w:rPr>
      </w:pPr>
      <w:r w:rsidRPr="00DA2D79">
        <w:rPr>
          <w:rFonts w:ascii="Times New Roman" w:hAnsi="Times New Roman"/>
          <w:sz w:val="24"/>
          <w:szCs w:val="24"/>
        </w:rPr>
        <w:t>iné výdavky priamo nesúvisiace s</w:t>
      </w:r>
      <w:r w:rsidR="00372D5D">
        <w:rPr>
          <w:rFonts w:ascii="Times New Roman" w:hAnsi="Times New Roman"/>
          <w:sz w:val="24"/>
          <w:szCs w:val="24"/>
        </w:rPr>
        <w:t> </w:t>
      </w:r>
      <w:r w:rsidRPr="00DA2D79">
        <w:rPr>
          <w:rFonts w:ascii="Times New Roman" w:hAnsi="Times New Roman"/>
          <w:sz w:val="24"/>
          <w:szCs w:val="24"/>
        </w:rPr>
        <w:t>projektom</w:t>
      </w:r>
      <w:r w:rsidR="00372D5D">
        <w:rPr>
          <w:rFonts w:ascii="Times New Roman" w:hAnsi="Times New Roman"/>
          <w:sz w:val="24"/>
          <w:szCs w:val="24"/>
        </w:rPr>
        <w:t>.</w:t>
      </w:r>
    </w:p>
    <w:p w14:paraId="28E6436F" w14:textId="77777777" w:rsidR="00250147" w:rsidRPr="00447B21" w:rsidRDefault="00250147" w:rsidP="00C57592">
      <w:pPr>
        <w:pStyle w:val="Nadpis1"/>
        <w:numPr>
          <w:ilvl w:val="0"/>
          <w:numId w:val="78"/>
        </w:numPr>
        <w:spacing w:before="240" w:after="60"/>
        <w:ind w:left="567" w:hanging="567"/>
        <w:rPr>
          <w:rFonts w:ascii="Times New Roman" w:hAnsi="Times New Roman" w:cs="Times New Roman"/>
          <w:smallCaps/>
          <w:color w:val="984806" w:themeColor="accent6" w:themeShade="80"/>
          <w:sz w:val="30"/>
          <w:szCs w:val="30"/>
          <w:lang w:eastAsia="cs-CZ"/>
        </w:rPr>
      </w:pPr>
      <w:bookmarkStart w:id="62" w:name="_Toc459888811"/>
      <w:r w:rsidRPr="00447B21">
        <w:rPr>
          <w:rFonts w:ascii="Times New Roman" w:hAnsi="Times New Roman" w:cs="Times New Roman"/>
          <w:smallCaps/>
          <w:color w:val="984806" w:themeColor="accent6" w:themeShade="80"/>
          <w:sz w:val="30"/>
          <w:szCs w:val="30"/>
          <w:lang w:eastAsia="cs-CZ"/>
        </w:rPr>
        <w:t>Podmienky hospodárnosti výdavkov</w:t>
      </w:r>
      <w:bookmarkEnd w:id="62"/>
      <w:r w:rsidRPr="00447B21">
        <w:rPr>
          <w:rFonts w:ascii="Times New Roman" w:hAnsi="Times New Roman" w:cs="Times New Roman"/>
          <w:smallCaps/>
          <w:color w:val="984806" w:themeColor="accent6" w:themeShade="80"/>
          <w:sz w:val="30"/>
          <w:szCs w:val="30"/>
          <w:lang w:eastAsia="cs-CZ"/>
        </w:rPr>
        <w:t xml:space="preserve"> </w:t>
      </w:r>
    </w:p>
    <w:p w14:paraId="28E64370" w14:textId="77777777" w:rsidR="00250147" w:rsidRPr="009B2B48" w:rsidRDefault="00250147" w:rsidP="00A17C89">
      <w:pPr>
        <w:spacing w:before="60" w:after="60"/>
        <w:jc w:val="both"/>
        <w:rPr>
          <w:rFonts w:ascii="Times New Roman" w:hAnsi="Times New Roman"/>
          <w:sz w:val="24"/>
          <w:szCs w:val="24"/>
        </w:rPr>
      </w:pPr>
      <w:r w:rsidRPr="009B2B48">
        <w:rPr>
          <w:rFonts w:ascii="Times New Roman" w:hAnsi="Times New Roman"/>
          <w:sz w:val="24"/>
          <w:szCs w:val="24"/>
        </w:rPr>
        <w:t xml:space="preserve">Žiadateľ/prijímateľ </w:t>
      </w:r>
      <w:r w:rsidRPr="009B2B48">
        <w:rPr>
          <w:rFonts w:ascii="Times New Roman" w:hAnsi="Times New Roman"/>
          <w:b/>
          <w:sz w:val="24"/>
          <w:szCs w:val="24"/>
        </w:rPr>
        <w:t xml:space="preserve">je povinný </w:t>
      </w:r>
      <w:r w:rsidRPr="009B2B48">
        <w:rPr>
          <w:rFonts w:ascii="Times New Roman" w:hAnsi="Times New Roman"/>
          <w:sz w:val="24"/>
          <w:szCs w:val="24"/>
        </w:rPr>
        <w:t xml:space="preserve">v zmysle osobitných predpisov pri používaní verejných prostriedkov, ktorým je aj NFP, zachovávať zásadu hospodárnosti, a preto bude </w:t>
      </w:r>
      <w:r w:rsidR="00C93B35" w:rsidRPr="009B2B48">
        <w:rPr>
          <w:rFonts w:ascii="Times New Roman" w:hAnsi="Times New Roman"/>
          <w:sz w:val="24"/>
          <w:szCs w:val="24"/>
        </w:rPr>
        <w:t>SO</w:t>
      </w:r>
      <w:r w:rsidR="00493BA7" w:rsidRPr="009B2B48">
        <w:rPr>
          <w:rFonts w:ascii="Times New Roman" w:hAnsi="Times New Roman"/>
          <w:sz w:val="24"/>
          <w:szCs w:val="24"/>
        </w:rPr>
        <w:t> </w:t>
      </w:r>
      <w:r w:rsidRPr="009B2B48">
        <w:rPr>
          <w:rFonts w:ascii="Times New Roman" w:hAnsi="Times New Roman"/>
          <w:sz w:val="24"/>
          <w:szCs w:val="24"/>
        </w:rPr>
        <w:t>v jednotlivých oblastiach implementácie projektu posudzovať, či navrhnuté výdavky projektu spĺňajú podmienku hospodárnosti</w:t>
      </w:r>
      <w:r w:rsidRPr="009B2B48">
        <w:rPr>
          <w:rStyle w:val="Odkaznapoznmkupodiarou"/>
          <w:rFonts w:ascii="Times New Roman" w:hAnsi="Times New Roman"/>
          <w:sz w:val="24"/>
          <w:szCs w:val="24"/>
        </w:rPr>
        <w:footnoteReference w:id="71"/>
      </w:r>
      <w:r w:rsidRPr="009B2B48">
        <w:rPr>
          <w:rFonts w:ascii="Times New Roman" w:hAnsi="Times New Roman"/>
          <w:sz w:val="24"/>
          <w:szCs w:val="24"/>
        </w:rPr>
        <w:t xml:space="preserve"> a či zodpovedajú obvyklým cenám v danom mieste a</w:t>
      </w:r>
      <w:r w:rsidR="00C93B35" w:rsidRPr="009B2B48">
        <w:rPr>
          <w:rFonts w:ascii="Times New Roman" w:hAnsi="Times New Roman"/>
          <w:sz w:val="24"/>
          <w:szCs w:val="24"/>
        </w:rPr>
        <w:t> </w:t>
      </w:r>
      <w:r w:rsidRPr="009B2B48">
        <w:rPr>
          <w:rFonts w:ascii="Times New Roman" w:hAnsi="Times New Roman"/>
          <w:sz w:val="24"/>
          <w:szCs w:val="24"/>
        </w:rPr>
        <w:t>čase.</w:t>
      </w:r>
    </w:p>
    <w:p w14:paraId="28E64371" w14:textId="3805092F" w:rsidR="00250147" w:rsidRPr="009B2B48" w:rsidRDefault="00250147" w:rsidP="00A17C89">
      <w:pPr>
        <w:spacing w:before="60" w:after="60"/>
        <w:jc w:val="both"/>
        <w:rPr>
          <w:rFonts w:ascii="Times New Roman" w:hAnsi="Times New Roman"/>
          <w:sz w:val="24"/>
          <w:szCs w:val="24"/>
        </w:rPr>
      </w:pPr>
      <w:r w:rsidRPr="009B2B48">
        <w:rPr>
          <w:rFonts w:ascii="Times New Roman" w:hAnsi="Times New Roman"/>
          <w:sz w:val="24"/>
          <w:szCs w:val="24"/>
        </w:rPr>
        <w:t xml:space="preserve">Východiskom pre posudzovanie oprávnenosti výdavkov projektov </w:t>
      </w:r>
      <w:r w:rsidR="00C40B7A" w:rsidRPr="009B2B48">
        <w:rPr>
          <w:rFonts w:ascii="Times New Roman" w:hAnsi="Times New Roman"/>
          <w:sz w:val="24"/>
          <w:szCs w:val="24"/>
        </w:rPr>
        <w:t>OP ĽZ</w:t>
      </w:r>
      <w:r w:rsidR="00FF1FB4">
        <w:rPr>
          <w:rFonts w:ascii="Times New Roman" w:hAnsi="Times New Roman"/>
          <w:sz w:val="24"/>
          <w:szCs w:val="24"/>
        </w:rPr>
        <w:t xml:space="preserve"> </w:t>
      </w:r>
      <w:r w:rsidR="00586607">
        <w:rPr>
          <w:rFonts w:ascii="Times New Roman" w:hAnsi="Times New Roman"/>
          <w:sz w:val="24"/>
          <w:szCs w:val="24"/>
        </w:rPr>
        <w:t xml:space="preserve">v </w:t>
      </w:r>
      <w:r w:rsidR="0057690E">
        <w:rPr>
          <w:rFonts w:ascii="Times New Roman" w:hAnsi="Times New Roman"/>
          <w:sz w:val="24"/>
          <w:szCs w:val="24"/>
        </w:rPr>
        <w:t>PO</w:t>
      </w:r>
      <w:r w:rsidR="00FF1FB4">
        <w:rPr>
          <w:rFonts w:ascii="Times New Roman" w:hAnsi="Times New Roman"/>
          <w:sz w:val="24"/>
          <w:szCs w:val="24"/>
        </w:rPr>
        <w:t xml:space="preserve"> 5</w:t>
      </w:r>
      <w:r w:rsidR="00A17C89">
        <w:rPr>
          <w:rFonts w:ascii="Times New Roman" w:hAnsi="Times New Roman"/>
          <w:sz w:val="24"/>
          <w:szCs w:val="24"/>
        </w:rPr>
        <w:t xml:space="preserve"> a</w:t>
      </w:r>
      <w:r w:rsidR="00C93B35" w:rsidRPr="009B2B48">
        <w:rPr>
          <w:rFonts w:ascii="Times New Roman" w:hAnsi="Times New Roman"/>
          <w:sz w:val="24"/>
          <w:szCs w:val="24"/>
        </w:rPr>
        <w:t xml:space="preserve"> 6</w:t>
      </w:r>
      <w:r w:rsidR="00FF1FB4">
        <w:rPr>
          <w:rFonts w:ascii="Times New Roman" w:hAnsi="Times New Roman"/>
          <w:sz w:val="24"/>
          <w:szCs w:val="24"/>
        </w:rPr>
        <w:t xml:space="preserve"> </w:t>
      </w:r>
      <w:r w:rsidRPr="009B2B48">
        <w:rPr>
          <w:rFonts w:ascii="Times New Roman" w:hAnsi="Times New Roman"/>
          <w:sz w:val="24"/>
          <w:szCs w:val="24"/>
        </w:rPr>
        <w:t xml:space="preserve">z pohľadu ich hospodárnosti je </w:t>
      </w:r>
      <w:r w:rsidR="00A441FD" w:rsidRPr="009B2B48">
        <w:rPr>
          <w:rFonts w:ascii="Times New Roman" w:hAnsi="Times New Roman"/>
          <w:i/>
          <w:sz w:val="24"/>
          <w:szCs w:val="24"/>
        </w:rPr>
        <w:t xml:space="preserve">Metodický pokyn CKO č. 18 </w:t>
      </w:r>
      <w:r w:rsidRPr="009B2B48">
        <w:rPr>
          <w:rFonts w:ascii="Times New Roman" w:hAnsi="Times New Roman"/>
          <w:i/>
          <w:sz w:val="24"/>
          <w:szCs w:val="24"/>
        </w:rPr>
        <w:t xml:space="preserve">k overovaniu hospodárnosti výdavkov na </w:t>
      </w:r>
      <w:r w:rsidRPr="009B2B48">
        <w:rPr>
          <w:rFonts w:ascii="Times New Roman" w:hAnsi="Times New Roman"/>
          <w:i/>
          <w:sz w:val="24"/>
          <w:szCs w:val="24"/>
        </w:rPr>
        <w:lastRenderedPageBreak/>
        <w:t>programové obdobie 2014 - 2020</w:t>
      </w:r>
      <w:r w:rsidR="00FF1FB4" w:rsidRPr="00FF1FB4">
        <w:rPr>
          <w:rFonts w:ascii="Times New Roman" w:hAnsi="Times New Roman"/>
          <w:i/>
          <w:sz w:val="24"/>
          <w:szCs w:val="24"/>
        </w:rPr>
        <w:t xml:space="preserve"> </w:t>
      </w:r>
      <w:r w:rsidR="00FF1FB4">
        <w:rPr>
          <w:rFonts w:ascii="Times New Roman" w:hAnsi="Times New Roman"/>
          <w:i/>
          <w:sz w:val="24"/>
          <w:szCs w:val="24"/>
        </w:rPr>
        <w:t>(</w:t>
      </w:r>
      <w:r w:rsidR="00BA0CA0">
        <w:rPr>
          <w:rFonts w:ascii="Times New Roman" w:hAnsi="Times New Roman"/>
          <w:i/>
          <w:sz w:val="24"/>
          <w:szCs w:val="24"/>
        </w:rPr>
        <w:t>v aktuálnom znení</w:t>
      </w:r>
      <w:r w:rsidR="00FF1FB4">
        <w:rPr>
          <w:rFonts w:ascii="Times New Roman" w:hAnsi="Times New Roman"/>
          <w:i/>
          <w:sz w:val="24"/>
          <w:szCs w:val="24"/>
        </w:rPr>
        <w:t>)</w:t>
      </w:r>
      <w:r w:rsidRPr="009B2B48">
        <w:rPr>
          <w:rFonts w:ascii="Times New Roman" w:hAnsi="Times New Roman"/>
          <w:sz w:val="24"/>
          <w:szCs w:val="24"/>
        </w:rPr>
        <w:t xml:space="preserve">, ktorý formuluje základné pravidlá a postupy pre proces posudzovania zásady hospodárnosti výdavkov projektu, resp. ŽoNFP. </w:t>
      </w:r>
    </w:p>
    <w:p w14:paraId="28E64372" w14:textId="77777777" w:rsidR="00250147" w:rsidRPr="009B2B48" w:rsidRDefault="00250147" w:rsidP="00A17C89">
      <w:pPr>
        <w:spacing w:before="60" w:after="60"/>
        <w:jc w:val="both"/>
        <w:rPr>
          <w:rFonts w:ascii="Times New Roman" w:hAnsi="Times New Roman"/>
          <w:sz w:val="24"/>
          <w:szCs w:val="24"/>
        </w:rPr>
      </w:pPr>
      <w:r w:rsidRPr="009B2B48">
        <w:rPr>
          <w:rFonts w:ascii="Times New Roman" w:hAnsi="Times New Roman"/>
          <w:sz w:val="24"/>
          <w:szCs w:val="24"/>
        </w:rPr>
        <w:t>Nastavenie podmienok vzťahujúcich sa na hospodárnosť výdavkov vychádza zo snahy SO zabezpečiť efektívny spôsob preukazovania (zo</w:t>
      </w:r>
      <w:r w:rsidR="005D443E" w:rsidRPr="009B2B48">
        <w:rPr>
          <w:rFonts w:ascii="Times New Roman" w:hAnsi="Times New Roman"/>
          <w:sz w:val="24"/>
          <w:szCs w:val="24"/>
        </w:rPr>
        <w:t> </w:t>
      </w:r>
      <w:r w:rsidRPr="009B2B48">
        <w:rPr>
          <w:rFonts w:ascii="Times New Roman" w:hAnsi="Times New Roman"/>
          <w:sz w:val="24"/>
          <w:szCs w:val="24"/>
        </w:rPr>
        <w:t>strany žiadateľa/prijímateľa) a overovania (zo</w:t>
      </w:r>
      <w:r w:rsidR="00770FF4">
        <w:rPr>
          <w:rFonts w:ascii="Times New Roman" w:hAnsi="Times New Roman"/>
          <w:sz w:val="24"/>
          <w:szCs w:val="24"/>
        </w:rPr>
        <w:t> </w:t>
      </w:r>
      <w:r w:rsidRPr="009B2B48">
        <w:rPr>
          <w:rFonts w:ascii="Times New Roman" w:hAnsi="Times New Roman"/>
          <w:sz w:val="24"/>
          <w:szCs w:val="24"/>
        </w:rPr>
        <w:t>strany SO) hospodárnosti výdavkov projektu prostredníctvom využitia smerných ukazovateľov (benchmarkov) a finančných limitov s dôrazom na dodržiavanie zásady ,,hodnota za peniaze/value for money“.</w:t>
      </w:r>
    </w:p>
    <w:p w14:paraId="28E64373" w14:textId="77777777" w:rsidR="00250147" w:rsidRPr="009B2B48" w:rsidRDefault="00C93B35" w:rsidP="00A17C89">
      <w:pPr>
        <w:spacing w:before="120" w:after="60"/>
        <w:jc w:val="both"/>
        <w:rPr>
          <w:rFonts w:ascii="Times New Roman" w:hAnsi="Times New Roman"/>
          <w:sz w:val="24"/>
          <w:szCs w:val="24"/>
        </w:rPr>
      </w:pPr>
      <w:r w:rsidRPr="009B2B48">
        <w:rPr>
          <w:rFonts w:ascii="Times New Roman" w:hAnsi="Times New Roman"/>
          <w:sz w:val="24"/>
          <w:szCs w:val="24"/>
        </w:rPr>
        <w:t>SO</w:t>
      </w:r>
      <w:r w:rsidR="00250147" w:rsidRPr="009B2B48">
        <w:rPr>
          <w:rFonts w:ascii="Times New Roman" w:hAnsi="Times New Roman"/>
          <w:sz w:val="24"/>
          <w:szCs w:val="24"/>
        </w:rPr>
        <w:t xml:space="preserve"> bude posudzovať oprávnenosť výdavkov projektu (ŽoNFP) z hľadiska hospodárnosti primárne v nasledujúcich procesných fázach implementácie:</w:t>
      </w:r>
    </w:p>
    <w:p w14:paraId="28E64374" w14:textId="77777777" w:rsidR="00250147" w:rsidRPr="009B2B48" w:rsidRDefault="00250147" w:rsidP="00A17C89">
      <w:pPr>
        <w:pStyle w:val="Odsekzoznamu"/>
        <w:numPr>
          <w:ilvl w:val="0"/>
          <w:numId w:val="21"/>
        </w:numPr>
        <w:spacing w:before="60" w:after="60"/>
        <w:ind w:left="568" w:hanging="284"/>
        <w:contextualSpacing w:val="0"/>
        <w:jc w:val="both"/>
        <w:rPr>
          <w:rFonts w:ascii="Times New Roman" w:hAnsi="Times New Roman"/>
          <w:sz w:val="24"/>
          <w:szCs w:val="24"/>
        </w:rPr>
      </w:pPr>
      <w:r w:rsidRPr="009B2B48">
        <w:rPr>
          <w:rFonts w:ascii="Times New Roman" w:hAnsi="Times New Roman"/>
          <w:sz w:val="24"/>
          <w:szCs w:val="24"/>
        </w:rPr>
        <w:t>konanie o</w:t>
      </w:r>
      <w:r w:rsidR="00DB5E96" w:rsidRPr="009B2B48">
        <w:rPr>
          <w:rFonts w:ascii="Times New Roman" w:hAnsi="Times New Roman"/>
          <w:sz w:val="24"/>
          <w:szCs w:val="24"/>
        </w:rPr>
        <w:t> </w:t>
      </w:r>
      <w:r w:rsidRPr="009B2B48">
        <w:rPr>
          <w:rFonts w:ascii="Times New Roman" w:hAnsi="Times New Roman"/>
          <w:sz w:val="24"/>
          <w:szCs w:val="24"/>
        </w:rPr>
        <w:t>ŽoNFP</w:t>
      </w:r>
      <w:r w:rsidR="00DB5E96" w:rsidRPr="009B2B48">
        <w:rPr>
          <w:rFonts w:ascii="Times New Roman" w:hAnsi="Times New Roman"/>
          <w:sz w:val="24"/>
          <w:szCs w:val="24"/>
        </w:rPr>
        <w:t>;</w:t>
      </w:r>
    </w:p>
    <w:p w14:paraId="28E64375" w14:textId="77777777" w:rsidR="00250147" w:rsidRPr="009B2B48" w:rsidRDefault="00250147" w:rsidP="00A17C89">
      <w:pPr>
        <w:pStyle w:val="Odsekzoznamu"/>
        <w:numPr>
          <w:ilvl w:val="0"/>
          <w:numId w:val="21"/>
        </w:numPr>
        <w:spacing w:before="60" w:after="60"/>
        <w:ind w:left="568" w:hanging="284"/>
        <w:contextualSpacing w:val="0"/>
        <w:jc w:val="both"/>
        <w:rPr>
          <w:rFonts w:ascii="Times New Roman" w:hAnsi="Times New Roman"/>
          <w:sz w:val="24"/>
          <w:szCs w:val="24"/>
        </w:rPr>
      </w:pPr>
      <w:r w:rsidRPr="009B2B48">
        <w:rPr>
          <w:rFonts w:ascii="Times New Roman" w:hAnsi="Times New Roman"/>
          <w:sz w:val="24"/>
          <w:szCs w:val="24"/>
        </w:rPr>
        <w:t>realizácia projektu</w:t>
      </w:r>
      <w:r w:rsidR="00DB5E96" w:rsidRPr="009B2B48">
        <w:rPr>
          <w:rFonts w:ascii="Times New Roman" w:hAnsi="Times New Roman"/>
          <w:sz w:val="24"/>
          <w:szCs w:val="24"/>
        </w:rPr>
        <w:t>;</w:t>
      </w:r>
    </w:p>
    <w:p w14:paraId="28E64376" w14:textId="77777777" w:rsidR="00250147" w:rsidRPr="009B2B48" w:rsidRDefault="00250147" w:rsidP="00A17C89">
      <w:pPr>
        <w:pStyle w:val="Odsekzoznamu"/>
        <w:numPr>
          <w:ilvl w:val="0"/>
          <w:numId w:val="21"/>
        </w:numPr>
        <w:spacing w:before="60" w:after="60"/>
        <w:ind w:left="568" w:hanging="284"/>
        <w:contextualSpacing w:val="0"/>
        <w:jc w:val="both"/>
        <w:rPr>
          <w:rFonts w:ascii="Times New Roman" w:hAnsi="Times New Roman"/>
          <w:sz w:val="24"/>
          <w:szCs w:val="24"/>
        </w:rPr>
      </w:pPr>
      <w:r w:rsidRPr="009B2B48">
        <w:rPr>
          <w:rFonts w:ascii="Times New Roman" w:hAnsi="Times New Roman"/>
          <w:sz w:val="24"/>
          <w:szCs w:val="24"/>
        </w:rPr>
        <w:t xml:space="preserve">verejné obstarávanie a obstarávanie nespadajúce pod pravidlá verejného obstarávania. </w:t>
      </w:r>
    </w:p>
    <w:p w14:paraId="28E64377" w14:textId="77777777" w:rsidR="00250147" w:rsidRPr="009B2B48" w:rsidRDefault="00250147" w:rsidP="00A17C89">
      <w:pPr>
        <w:spacing w:before="60" w:after="60"/>
        <w:jc w:val="both"/>
        <w:rPr>
          <w:rFonts w:ascii="Times New Roman" w:hAnsi="Times New Roman"/>
          <w:sz w:val="24"/>
          <w:szCs w:val="24"/>
        </w:rPr>
      </w:pPr>
      <w:r w:rsidRPr="009B2B48">
        <w:rPr>
          <w:rFonts w:ascii="Times New Roman" w:hAnsi="Times New Roman"/>
          <w:sz w:val="24"/>
          <w:szCs w:val="24"/>
        </w:rPr>
        <w:t xml:space="preserve">Každá z vyššie uvedených procesných fáz má špecifické zameranie, rozsah, účel a časové začlenenie do implementačného procesu. Z uvedeného vyplýva, že aj rozsah a zameranie posúdenia zásady hospodárnosti je pre jednotlivé oblasti diferencované. </w:t>
      </w:r>
    </w:p>
    <w:p w14:paraId="28E64378" w14:textId="77777777" w:rsidR="00250147" w:rsidRPr="00687D5A" w:rsidRDefault="00250147" w:rsidP="00A17C89">
      <w:pPr>
        <w:spacing w:before="60" w:after="60"/>
        <w:jc w:val="both"/>
        <w:rPr>
          <w:rFonts w:ascii="Times New Roman" w:hAnsi="Times New Roman"/>
          <w:sz w:val="24"/>
          <w:szCs w:val="24"/>
        </w:rPr>
      </w:pPr>
      <w:r w:rsidRPr="009B2B48">
        <w:rPr>
          <w:rFonts w:ascii="Times New Roman" w:hAnsi="Times New Roman"/>
          <w:sz w:val="24"/>
          <w:szCs w:val="24"/>
        </w:rPr>
        <w:t xml:space="preserve">Žiadateľ/prijímateľ </w:t>
      </w:r>
      <w:r w:rsidRPr="009B2B48">
        <w:rPr>
          <w:rFonts w:ascii="Times New Roman" w:hAnsi="Times New Roman"/>
          <w:sz w:val="24"/>
          <w:szCs w:val="24"/>
          <w:u w:val="single"/>
        </w:rPr>
        <w:t>sa nezbavuje</w:t>
      </w:r>
      <w:r w:rsidRPr="009B2B48">
        <w:rPr>
          <w:rFonts w:ascii="Times New Roman" w:hAnsi="Times New Roman"/>
          <w:sz w:val="24"/>
          <w:szCs w:val="24"/>
        </w:rPr>
        <w:t xml:space="preserve"> výlučnej a konečnej zodpovednosti za dodržanie zásady hospodárnosti úkonom SO uskutočneným v rámci jednej z vyššie uvedených procesných fáz implementácie, ktorým neidentifikoval porušenie zásady hospodárnosti. </w:t>
      </w:r>
      <w:r w:rsidR="00C93B35" w:rsidRPr="009B2B48">
        <w:rPr>
          <w:rFonts w:ascii="Times New Roman" w:hAnsi="Times New Roman"/>
          <w:sz w:val="24"/>
          <w:szCs w:val="24"/>
        </w:rPr>
        <w:t>SO</w:t>
      </w:r>
      <w:r w:rsidRPr="009B2B48">
        <w:rPr>
          <w:rFonts w:ascii="Times New Roman" w:hAnsi="Times New Roman"/>
          <w:sz w:val="24"/>
          <w:szCs w:val="24"/>
        </w:rPr>
        <w:t xml:space="preserve"> je oprávnený aj</w:t>
      </w:r>
      <w:r w:rsidR="00BF67E5" w:rsidRPr="009B2B48">
        <w:rPr>
          <w:rFonts w:ascii="Times New Roman" w:hAnsi="Times New Roman"/>
          <w:sz w:val="24"/>
          <w:szCs w:val="24"/>
        </w:rPr>
        <w:t> </w:t>
      </w:r>
      <w:r w:rsidRPr="009B2B48">
        <w:rPr>
          <w:rFonts w:ascii="Times New Roman" w:hAnsi="Times New Roman"/>
          <w:sz w:val="24"/>
          <w:szCs w:val="24"/>
        </w:rPr>
        <w:t xml:space="preserve">na základe nových, resp. opakovaných úkonov (najmä v prípadoch, ak </w:t>
      </w:r>
      <w:r w:rsidR="00C93B35" w:rsidRPr="009B2B48">
        <w:rPr>
          <w:rFonts w:ascii="Times New Roman" w:hAnsi="Times New Roman"/>
          <w:sz w:val="24"/>
          <w:szCs w:val="24"/>
        </w:rPr>
        <w:t>SO</w:t>
      </w:r>
      <w:r w:rsidRPr="009B2B48">
        <w:rPr>
          <w:rFonts w:ascii="Times New Roman" w:hAnsi="Times New Roman"/>
          <w:sz w:val="24"/>
          <w:szCs w:val="24"/>
        </w:rPr>
        <w:t xml:space="preserve"> identifikuje nové skutočnosti, ktoré neboli posúdené v čase pôvodnej kontroly hospodárnosti alebo v prípadoch dodatočného uistenia sa o správnosti výsledku pôvodnej kontroly hospodárnosti) uplatniť voči prijímateľovi sankcie za nedodržanie zásady hospodárnosti.</w:t>
      </w:r>
    </w:p>
    <w:p w14:paraId="28E64379" w14:textId="77777777" w:rsidR="00250147" w:rsidRDefault="00250147" w:rsidP="00A17C89">
      <w:pPr>
        <w:spacing w:before="60" w:after="60"/>
        <w:jc w:val="both"/>
        <w:rPr>
          <w:rFonts w:ascii="Times New Roman" w:hAnsi="Times New Roman"/>
          <w:sz w:val="24"/>
          <w:szCs w:val="24"/>
        </w:rPr>
      </w:pPr>
      <w:r>
        <w:rPr>
          <w:rFonts w:ascii="Times New Roman" w:hAnsi="Times New Roman"/>
          <w:sz w:val="24"/>
          <w:szCs w:val="24"/>
        </w:rPr>
        <w:t>SO</w:t>
      </w:r>
      <w:r w:rsidRPr="002D4459">
        <w:rPr>
          <w:rFonts w:ascii="Times New Roman" w:hAnsi="Times New Roman"/>
          <w:sz w:val="24"/>
          <w:szCs w:val="24"/>
        </w:rPr>
        <w:t xml:space="preserve"> pri posudzovaní hospodárnosti využíva tzv. </w:t>
      </w:r>
      <w:r w:rsidRPr="001E6452">
        <w:rPr>
          <w:rFonts w:ascii="Times New Roman" w:hAnsi="Times New Roman"/>
          <w:b/>
          <w:sz w:val="24"/>
          <w:szCs w:val="24"/>
        </w:rPr>
        <w:t>pomocné nástroje</w:t>
      </w:r>
      <w:r w:rsidRPr="002D4459">
        <w:rPr>
          <w:rFonts w:ascii="Times New Roman" w:hAnsi="Times New Roman"/>
          <w:sz w:val="24"/>
          <w:szCs w:val="24"/>
        </w:rPr>
        <w:t>. Pomocné nástroje predstavujú prostriedky, resp. opatrenia, ktoré pomáhajú získať primerané uistenie o tom, že</w:t>
      </w:r>
      <w:r w:rsidR="00493BA7">
        <w:rPr>
          <w:rFonts w:ascii="Times New Roman" w:hAnsi="Times New Roman"/>
          <w:sz w:val="24"/>
          <w:szCs w:val="24"/>
        </w:rPr>
        <w:t> </w:t>
      </w:r>
      <w:r w:rsidRPr="002D4459">
        <w:rPr>
          <w:rFonts w:ascii="Times New Roman" w:hAnsi="Times New Roman"/>
          <w:sz w:val="24"/>
          <w:szCs w:val="24"/>
        </w:rPr>
        <w:t xml:space="preserve">výdavky na realizované projekty (resp. </w:t>
      </w:r>
      <w:r>
        <w:rPr>
          <w:rFonts w:ascii="Times New Roman" w:hAnsi="Times New Roman"/>
          <w:sz w:val="24"/>
          <w:szCs w:val="24"/>
        </w:rPr>
        <w:t xml:space="preserve">výdavky </w:t>
      </w:r>
      <w:r w:rsidRPr="002D4459">
        <w:rPr>
          <w:rFonts w:ascii="Times New Roman" w:hAnsi="Times New Roman"/>
          <w:sz w:val="24"/>
          <w:szCs w:val="24"/>
        </w:rPr>
        <w:t xml:space="preserve">uvádzané v </w:t>
      </w:r>
      <w:r>
        <w:rPr>
          <w:rFonts w:ascii="Times New Roman" w:hAnsi="Times New Roman"/>
          <w:sz w:val="24"/>
          <w:szCs w:val="24"/>
        </w:rPr>
        <w:t>ŽoNFP</w:t>
      </w:r>
      <w:r w:rsidRPr="002D4459">
        <w:rPr>
          <w:rFonts w:ascii="Times New Roman" w:hAnsi="Times New Roman"/>
          <w:sz w:val="24"/>
          <w:szCs w:val="24"/>
        </w:rPr>
        <w:t>) sú vynaložené hospodárne.</w:t>
      </w:r>
      <w:r>
        <w:rPr>
          <w:rFonts w:ascii="Times New Roman" w:hAnsi="Times New Roman"/>
          <w:sz w:val="24"/>
          <w:szCs w:val="24"/>
        </w:rPr>
        <w:t xml:space="preserve"> Pomocnými </w:t>
      </w:r>
      <w:r w:rsidRPr="00FB39FB">
        <w:rPr>
          <w:rFonts w:ascii="Times New Roman" w:hAnsi="Times New Roman"/>
          <w:sz w:val="24"/>
          <w:szCs w:val="24"/>
        </w:rPr>
        <w:t>nástroj</w:t>
      </w:r>
      <w:r>
        <w:rPr>
          <w:rFonts w:ascii="Times New Roman" w:hAnsi="Times New Roman"/>
          <w:sz w:val="24"/>
          <w:szCs w:val="24"/>
        </w:rPr>
        <w:t>mi sú najmä</w:t>
      </w:r>
      <w:r w:rsidRPr="00FB39FB">
        <w:rPr>
          <w:rFonts w:ascii="Times New Roman" w:hAnsi="Times New Roman"/>
          <w:sz w:val="24"/>
          <w:szCs w:val="24"/>
        </w:rPr>
        <w:t>:</w:t>
      </w:r>
      <w:r>
        <w:rPr>
          <w:rFonts w:ascii="Times New Roman" w:hAnsi="Times New Roman"/>
          <w:sz w:val="24"/>
          <w:szCs w:val="24"/>
        </w:rPr>
        <w:t xml:space="preserve"> </w:t>
      </w:r>
    </w:p>
    <w:p w14:paraId="28E6437A" w14:textId="77777777" w:rsidR="00250147" w:rsidRPr="001E6452" w:rsidRDefault="00250147" w:rsidP="00C57592">
      <w:pPr>
        <w:pStyle w:val="Odsekzoznamu"/>
        <w:numPr>
          <w:ilvl w:val="0"/>
          <w:numId w:val="55"/>
        </w:numPr>
        <w:spacing w:before="60" w:after="60"/>
        <w:ind w:left="567" w:hanging="283"/>
        <w:contextualSpacing w:val="0"/>
        <w:jc w:val="both"/>
        <w:rPr>
          <w:rFonts w:ascii="Times New Roman" w:hAnsi="Times New Roman"/>
          <w:sz w:val="24"/>
          <w:szCs w:val="24"/>
        </w:rPr>
      </w:pPr>
      <w:r w:rsidRPr="001E6452">
        <w:rPr>
          <w:rFonts w:ascii="Times New Roman" w:hAnsi="Times New Roman"/>
          <w:sz w:val="24"/>
          <w:szCs w:val="24"/>
        </w:rPr>
        <w:t>finančné limity (finančné limity na úrovni jednotkových výdavkov, percentuálne limity na</w:t>
      </w:r>
      <w:r w:rsidR="00BF67E5">
        <w:rPr>
          <w:rFonts w:ascii="Times New Roman" w:hAnsi="Times New Roman"/>
          <w:sz w:val="24"/>
          <w:szCs w:val="24"/>
        </w:rPr>
        <w:t> </w:t>
      </w:r>
      <w:r w:rsidRPr="001E6452">
        <w:rPr>
          <w:rFonts w:ascii="Times New Roman" w:hAnsi="Times New Roman"/>
          <w:sz w:val="24"/>
          <w:szCs w:val="24"/>
        </w:rPr>
        <w:t>úrovni skupín výdavkov)</w:t>
      </w:r>
      <w:r w:rsidR="00DB5E96">
        <w:rPr>
          <w:rFonts w:ascii="Times New Roman" w:hAnsi="Times New Roman"/>
          <w:sz w:val="24"/>
          <w:szCs w:val="24"/>
        </w:rPr>
        <w:t>;</w:t>
      </w:r>
      <w:r w:rsidRPr="001E6452">
        <w:rPr>
          <w:rFonts w:ascii="Times New Roman" w:hAnsi="Times New Roman"/>
          <w:sz w:val="24"/>
          <w:szCs w:val="24"/>
        </w:rPr>
        <w:t xml:space="preserve"> </w:t>
      </w:r>
    </w:p>
    <w:p w14:paraId="28E6437B" w14:textId="77777777" w:rsidR="00250147" w:rsidRDefault="00250147" w:rsidP="00C57592">
      <w:pPr>
        <w:pStyle w:val="Odsekzoznamu"/>
        <w:numPr>
          <w:ilvl w:val="0"/>
          <w:numId w:val="55"/>
        </w:numPr>
        <w:spacing w:before="60" w:after="60"/>
        <w:ind w:left="567" w:hanging="283"/>
        <w:contextualSpacing w:val="0"/>
        <w:jc w:val="both"/>
        <w:rPr>
          <w:rFonts w:ascii="Times New Roman" w:hAnsi="Times New Roman"/>
          <w:sz w:val="24"/>
          <w:szCs w:val="24"/>
        </w:rPr>
      </w:pPr>
      <w:r w:rsidRPr="001E6452">
        <w:rPr>
          <w:rFonts w:ascii="Times New Roman" w:hAnsi="Times New Roman"/>
          <w:sz w:val="24"/>
          <w:szCs w:val="24"/>
        </w:rPr>
        <w:t>benchmarky</w:t>
      </w:r>
      <w:r w:rsidR="00DB5E96">
        <w:rPr>
          <w:rFonts w:ascii="Times New Roman" w:hAnsi="Times New Roman"/>
          <w:sz w:val="24"/>
          <w:szCs w:val="24"/>
        </w:rPr>
        <w:t>;</w:t>
      </w:r>
      <w:r w:rsidRPr="001E6452">
        <w:rPr>
          <w:rFonts w:ascii="Times New Roman" w:hAnsi="Times New Roman"/>
          <w:sz w:val="24"/>
          <w:szCs w:val="24"/>
        </w:rPr>
        <w:t xml:space="preserve"> </w:t>
      </w:r>
    </w:p>
    <w:p w14:paraId="2EE879FB" w14:textId="7E4D8241" w:rsidR="001232E8" w:rsidRPr="001E6452" w:rsidRDefault="001232E8" w:rsidP="00C57592">
      <w:pPr>
        <w:pStyle w:val="Odsekzoznamu"/>
        <w:numPr>
          <w:ilvl w:val="0"/>
          <w:numId w:val="55"/>
        </w:numPr>
        <w:spacing w:before="60" w:after="60"/>
        <w:ind w:left="567" w:hanging="283"/>
        <w:contextualSpacing w:val="0"/>
        <w:jc w:val="both"/>
        <w:rPr>
          <w:rFonts w:ascii="Times New Roman" w:hAnsi="Times New Roman"/>
          <w:sz w:val="24"/>
          <w:szCs w:val="24"/>
        </w:rPr>
      </w:pPr>
      <w:r>
        <w:rPr>
          <w:rFonts w:ascii="Times New Roman" w:hAnsi="Times New Roman"/>
          <w:sz w:val="24"/>
          <w:szCs w:val="24"/>
        </w:rPr>
        <w:t>jednotkové ceny</w:t>
      </w:r>
    </w:p>
    <w:p w14:paraId="28E6437C" w14:textId="77777777" w:rsidR="00250147" w:rsidRPr="001E6452" w:rsidRDefault="00250147" w:rsidP="00C57592">
      <w:pPr>
        <w:pStyle w:val="Odsekzoznamu"/>
        <w:numPr>
          <w:ilvl w:val="0"/>
          <w:numId w:val="55"/>
        </w:numPr>
        <w:spacing w:before="60" w:after="60"/>
        <w:ind w:left="567" w:hanging="283"/>
        <w:contextualSpacing w:val="0"/>
        <w:jc w:val="both"/>
        <w:rPr>
          <w:rFonts w:ascii="Times New Roman" w:hAnsi="Times New Roman"/>
          <w:sz w:val="24"/>
          <w:szCs w:val="24"/>
        </w:rPr>
      </w:pPr>
      <w:r w:rsidRPr="001E6452">
        <w:rPr>
          <w:rFonts w:ascii="Times New Roman" w:hAnsi="Times New Roman"/>
          <w:sz w:val="24"/>
          <w:szCs w:val="24"/>
        </w:rPr>
        <w:t>stavebný rozpočet projektu vypracovaný oprávnenou osobou</w:t>
      </w:r>
      <w:r w:rsidR="00DB5E96">
        <w:rPr>
          <w:rFonts w:ascii="Times New Roman" w:hAnsi="Times New Roman"/>
          <w:sz w:val="24"/>
          <w:szCs w:val="24"/>
        </w:rPr>
        <w:t>;</w:t>
      </w:r>
      <w:r w:rsidRPr="001E6452">
        <w:rPr>
          <w:rFonts w:ascii="Times New Roman" w:hAnsi="Times New Roman"/>
          <w:sz w:val="24"/>
          <w:szCs w:val="24"/>
        </w:rPr>
        <w:t xml:space="preserve"> </w:t>
      </w:r>
    </w:p>
    <w:p w14:paraId="28E6437D" w14:textId="77777777" w:rsidR="00250147" w:rsidRPr="004C26CF" w:rsidRDefault="00250147" w:rsidP="00C57592">
      <w:pPr>
        <w:pStyle w:val="Odsekzoznamu"/>
        <w:numPr>
          <w:ilvl w:val="0"/>
          <w:numId w:val="55"/>
        </w:numPr>
        <w:spacing w:before="60" w:after="60"/>
        <w:ind w:left="567" w:hanging="283"/>
        <w:contextualSpacing w:val="0"/>
        <w:jc w:val="both"/>
        <w:rPr>
          <w:rFonts w:ascii="Times New Roman" w:hAnsi="Times New Roman"/>
          <w:sz w:val="24"/>
          <w:szCs w:val="24"/>
        </w:rPr>
      </w:pPr>
      <w:r w:rsidRPr="0082635C">
        <w:rPr>
          <w:rFonts w:ascii="Times New Roman" w:hAnsi="Times New Roman"/>
          <w:sz w:val="24"/>
          <w:szCs w:val="24"/>
        </w:rPr>
        <w:t>znalecký alebo odborný posudok</w:t>
      </w:r>
      <w:r w:rsidR="00DB5E96" w:rsidRPr="004C26CF">
        <w:rPr>
          <w:rFonts w:ascii="Times New Roman" w:hAnsi="Times New Roman"/>
          <w:sz w:val="24"/>
          <w:szCs w:val="24"/>
        </w:rPr>
        <w:t>;</w:t>
      </w:r>
    </w:p>
    <w:p w14:paraId="28E6437E" w14:textId="77777777" w:rsidR="00250147" w:rsidRPr="001E6452" w:rsidRDefault="00250147" w:rsidP="00C57592">
      <w:pPr>
        <w:pStyle w:val="Odsekzoznamu"/>
        <w:numPr>
          <w:ilvl w:val="0"/>
          <w:numId w:val="55"/>
        </w:numPr>
        <w:spacing w:before="60" w:after="60"/>
        <w:ind w:left="567" w:hanging="283"/>
        <w:contextualSpacing w:val="0"/>
        <w:jc w:val="both"/>
        <w:rPr>
          <w:rFonts w:ascii="Times New Roman" w:hAnsi="Times New Roman"/>
          <w:sz w:val="24"/>
          <w:szCs w:val="24"/>
        </w:rPr>
      </w:pPr>
      <w:r w:rsidRPr="001E6452">
        <w:rPr>
          <w:rFonts w:ascii="Times New Roman" w:hAnsi="Times New Roman"/>
          <w:sz w:val="24"/>
          <w:szCs w:val="24"/>
        </w:rPr>
        <w:t>zrealizované verejné obstarávanie</w:t>
      </w:r>
      <w:r w:rsidR="00DB5E96">
        <w:rPr>
          <w:rFonts w:ascii="Times New Roman" w:hAnsi="Times New Roman"/>
          <w:sz w:val="24"/>
          <w:szCs w:val="24"/>
        </w:rPr>
        <w:t>;</w:t>
      </w:r>
      <w:r w:rsidRPr="001E6452">
        <w:rPr>
          <w:rFonts w:ascii="Times New Roman" w:hAnsi="Times New Roman"/>
          <w:sz w:val="24"/>
          <w:szCs w:val="24"/>
        </w:rPr>
        <w:t xml:space="preserve"> </w:t>
      </w:r>
    </w:p>
    <w:p w14:paraId="28E6437F" w14:textId="77777777" w:rsidR="00250147" w:rsidRDefault="00250147" w:rsidP="00C57592">
      <w:pPr>
        <w:pStyle w:val="Odsekzoznamu"/>
        <w:numPr>
          <w:ilvl w:val="0"/>
          <w:numId w:val="55"/>
        </w:numPr>
        <w:spacing w:before="60" w:after="60"/>
        <w:ind w:left="567" w:hanging="283"/>
        <w:contextualSpacing w:val="0"/>
        <w:jc w:val="both"/>
        <w:rPr>
          <w:rFonts w:ascii="Times New Roman" w:hAnsi="Times New Roman"/>
          <w:sz w:val="24"/>
          <w:szCs w:val="24"/>
        </w:rPr>
      </w:pPr>
      <w:r w:rsidRPr="00615C94">
        <w:rPr>
          <w:rFonts w:ascii="Times New Roman" w:hAnsi="Times New Roman"/>
          <w:sz w:val="24"/>
          <w:szCs w:val="24"/>
        </w:rPr>
        <w:t xml:space="preserve">prieskum trhu. </w:t>
      </w:r>
    </w:p>
    <w:p w14:paraId="28E64380" w14:textId="77777777" w:rsidR="00250147" w:rsidRDefault="00250147" w:rsidP="0074450C">
      <w:pPr>
        <w:spacing w:before="240" w:after="60" w:line="240" w:lineRule="auto"/>
        <w:jc w:val="both"/>
        <w:rPr>
          <w:rFonts w:ascii="Times New Roman" w:hAnsi="Times New Roman"/>
          <w:sz w:val="24"/>
          <w:szCs w:val="24"/>
        </w:rPr>
      </w:pPr>
      <w:r>
        <w:rPr>
          <w:rFonts w:ascii="Times New Roman" w:hAnsi="Times New Roman"/>
          <w:sz w:val="24"/>
          <w:szCs w:val="24"/>
        </w:rPr>
        <w:t>SO</w:t>
      </w:r>
      <w:r w:rsidRPr="00654AD1">
        <w:rPr>
          <w:rFonts w:ascii="Times New Roman" w:hAnsi="Times New Roman"/>
          <w:sz w:val="24"/>
          <w:szCs w:val="24"/>
        </w:rPr>
        <w:t xml:space="preserve"> je oprávnený sa pri posudzovaní hospodárnosti spoliehať aj na odbornosť, skúsenosti a</w:t>
      </w:r>
      <w:r w:rsidR="00BF67E5">
        <w:rPr>
          <w:rFonts w:ascii="Times New Roman" w:hAnsi="Times New Roman"/>
          <w:sz w:val="24"/>
          <w:szCs w:val="24"/>
        </w:rPr>
        <w:t> </w:t>
      </w:r>
      <w:r w:rsidRPr="00654AD1">
        <w:rPr>
          <w:rFonts w:ascii="Times New Roman" w:hAnsi="Times New Roman"/>
          <w:sz w:val="24"/>
          <w:szCs w:val="24"/>
        </w:rPr>
        <w:t>znalosti svojich zamest</w:t>
      </w:r>
      <w:r>
        <w:rPr>
          <w:rFonts w:ascii="Times New Roman" w:hAnsi="Times New Roman"/>
          <w:sz w:val="24"/>
          <w:szCs w:val="24"/>
        </w:rPr>
        <w:t>nancov a odborných hodnotiteľov.</w:t>
      </w:r>
    </w:p>
    <w:p w14:paraId="1DFCEF5E" w14:textId="77777777" w:rsidR="006062EF" w:rsidRDefault="006062EF" w:rsidP="0074450C">
      <w:pPr>
        <w:pStyle w:val="Zkladntext"/>
        <w:spacing w:before="120" w:after="60"/>
        <w:jc w:val="both"/>
        <w:rPr>
          <w:rFonts w:ascii="Times New Roman" w:hAnsi="Times New Roman"/>
          <w:b/>
          <w:sz w:val="24"/>
          <w:szCs w:val="24"/>
        </w:rPr>
      </w:pPr>
    </w:p>
    <w:p w14:paraId="7875B3CD" w14:textId="77777777" w:rsidR="00BA3F3A" w:rsidRDefault="00BA3F3A" w:rsidP="0074450C">
      <w:pPr>
        <w:pStyle w:val="Zkladntext"/>
        <w:spacing w:before="120" w:after="60"/>
        <w:jc w:val="both"/>
        <w:rPr>
          <w:rFonts w:ascii="Times New Roman" w:hAnsi="Times New Roman"/>
          <w:b/>
          <w:sz w:val="24"/>
          <w:szCs w:val="24"/>
        </w:rPr>
      </w:pPr>
    </w:p>
    <w:p w14:paraId="567FB004" w14:textId="77777777" w:rsidR="00BA3F3A" w:rsidRDefault="00BA3F3A" w:rsidP="0074450C">
      <w:pPr>
        <w:pStyle w:val="Zkladntext"/>
        <w:spacing w:before="120" w:after="60"/>
        <w:jc w:val="both"/>
        <w:rPr>
          <w:rFonts w:ascii="Times New Roman" w:hAnsi="Times New Roman"/>
          <w:b/>
          <w:sz w:val="24"/>
          <w:szCs w:val="24"/>
        </w:rPr>
      </w:pPr>
    </w:p>
    <w:p w14:paraId="28E64381" w14:textId="77777777" w:rsidR="00250147" w:rsidRPr="001E6452" w:rsidRDefault="00250147" w:rsidP="0074450C">
      <w:pPr>
        <w:pStyle w:val="Zkladntext"/>
        <w:spacing w:before="120" w:after="60"/>
        <w:jc w:val="both"/>
        <w:rPr>
          <w:rFonts w:ascii="Times New Roman" w:hAnsi="Times New Roman"/>
          <w:sz w:val="24"/>
          <w:szCs w:val="24"/>
        </w:rPr>
      </w:pPr>
      <w:r w:rsidRPr="00615C94">
        <w:rPr>
          <w:rFonts w:ascii="Times New Roman" w:hAnsi="Times New Roman"/>
          <w:b/>
          <w:sz w:val="24"/>
          <w:szCs w:val="24"/>
        </w:rPr>
        <w:lastRenderedPageBreak/>
        <w:t>Finančné limity</w:t>
      </w:r>
      <w:r w:rsidRPr="001E6452">
        <w:rPr>
          <w:rFonts w:ascii="Times New Roman" w:hAnsi="Times New Roman"/>
          <w:sz w:val="24"/>
          <w:szCs w:val="24"/>
        </w:rPr>
        <w:t xml:space="preserve"> </w:t>
      </w:r>
    </w:p>
    <w:p w14:paraId="28E64382" w14:textId="00D86F9A" w:rsidR="0082635C" w:rsidRPr="00D72FA8" w:rsidRDefault="00250147" w:rsidP="00296ED9">
      <w:pPr>
        <w:spacing w:before="60" w:after="60"/>
        <w:jc w:val="both"/>
        <w:rPr>
          <w:rFonts w:ascii="Times New Roman" w:hAnsi="Times New Roman"/>
          <w:sz w:val="24"/>
          <w:szCs w:val="24"/>
        </w:rPr>
      </w:pPr>
      <w:r w:rsidRPr="0093093E">
        <w:rPr>
          <w:rFonts w:ascii="Times New Roman" w:hAnsi="Times New Roman"/>
          <w:sz w:val="24"/>
          <w:szCs w:val="24"/>
        </w:rPr>
        <w:t>V prípade výdavkov</w:t>
      </w:r>
      <w:r w:rsidR="004C26CF">
        <w:rPr>
          <w:rFonts w:ascii="Times New Roman" w:hAnsi="Times New Roman"/>
          <w:sz w:val="24"/>
          <w:szCs w:val="24"/>
        </w:rPr>
        <w:t xml:space="preserve"> resp.</w:t>
      </w:r>
      <w:r w:rsidR="00205AC4">
        <w:rPr>
          <w:rFonts w:ascii="Times New Roman" w:hAnsi="Times New Roman"/>
          <w:sz w:val="24"/>
          <w:szCs w:val="24"/>
        </w:rPr>
        <w:t xml:space="preserve"> </w:t>
      </w:r>
      <w:r w:rsidRPr="0093093E">
        <w:rPr>
          <w:rFonts w:ascii="Times New Roman" w:hAnsi="Times New Roman"/>
          <w:sz w:val="24"/>
          <w:szCs w:val="24"/>
        </w:rPr>
        <w:t xml:space="preserve">skupín výdavkov, pre ktoré sú stanovené finančné limity, sú výdavky oprávnené iba do výšky stanoveného finančného limitu. Akékoľvek prekročenie finančných limitov bude považované </w:t>
      </w:r>
      <w:r w:rsidR="00E920B8" w:rsidRPr="004F6CED">
        <w:rPr>
          <w:rFonts w:ascii="Times New Roman" w:hAnsi="Times New Roman"/>
          <w:sz w:val="24"/>
          <w:szCs w:val="24"/>
        </w:rPr>
        <w:t xml:space="preserve">zo strany SO </w:t>
      </w:r>
      <w:r w:rsidRPr="0093093E">
        <w:rPr>
          <w:rFonts w:ascii="Times New Roman" w:hAnsi="Times New Roman"/>
          <w:sz w:val="24"/>
          <w:szCs w:val="24"/>
        </w:rPr>
        <w:t>za neoprávnené</w:t>
      </w:r>
      <w:r w:rsidRPr="003C4BC5">
        <w:rPr>
          <w:rFonts w:ascii="Times New Roman" w:hAnsi="Times New Roman"/>
          <w:sz w:val="24"/>
          <w:szCs w:val="24"/>
        </w:rPr>
        <w:t xml:space="preserve">. </w:t>
      </w:r>
      <w:r w:rsidR="0093093E" w:rsidRPr="003C4BC5">
        <w:rPr>
          <w:rFonts w:ascii="Times New Roman" w:hAnsi="Times New Roman"/>
          <w:sz w:val="24"/>
          <w:szCs w:val="24"/>
        </w:rPr>
        <w:t>V prípade, ak žiadateľ už v procese zostavovania rozpočtu k ŽoNFP identifikuje prekročenie finančného limitu, SO odporúča uviesť toto prekročenie výdavkov v časti „Neoprávnené výdavky“.</w:t>
      </w:r>
    </w:p>
    <w:p w14:paraId="28E64385" w14:textId="77777777" w:rsidR="00250147" w:rsidRPr="0093093E" w:rsidRDefault="00250147" w:rsidP="00A87902">
      <w:pPr>
        <w:spacing w:before="120" w:after="60"/>
        <w:jc w:val="both"/>
        <w:rPr>
          <w:rFonts w:ascii="Times New Roman" w:hAnsi="Times New Roman"/>
          <w:sz w:val="24"/>
          <w:szCs w:val="24"/>
        </w:rPr>
      </w:pPr>
      <w:r w:rsidRPr="0093093E">
        <w:rPr>
          <w:rFonts w:ascii="Times New Roman" w:hAnsi="Times New Roman"/>
          <w:sz w:val="24"/>
          <w:szCs w:val="24"/>
        </w:rPr>
        <w:t>Finančné limity sa používajú v nasledovných prípadoch:</w:t>
      </w:r>
    </w:p>
    <w:p w14:paraId="28E64386" w14:textId="0D191625" w:rsidR="00250147" w:rsidRPr="00A6257E" w:rsidRDefault="00250147" w:rsidP="00C57592">
      <w:pPr>
        <w:pStyle w:val="Odsekzoznamu"/>
        <w:numPr>
          <w:ilvl w:val="0"/>
          <w:numId w:val="18"/>
        </w:numPr>
        <w:spacing w:before="120" w:after="60"/>
        <w:ind w:left="567" w:hanging="283"/>
        <w:contextualSpacing w:val="0"/>
        <w:jc w:val="both"/>
        <w:rPr>
          <w:rFonts w:ascii="Times New Roman" w:hAnsi="Times New Roman"/>
          <w:sz w:val="24"/>
          <w:szCs w:val="24"/>
        </w:rPr>
      </w:pPr>
      <w:r>
        <w:rPr>
          <w:rFonts w:ascii="Times New Roman" w:hAnsi="Times New Roman"/>
          <w:sz w:val="24"/>
          <w:szCs w:val="24"/>
        </w:rPr>
        <w:t xml:space="preserve">stanovenie </w:t>
      </w:r>
      <w:r w:rsidR="00EA15E4">
        <w:rPr>
          <w:rFonts w:ascii="Times New Roman" w:hAnsi="Times New Roman"/>
          <w:sz w:val="24"/>
          <w:szCs w:val="24"/>
        </w:rPr>
        <w:t xml:space="preserve">benchmarkov a </w:t>
      </w:r>
      <w:r>
        <w:rPr>
          <w:rFonts w:ascii="Times New Roman" w:hAnsi="Times New Roman"/>
          <w:sz w:val="24"/>
          <w:szCs w:val="24"/>
        </w:rPr>
        <w:t>finančných limitov</w:t>
      </w:r>
      <w:r w:rsidRPr="00A6257E">
        <w:rPr>
          <w:rFonts w:ascii="Times New Roman" w:hAnsi="Times New Roman"/>
          <w:sz w:val="24"/>
          <w:szCs w:val="24"/>
        </w:rPr>
        <w:t>;</w:t>
      </w:r>
    </w:p>
    <w:p w14:paraId="28E64387" w14:textId="03573AC0" w:rsidR="00250147" w:rsidRPr="001824E0" w:rsidRDefault="00250147" w:rsidP="00C57592">
      <w:pPr>
        <w:pStyle w:val="Odsekzoznamu"/>
        <w:numPr>
          <w:ilvl w:val="0"/>
          <w:numId w:val="18"/>
        </w:numPr>
        <w:spacing w:before="120" w:after="60"/>
        <w:ind w:left="567" w:hanging="283"/>
        <w:contextualSpacing w:val="0"/>
        <w:jc w:val="both"/>
        <w:rPr>
          <w:rFonts w:ascii="Times New Roman" w:hAnsi="Times New Roman"/>
          <w:sz w:val="24"/>
          <w:szCs w:val="24"/>
        </w:rPr>
      </w:pPr>
      <w:r>
        <w:rPr>
          <w:rFonts w:ascii="Times New Roman" w:hAnsi="Times New Roman"/>
          <w:sz w:val="24"/>
          <w:szCs w:val="24"/>
        </w:rPr>
        <w:t xml:space="preserve">stanovenie percentuálnych limitov </w:t>
      </w:r>
      <w:r w:rsidRPr="00907141">
        <w:rPr>
          <w:rFonts w:ascii="Times New Roman" w:hAnsi="Times New Roman"/>
          <w:sz w:val="24"/>
          <w:szCs w:val="24"/>
          <w:u w:val="single"/>
        </w:rPr>
        <w:t>pre skupinu výdavkov</w:t>
      </w:r>
      <w:r>
        <w:rPr>
          <w:rFonts w:ascii="Times New Roman" w:hAnsi="Times New Roman"/>
          <w:sz w:val="24"/>
          <w:szCs w:val="24"/>
        </w:rPr>
        <w:t xml:space="preserve"> </w:t>
      </w:r>
      <w:r w:rsidRPr="001824E0">
        <w:rPr>
          <w:rFonts w:ascii="Times New Roman" w:hAnsi="Times New Roman"/>
          <w:sz w:val="24"/>
          <w:szCs w:val="24"/>
        </w:rPr>
        <w:t>(napr. percentuálny limit na</w:t>
      </w:r>
      <w:r w:rsidR="00BF67E5">
        <w:rPr>
          <w:rFonts w:ascii="Times New Roman" w:hAnsi="Times New Roman"/>
          <w:sz w:val="24"/>
          <w:szCs w:val="24"/>
        </w:rPr>
        <w:t> </w:t>
      </w:r>
      <w:r w:rsidRPr="001824E0">
        <w:rPr>
          <w:rFonts w:ascii="Times New Roman" w:hAnsi="Times New Roman"/>
          <w:sz w:val="24"/>
          <w:szCs w:val="24"/>
        </w:rPr>
        <w:t xml:space="preserve">výšku nepriamych </w:t>
      </w:r>
      <w:r w:rsidRPr="00296ED9">
        <w:rPr>
          <w:rFonts w:ascii="Times New Roman" w:hAnsi="Times New Roman"/>
          <w:sz w:val="24"/>
          <w:szCs w:val="24"/>
        </w:rPr>
        <w:t xml:space="preserve">výdavkov, </w:t>
      </w:r>
      <w:r w:rsidR="002A5E53" w:rsidRPr="00A6257E">
        <w:rPr>
          <w:rFonts w:ascii="Times New Roman" w:hAnsi="Times New Roman"/>
          <w:sz w:val="24"/>
          <w:szCs w:val="24"/>
        </w:rPr>
        <w:t>osobné výdavky - mzdy a odmeny vrátane odvodov, výdavky na</w:t>
      </w:r>
      <w:r w:rsidR="002A5E53">
        <w:rPr>
          <w:rFonts w:ascii="Times New Roman" w:hAnsi="Times New Roman"/>
          <w:sz w:val="24"/>
          <w:szCs w:val="24"/>
        </w:rPr>
        <w:t> </w:t>
      </w:r>
      <w:r w:rsidR="002A5E53" w:rsidRPr="00A6257E">
        <w:rPr>
          <w:rFonts w:ascii="Times New Roman" w:hAnsi="Times New Roman"/>
          <w:sz w:val="24"/>
          <w:szCs w:val="24"/>
        </w:rPr>
        <w:t>informovanie a komunikáciu</w:t>
      </w:r>
      <w:r w:rsidR="002A5E53">
        <w:rPr>
          <w:rFonts w:ascii="Times New Roman" w:hAnsi="Times New Roman"/>
          <w:sz w:val="24"/>
          <w:szCs w:val="24"/>
        </w:rPr>
        <w:t xml:space="preserve">, </w:t>
      </w:r>
      <w:r w:rsidRPr="00296ED9">
        <w:rPr>
          <w:rFonts w:ascii="Times New Roman" w:hAnsi="Times New Roman"/>
          <w:sz w:val="24"/>
          <w:szCs w:val="24"/>
        </w:rPr>
        <w:t>na rezervu na nepredvídané výdavky, atď.</w:t>
      </w:r>
      <w:r w:rsidR="00296ED9">
        <w:rPr>
          <w:rFonts w:ascii="Times New Roman" w:hAnsi="Times New Roman"/>
          <w:sz w:val="24"/>
          <w:szCs w:val="24"/>
        </w:rPr>
        <w:t>)</w:t>
      </w:r>
    </w:p>
    <w:p w14:paraId="28E64388" w14:textId="77777777" w:rsidR="00250147" w:rsidRDefault="00250147" w:rsidP="00A87902">
      <w:pPr>
        <w:spacing w:before="120" w:after="60"/>
        <w:jc w:val="both"/>
        <w:rPr>
          <w:rFonts w:ascii="Times New Roman" w:hAnsi="Times New Roman"/>
          <w:sz w:val="24"/>
          <w:szCs w:val="24"/>
        </w:rPr>
      </w:pPr>
      <w:r w:rsidRPr="00907141">
        <w:rPr>
          <w:rFonts w:ascii="Times New Roman" w:hAnsi="Times New Roman"/>
          <w:b/>
          <w:sz w:val="24"/>
          <w:szCs w:val="24"/>
        </w:rPr>
        <w:t>Dodržaním stanoveného finančného limitu pre jednotkový výdavok</w:t>
      </w:r>
      <w:r w:rsidRPr="00907141" w:rsidDel="000D31F4">
        <w:rPr>
          <w:rFonts w:ascii="Times New Roman" w:hAnsi="Times New Roman"/>
          <w:b/>
          <w:sz w:val="24"/>
          <w:szCs w:val="24"/>
        </w:rPr>
        <w:t xml:space="preserve"> </w:t>
      </w:r>
      <w:r w:rsidRPr="00907141">
        <w:rPr>
          <w:rFonts w:ascii="Times New Roman" w:hAnsi="Times New Roman"/>
          <w:b/>
          <w:sz w:val="24"/>
          <w:szCs w:val="24"/>
        </w:rPr>
        <w:t>sa tento považuje za</w:t>
      </w:r>
      <w:r w:rsidR="00BF67E5">
        <w:rPr>
          <w:rFonts w:ascii="Times New Roman" w:hAnsi="Times New Roman"/>
          <w:b/>
          <w:sz w:val="24"/>
          <w:szCs w:val="24"/>
        </w:rPr>
        <w:t> </w:t>
      </w:r>
      <w:r w:rsidRPr="00907141">
        <w:rPr>
          <w:rFonts w:ascii="Times New Roman" w:hAnsi="Times New Roman"/>
          <w:b/>
          <w:sz w:val="24"/>
          <w:szCs w:val="24"/>
        </w:rPr>
        <w:t>hospodárny.</w:t>
      </w:r>
      <w:r w:rsidRPr="005F2656">
        <w:rPr>
          <w:rFonts w:ascii="Times New Roman" w:hAnsi="Times New Roman"/>
          <w:b/>
          <w:sz w:val="24"/>
          <w:szCs w:val="24"/>
        </w:rPr>
        <w:t xml:space="preserve"> </w:t>
      </w:r>
      <w:r w:rsidRPr="00907141">
        <w:rPr>
          <w:rFonts w:ascii="Times New Roman" w:hAnsi="Times New Roman"/>
          <w:sz w:val="24"/>
          <w:szCs w:val="24"/>
        </w:rPr>
        <w:t xml:space="preserve">Uvedené sa nevzťahuje na percentuálne limity stanovené pre jednotlivé skupiny výdavkov, ktorých cieľom je primárne obmedzenie výšky (podielu) určitých typov/skupín výdavkov) a nie preukázanie hospodárnosti </w:t>
      </w:r>
      <w:r>
        <w:rPr>
          <w:rFonts w:ascii="Times New Roman" w:hAnsi="Times New Roman"/>
          <w:sz w:val="24"/>
          <w:szCs w:val="24"/>
        </w:rPr>
        <w:t>výdavku.</w:t>
      </w:r>
    </w:p>
    <w:p w14:paraId="28E64389" w14:textId="77777777" w:rsidR="00FA352E" w:rsidRPr="0054151F" w:rsidRDefault="00FA352E" w:rsidP="00FA352E">
      <w:pPr>
        <w:pStyle w:val="Default"/>
        <w:pBdr>
          <w:top w:val="single" w:sz="4" w:space="0" w:color="auto"/>
          <w:left w:val="single" w:sz="4" w:space="3" w:color="auto"/>
          <w:bottom w:val="single" w:sz="4" w:space="1" w:color="auto"/>
          <w:right w:val="single" w:sz="4" w:space="4" w:color="auto"/>
        </w:pBdr>
        <w:shd w:val="clear" w:color="auto" w:fill="FBD4B4" w:themeFill="accent6" w:themeFillTint="66"/>
        <w:spacing w:before="120" w:after="120" w:line="252" w:lineRule="auto"/>
        <w:jc w:val="both"/>
        <w:rPr>
          <w:bCs/>
        </w:rPr>
      </w:pPr>
      <w:r>
        <w:rPr>
          <w:b/>
          <w:bCs/>
          <w:i/>
        </w:rPr>
        <w:t>D</w:t>
      </w:r>
      <w:r w:rsidRPr="0054151F">
        <w:rPr>
          <w:b/>
          <w:bCs/>
          <w:i/>
        </w:rPr>
        <w:t>ôležité upozornenie:</w:t>
      </w:r>
      <w:r w:rsidRPr="0054151F">
        <w:rPr>
          <w:bCs/>
        </w:rPr>
        <w:t xml:space="preserve"> </w:t>
      </w:r>
      <w:r>
        <w:t>Kompletný prehľad stanovených</w:t>
      </w:r>
      <w:r w:rsidRPr="0057029B">
        <w:t xml:space="preserve"> finančn</w:t>
      </w:r>
      <w:r>
        <w:t>ých</w:t>
      </w:r>
      <w:r w:rsidRPr="0057029B">
        <w:t xml:space="preserve"> limit</w:t>
      </w:r>
      <w:r>
        <w:t>ov</w:t>
      </w:r>
      <w:r w:rsidRPr="0057029B">
        <w:t xml:space="preserve"> </w:t>
      </w:r>
      <w:r>
        <w:t>pre vybrané výdavky/skupiny výdavkov je</w:t>
      </w:r>
      <w:r w:rsidRPr="0057029B">
        <w:t xml:space="preserve"> uveden</w:t>
      </w:r>
      <w:r>
        <w:t>ý</w:t>
      </w:r>
      <w:r w:rsidRPr="0057029B">
        <w:t xml:space="preserve"> v </w:t>
      </w:r>
      <w:r w:rsidRPr="00955BED">
        <w:rPr>
          <w:b/>
          <w:i/>
        </w:rPr>
        <w:t>Prílohe č. 2 -</w:t>
      </w:r>
      <w:r w:rsidRPr="00F3279B">
        <w:rPr>
          <w:b/>
        </w:rPr>
        <w:t xml:space="preserve"> </w:t>
      </w:r>
      <w:r w:rsidRPr="00F3279B">
        <w:rPr>
          <w:b/>
          <w:i/>
        </w:rPr>
        <w:t xml:space="preserve">Finančné </w:t>
      </w:r>
      <w:r>
        <w:rPr>
          <w:b/>
          <w:i/>
        </w:rPr>
        <w:t xml:space="preserve">a percentuálne </w:t>
      </w:r>
      <w:r w:rsidRPr="00F3279B">
        <w:rPr>
          <w:b/>
          <w:i/>
        </w:rPr>
        <w:t>limity</w:t>
      </w:r>
      <w:r>
        <w:rPr>
          <w:b/>
        </w:rPr>
        <w:t xml:space="preserve"> </w:t>
      </w:r>
      <w:r w:rsidRPr="0057029B">
        <w:t xml:space="preserve">tejto </w:t>
      </w:r>
      <w:r>
        <w:t>p</w:t>
      </w:r>
      <w:r w:rsidRPr="0057029B">
        <w:t xml:space="preserve">ríručky. </w:t>
      </w:r>
      <w:r w:rsidRPr="00DB4F0D">
        <w:t xml:space="preserve">Stanovené konkrétne hodnoty finančných limitov budú pravidelne aktualizované </w:t>
      </w:r>
      <w:r>
        <w:t>v závislosti od</w:t>
      </w:r>
      <w:r w:rsidRPr="00DB4F0D">
        <w:t xml:space="preserve"> vývoja trhových cien.</w:t>
      </w:r>
      <w:r w:rsidRPr="0054151F">
        <w:rPr>
          <w:bCs/>
        </w:rPr>
        <w:t xml:space="preserve"> </w:t>
      </w:r>
    </w:p>
    <w:p w14:paraId="28E6438A" w14:textId="77777777" w:rsidR="00250147" w:rsidRPr="00615C94" w:rsidRDefault="00250147" w:rsidP="00D72FA8">
      <w:pPr>
        <w:pStyle w:val="Zkladntext"/>
        <w:spacing w:before="240" w:after="60"/>
        <w:jc w:val="both"/>
        <w:rPr>
          <w:rFonts w:ascii="Times New Roman" w:hAnsi="Times New Roman"/>
          <w:b/>
          <w:sz w:val="24"/>
          <w:szCs w:val="24"/>
        </w:rPr>
      </w:pPr>
      <w:r w:rsidRPr="00D72FA8">
        <w:rPr>
          <w:rFonts w:ascii="Times New Roman" w:hAnsi="Times New Roman"/>
          <w:b/>
          <w:sz w:val="24"/>
          <w:szCs w:val="24"/>
        </w:rPr>
        <w:t>Benchmarky</w:t>
      </w:r>
      <w:r w:rsidRPr="00615C94">
        <w:rPr>
          <w:rFonts w:ascii="Times New Roman" w:hAnsi="Times New Roman"/>
          <w:b/>
          <w:sz w:val="24"/>
          <w:szCs w:val="24"/>
        </w:rPr>
        <w:t xml:space="preserve"> </w:t>
      </w:r>
    </w:p>
    <w:p w14:paraId="28E6438B" w14:textId="0CDBA3A6" w:rsidR="00250147" w:rsidRDefault="00250147" w:rsidP="00296ED9">
      <w:pPr>
        <w:spacing w:before="60" w:after="60"/>
        <w:jc w:val="both"/>
        <w:rPr>
          <w:rFonts w:ascii="Times New Roman" w:hAnsi="Times New Roman"/>
          <w:sz w:val="24"/>
          <w:szCs w:val="24"/>
        </w:rPr>
      </w:pPr>
      <w:r>
        <w:rPr>
          <w:rFonts w:ascii="Times New Roman" w:hAnsi="Times New Roman"/>
          <w:sz w:val="24"/>
          <w:szCs w:val="24"/>
        </w:rPr>
        <w:t>Benchmarky (t.j. smerné ukazovatele</w:t>
      </w:r>
      <w:r w:rsidRPr="00907141">
        <w:rPr>
          <w:rFonts w:ascii="Times New Roman" w:hAnsi="Times New Roman"/>
          <w:sz w:val="24"/>
          <w:szCs w:val="24"/>
        </w:rPr>
        <w:t>, ktoré sa vzťahujú na</w:t>
      </w:r>
      <w:r>
        <w:rPr>
          <w:rFonts w:ascii="Times New Roman" w:hAnsi="Times New Roman"/>
          <w:sz w:val="24"/>
          <w:szCs w:val="24"/>
        </w:rPr>
        <w:t xml:space="preserve"> jednotku</w:t>
      </w:r>
      <w:r w:rsidRPr="00907141">
        <w:rPr>
          <w:rFonts w:ascii="Times New Roman" w:hAnsi="Times New Roman"/>
          <w:sz w:val="24"/>
          <w:szCs w:val="24"/>
        </w:rPr>
        <w:t xml:space="preserve"> výstup</w:t>
      </w:r>
      <w:r>
        <w:rPr>
          <w:rFonts w:ascii="Times New Roman" w:hAnsi="Times New Roman"/>
          <w:sz w:val="24"/>
          <w:szCs w:val="24"/>
        </w:rPr>
        <w:t>u</w:t>
      </w:r>
      <w:r w:rsidRPr="00907141">
        <w:rPr>
          <w:rFonts w:ascii="Times New Roman" w:hAnsi="Times New Roman"/>
          <w:sz w:val="24"/>
          <w:szCs w:val="24"/>
        </w:rPr>
        <w:t xml:space="preserve"> projektu, napr.</w:t>
      </w:r>
      <w:r w:rsidR="00BF67E5">
        <w:rPr>
          <w:rFonts w:ascii="Times New Roman" w:hAnsi="Times New Roman"/>
          <w:sz w:val="24"/>
          <w:szCs w:val="24"/>
        </w:rPr>
        <w:t> </w:t>
      </w:r>
      <w:r w:rsidRPr="00907141">
        <w:rPr>
          <w:rFonts w:ascii="Times New Roman" w:hAnsi="Times New Roman"/>
          <w:sz w:val="24"/>
          <w:szCs w:val="24"/>
        </w:rPr>
        <w:t xml:space="preserve">X EUR/m vybudovaného </w:t>
      </w:r>
      <w:r>
        <w:rPr>
          <w:rFonts w:ascii="Times New Roman" w:hAnsi="Times New Roman"/>
          <w:sz w:val="24"/>
          <w:szCs w:val="24"/>
        </w:rPr>
        <w:t>kanalizačného</w:t>
      </w:r>
      <w:r w:rsidRPr="00907141">
        <w:rPr>
          <w:rFonts w:ascii="Times New Roman" w:hAnsi="Times New Roman"/>
          <w:sz w:val="24"/>
          <w:szCs w:val="24"/>
        </w:rPr>
        <w:t xml:space="preserve"> potrubia</w:t>
      </w:r>
      <w:r>
        <w:rPr>
          <w:rFonts w:ascii="Times New Roman" w:hAnsi="Times New Roman"/>
          <w:sz w:val="24"/>
          <w:szCs w:val="24"/>
        </w:rPr>
        <w:t>) vyjadrujú referenčnú hodnot</w:t>
      </w:r>
      <w:r w:rsidRPr="0030511A">
        <w:rPr>
          <w:rFonts w:ascii="Times New Roman" w:hAnsi="Times New Roman"/>
          <w:sz w:val="24"/>
          <w:szCs w:val="24"/>
        </w:rPr>
        <w:t xml:space="preserve">u </w:t>
      </w:r>
      <w:r>
        <w:rPr>
          <w:rFonts w:ascii="Times New Roman" w:hAnsi="Times New Roman"/>
          <w:sz w:val="24"/>
          <w:szCs w:val="24"/>
        </w:rPr>
        <w:t>relevantných merateľných ukazovateľov</w:t>
      </w:r>
      <w:r w:rsidRPr="0030511A">
        <w:rPr>
          <w:rFonts w:ascii="Times New Roman" w:hAnsi="Times New Roman"/>
          <w:sz w:val="24"/>
          <w:szCs w:val="24"/>
        </w:rPr>
        <w:t xml:space="preserve"> </w:t>
      </w:r>
      <w:r>
        <w:rPr>
          <w:rFonts w:ascii="Times New Roman" w:hAnsi="Times New Roman"/>
          <w:sz w:val="24"/>
          <w:szCs w:val="24"/>
        </w:rPr>
        <w:t>stanovenú</w:t>
      </w:r>
      <w:r w:rsidRPr="0030511A">
        <w:rPr>
          <w:rFonts w:ascii="Times New Roman" w:hAnsi="Times New Roman"/>
          <w:sz w:val="24"/>
          <w:szCs w:val="24"/>
        </w:rPr>
        <w:t xml:space="preserve"> na optimálnej resp. </w:t>
      </w:r>
      <w:r w:rsidR="00C6338A">
        <w:rPr>
          <w:rFonts w:ascii="Times New Roman" w:hAnsi="Times New Roman"/>
          <w:sz w:val="24"/>
          <w:szCs w:val="24"/>
        </w:rPr>
        <w:t>akceptovateľnej</w:t>
      </w:r>
      <w:r w:rsidR="00C6338A" w:rsidRPr="0030511A">
        <w:rPr>
          <w:rFonts w:ascii="Times New Roman" w:hAnsi="Times New Roman"/>
          <w:sz w:val="24"/>
          <w:szCs w:val="24"/>
        </w:rPr>
        <w:t xml:space="preserve"> </w:t>
      </w:r>
      <w:r w:rsidRPr="0030511A">
        <w:rPr>
          <w:rFonts w:ascii="Times New Roman" w:hAnsi="Times New Roman"/>
          <w:sz w:val="24"/>
          <w:szCs w:val="24"/>
        </w:rPr>
        <w:t>úrovni. Pre</w:t>
      </w:r>
      <w:r w:rsidR="00493BA7">
        <w:rPr>
          <w:rFonts w:ascii="Times New Roman" w:hAnsi="Times New Roman"/>
          <w:sz w:val="24"/>
          <w:szCs w:val="24"/>
        </w:rPr>
        <w:t> </w:t>
      </w:r>
      <w:r w:rsidRPr="0030511A">
        <w:rPr>
          <w:rFonts w:ascii="Times New Roman" w:hAnsi="Times New Roman"/>
          <w:sz w:val="24"/>
          <w:szCs w:val="24"/>
        </w:rPr>
        <w:t>účel použitia v</w:t>
      </w:r>
      <w:r>
        <w:rPr>
          <w:rFonts w:ascii="Times New Roman" w:hAnsi="Times New Roman"/>
          <w:sz w:val="24"/>
          <w:szCs w:val="24"/>
        </w:rPr>
        <w:t xml:space="preserve"> rámci </w:t>
      </w:r>
      <w:r w:rsidR="00BF67E5">
        <w:rPr>
          <w:rFonts w:ascii="Times New Roman" w:hAnsi="Times New Roman"/>
          <w:sz w:val="24"/>
          <w:szCs w:val="24"/>
        </w:rPr>
        <w:t>SO</w:t>
      </w:r>
      <w:r w:rsidRPr="0030511A">
        <w:rPr>
          <w:rFonts w:ascii="Times New Roman" w:hAnsi="Times New Roman"/>
          <w:sz w:val="24"/>
          <w:szCs w:val="24"/>
        </w:rPr>
        <w:t xml:space="preserve"> je benchmark definovaný ako maximálna prípustná hodnota </w:t>
      </w:r>
      <w:r>
        <w:rPr>
          <w:rFonts w:ascii="Times New Roman" w:hAnsi="Times New Roman"/>
          <w:sz w:val="24"/>
          <w:szCs w:val="24"/>
        </w:rPr>
        <w:t xml:space="preserve">merateľného </w:t>
      </w:r>
      <w:r w:rsidRPr="0030511A">
        <w:rPr>
          <w:rFonts w:ascii="Times New Roman" w:hAnsi="Times New Roman"/>
          <w:sz w:val="24"/>
          <w:szCs w:val="24"/>
        </w:rPr>
        <w:t xml:space="preserve">ukazovateľa na úrovni projektu </w:t>
      </w:r>
      <w:r w:rsidRPr="00907141">
        <w:rPr>
          <w:rFonts w:ascii="Times New Roman" w:hAnsi="Times New Roman"/>
          <w:sz w:val="24"/>
          <w:szCs w:val="24"/>
          <w:u w:val="single"/>
        </w:rPr>
        <w:t>za optimálnych podmienok</w:t>
      </w:r>
      <w:r w:rsidRPr="0030511A">
        <w:rPr>
          <w:rFonts w:ascii="Times New Roman" w:hAnsi="Times New Roman"/>
          <w:sz w:val="24"/>
          <w:szCs w:val="24"/>
        </w:rPr>
        <w:t>.</w:t>
      </w:r>
    </w:p>
    <w:p w14:paraId="28E6438E" w14:textId="2660AA2E" w:rsidR="00705BB6" w:rsidRDefault="00653284" w:rsidP="00607A97">
      <w:pPr>
        <w:spacing w:before="120" w:after="60"/>
        <w:jc w:val="both"/>
        <w:rPr>
          <w:rFonts w:ascii="Times New Roman" w:hAnsi="Times New Roman"/>
          <w:sz w:val="24"/>
          <w:szCs w:val="24"/>
        </w:rPr>
      </w:pPr>
      <w:r>
        <w:rPr>
          <w:rFonts w:ascii="Times New Roman" w:hAnsi="Times New Roman"/>
          <w:sz w:val="24"/>
          <w:szCs w:val="24"/>
        </w:rPr>
        <w:t>SO vo výzve</w:t>
      </w:r>
      <w:r w:rsidR="00F90AD2">
        <w:rPr>
          <w:rFonts w:ascii="Times New Roman" w:hAnsi="Times New Roman"/>
          <w:sz w:val="24"/>
          <w:szCs w:val="24"/>
        </w:rPr>
        <w:t xml:space="preserve"> </w:t>
      </w:r>
      <w:r>
        <w:rPr>
          <w:rFonts w:ascii="Times New Roman" w:hAnsi="Times New Roman"/>
          <w:sz w:val="24"/>
          <w:szCs w:val="24"/>
        </w:rPr>
        <w:t>/ vyzvaní stanoví hodnotu benchmarku</w:t>
      </w:r>
      <w:r w:rsidR="00D3439D">
        <w:rPr>
          <w:rFonts w:ascii="Times New Roman" w:hAnsi="Times New Roman"/>
          <w:sz w:val="24"/>
          <w:szCs w:val="24"/>
        </w:rPr>
        <w:t xml:space="preserve"> a finančného limitu</w:t>
      </w:r>
      <w:r>
        <w:rPr>
          <w:rFonts w:ascii="Times New Roman" w:hAnsi="Times New Roman"/>
          <w:sz w:val="24"/>
          <w:szCs w:val="24"/>
        </w:rPr>
        <w:t xml:space="preserve">, ako </w:t>
      </w:r>
      <w:r w:rsidR="00D3439D">
        <w:rPr>
          <w:rFonts w:ascii="Times New Roman" w:hAnsi="Times New Roman"/>
          <w:sz w:val="24"/>
          <w:szCs w:val="24"/>
        </w:rPr>
        <w:t>aj druh merateľného ukazovateľa,</w:t>
      </w:r>
      <w:r>
        <w:rPr>
          <w:rFonts w:ascii="Times New Roman" w:hAnsi="Times New Roman"/>
          <w:sz w:val="24"/>
          <w:szCs w:val="24"/>
        </w:rPr>
        <w:t xml:space="preserve"> na ktorý sa benchmark</w:t>
      </w:r>
      <w:r w:rsidR="00D3439D">
        <w:rPr>
          <w:rFonts w:ascii="Times New Roman" w:hAnsi="Times New Roman"/>
          <w:sz w:val="24"/>
          <w:szCs w:val="24"/>
        </w:rPr>
        <w:t xml:space="preserve"> resp. finančný limit</w:t>
      </w:r>
      <w:r>
        <w:rPr>
          <w:rFonts w:ascii="Times New Roman" w:hAnsi="Times New Roman"/>
          <w:sz w:val="24"/>
          <w:szCs w:val="24"/>
        </w:rPr>
        <w:t xml:space="preserve"> vzťahuje</w:t>
      </w:r>
      <w:r w:rsidR="00D3439D">
        <w:rPr>
          <w:rFonts w:ascii="Times New Roman" w:hAnsi="Times New Roman"/>
          <w:sz w:val="24"/>
          <w:szCs w:val="24"/>
        </w:rPr>
        <w:t>.</w:t>
      </w:r>
    </w:p>
    <w:p w14:paraId="5E4EDBD0" w14:textId="31E92A3D" w:rsidR="00653284" w:rsidRDefault="00653284" w:rsidP="00296ED9">
      <w:pPr>
        <w:spacing w:before="60" w:after="60"/>
        <w:jc w:val="both"/>
        <w:rPr>
          <w:rFonts w:ascii="Times New Roman" w:hAnsi="Times New Roman"/>
          <w:sz w:val="24"/>
          <w:szCs w:val="24"/>
        </w:rPr>
      </w:pPr>
      <w:r>
        <w:rPr>
          <w:rFonts w:ascii="Times New Roman" w:hAnsi="Times New Roman"/>
          <w:sz w:val="24"/>
          <w:szCs w:val="24"/>
        </w:rPr>
        <w:t>Žiadateľ má možnosť overiť si, či neprekračuje výšku benchmarku, prostredníctvom nasledujúceho vzorca:</w:t>
      </w:r>
    </w:p>
    <w:p w14:paraId="24F3A40C" w14:textId="77777777" w:rsidR="00D3439D" w:rsidRDefault="00D3439D" w:rsidP="00296ED9">
      <w:pPr>
        <w:spacing w:before="60" w:after="60"/>
        <w:jc w:val="both"/>
        <w:rPr>
          <w:rFonts w:ascii="Times New Roman" w:hAnsi="Times New Roman"/>
          <w:sz w:val="24"/>
          <w:szCs w:val="24"/>
        </w:rPr>
      </w:pPr>
    </w:p>
    <w:p w14:paraId="28E64391" w14:textId="77777777" w:rsidR="00705BB6" w:rsidRPr="00413229" w:rsidRDefault="00705BB6" w:rsidP="00705BB6">
      <w:pPr>
        <w:spacing w:after="0" w:line="0" w:lineRule="atLeast"/>
        <w:ind w:left="2835" w:hanging="2835"/>
        <w:jc w:val="both"/>
        <w:rPr>
          <w:rFonts w:ascii="Times New Roman" w:hAnsi="Times New Roman"/>
        </w:rPr>
      </w:pPr>
      <w:r w:rsidRPr="002F3E4B">
        <w:tab/>
      </w:r>
      <w:r w:rsidRPr="00413229">
        <w:rPr>
          <w:rFonts w:ascii="Times New Roman" w:hAnsi="Times New Roman"/>
        </w:rPr>
        <w:t>celková výška oprávnených výdavkov v EUR uvedená žiadateľom</w:t>
      </w:r>
    </w:p>
    <w:p w14:paraId="28E64392" w14:textId="77777777" w:rsidR="00705BB6" w:rsidRPr="00413229" w:rsidRDefault="00705BB6" w:rsidP="00705BB6">
      <w:pPr>
        <w:spacing w:after="0" w:line="0" w:lineRule="atLeast"/>
        <w:ind w:left="2835" w:hanging="2835"/>
        <w:jc w:val="both"/>
        <w:rPr>
          <w:rFonts w:ascii="Times New Roman" w:hAnsi="Times New Roman"/>
        </w:rPr>
      </w:pPr>
      <w:r w:rsidRPr="00413229">
        <w:rPr>
          <w:rFonts w:ascii="Times New Roman" w:hAnsi="Times New Roman"/>
        </w:rPr>
        <w:t>hodnota výdavku</w:t>
      </w:r>
      <w:r w:rsidRPr="00413229">
        <w:rPr>
          <w:rFonts w:ascii="Times New Roman" w:hAnsi="Times New Roman"/>
        </w:rPr>
        <w:tab/>
        <w:t>v ŽoNFP</w:t>
      </w:r>
    </w:p>
    <w:p w14:paraId="28E64393" w14:textId="77777777" w:rsidR="00705BB6" w:rsidRPr="00413229" w:rsidRDefault="00705BB6" w:rsidP="00705BB6">
      <w:pPr>
        <w:spacing w:after="0" w:line="0" w:lineRule="atLeast"/>
        <w:jc w:val="both"/>
        <w:rPr>
          <w:rFonts w:ascii="Times New Roman" w:hAnsi="Times New Roman"/>
        </w:rPr>
      </w:pPr>
      <w:r w:rsidRPr="00413229">
        <w:rPr>
          <w:rFonts w:ascii="Times New Roman" w:hAnsi="Times New Roman"/>
        </w:rPr>
        <w:t xml:space="preserve">projektu na jednotku </w:t>
      </w:r>
      <w:r w:rsidRPr="00413229">
        <w:rPr>
          <w:rFonts w:ascii="Times New Roman" w:hAnsi="Times New Roman"/>
        </w:rPr>
        <w:tab/>
        <w:t xml:space="preserve">          =   ---------------------------------------</w:t>
      </w:r>
    </w:p>
    <w:p w14:paraId="28E64394" w14:textId="77777777" w:rsidR="00705BB6" w:rsidRPr="00413229" w:rsidRDefault="00705BB6" w:rsidP="00705BB6">
      <w:pPr>
        <w:spacing w:after="0" w:line="0" w:lineRule="atLeast"/>
        <w:ind w:left="2832" w:hanging="2832"/>
        <w:jc w:val="both"/>
        <w:rPr>
          <w:rFonts w:ascii="Times New Roman" w:hAnsi="Times New Roman"/>
        </w:rPr>
      </w:pPr>
      <w:r w:rsidRPr="00413229">
        <w:rPr>
          <w:rFonts w:ascii="Times New Roman" w:hAnsi="Times New Roman"/>
        </w:rPr>
        <w:t xml:space="preserve">merného ukazovateľa </w:t>
      </w:r>
      <w:r w:rsidRPr="00413229">
        <w:rPr>
          <w:rFonts w:ascii="Times New Roman" w:hAnsi="Times New Roman"/>
        </w:rPr>
        <w:tab/>
        <w:t>plánovaná hodnota merateľného ukazovateľa uvedená žiadateľom v </w:t>
      </w:r>
      <w:r w:rsidRPr="00697580">
        <w:rPr>
          <w:rFonts w:ascii="Times New Roman" w:hAnsi="Times New Roman"/>
        </w:rPr>
        <w:t xml:space="preserve">ŽoNFP , na ktorú sa v zmysle výzvy vzťahuje </w:t>
      </w:r>
      <w:r w:rsidRPr="00D72FA8">
        <w:rPr>
          <w:rFonts w:ascii="Times New Roman" w:hAnsi="Times New Roman"/>
        </w:rPr>
        <w:t>benchmark resp. finančný limit</w:t>
      </w:r>
    </w:p>
    <w:p w14:paraId="28E64395" w14:textId="77777777" w:rsidR="00705BB6" w:rsidRDefault="00705BB6" w:rsidP="00296ED9">
      <w:pPr>
        <w:spacing w:before="60" w:after="60"/>
        <w:jc w:val="both"/>
        <w:rPr>
          <w:rFonts w:ascii="Times New Roman" w:hAnsi="Times New Roman"/>
          <w:sz w:val="24"/>
          <w:szCs w:val="24"/>
        </w:rPr>
      </w:pPr>
    </w:p>
    <w:p w14:paraId="28E64397" w14:textId="6DD6FEE9" w:rsidR="000E6C66" w:rsidRDefault="00705BB6" w:rsidP="00296ED9">
      <w:pPr>
        <w:spacing w:before="60" w:after="60"/>
        <w:jc w:val="both"/>
        <w:rPr>
          <w:rFonts w:ascii="Times New Roman" w:hAnsi="Times New Roman"/>
          <w:sz w:val="24"/>
          <w:szCs w:val="24"/>
        </w:rPr>
      </w:pPr>
      <w:r>
        <w:rPr>
          <w:rFonts w:ascii="Times New Roman" w:hAnsi="Times New Roman"/>
          <w:sz w:val="24"/>
          <w:szCs w:val="24"/>
        </w:rPr>
        <w:t xml:space="preserve">V prípade ak sa v procese </w:t>
      </w:r>
      <w:r w:rsidR="00653284">
        <w:rPr>
          <w:rFonts w:ascii="Times New Roman" w:hAnsi="Times New Roman"/>
          <w:sz w:val="24"/>
          <w:szCs w:val="24"/>
        </w:rPr>
        <w:t xml:space="preserve">odborného </w:t>
      </w:r>
      <w:r>
        <w:rPr>
          <w:rFonts w:ascii="Times New Roman" w:hAnsi="Times New Roman"/>
          <w:sz w:val="24"/>
          <w:szCs w:val="24"/>
        </w:rPr>
        <w:t>hodnotenia projektu zme</w:t>
      </w:r>
      <w:r w:rsidR="00653284">
        <w:rPr>
          <w:rFonts w:ascii="Times New Roman" w:hAnsi="Times New Roman"/>
          <w:sz w:val="24"/>
          <w:szCs w:val="24"/>
        </w:rPr>
        <w:t xml:space="preserve">ní </w:t>
      </w:r>
      <w:r>
        <w:rPr>
          <w:rFonts w:ascii="Times New Roman" w:hAnsi="Times New Roman"/>
          <w:sz w:val="24"/>
          <w:szCs w:val="24"/>
        </w:rPr>
        <w:t>hodnot</w:t>
      </w:r>
      <w:r w:rsidR="00653284">
        <w:rPr>
          <w:rFonts w:ascii="Times New Roman" w:hAnsi="Times New Roman"/>
          <w:sz w:val="24"/>
          <w:szCs w:val="24"/>
        </w:rPr>
        <w:t>a merateľného</w:t>
      </w:r>
      <w:r>
        <w:rPr>
          <w:rFonts w:ascii="Times New Roman" w:hAnsi="Times New Roman"/>
          <w:sz w:val="24"/>
          <w:szCs w:val="24"/>
        </w:rPr>
        <w:t xml:space="preserve"> </w:t>
      </w:r>
      <w:r w:rsidR="00653284">
        <w:rPr>
          <w:rFonts w:ascii="Times New Roman" w:hAnsi="Times New Roman"/>
          <w:sz w:val="24"/>
          <w:szCs w:val="24"/>
        </w:rPr>
        <w:t>ukazovateľa</w:t>
      </w:r>
      <w:r>
        <w:rPr>
          <w:rFonts w:ascii="Times New Roman" w:hAnsi="Times New Roman"/>
          <w:sz w:val="24"/>
          <w:szCs w:val="24"/>
        </w:rPr>
        <w:t xml:space="preserve"> </w:t>
      </w:r>
      <w:r w:rsidR="00653284">
        <w:rPr>
          <w:rFonts w:ascii="Times New Roman" w:hAnsi="Times New Roman"/>
          <w:sz w:val="24"/>
          <w:szCs w:val="24"/>
        </w:rPr>
        <w:t>(</w:t>
      </w:r>
      <w:r>
        <w:rPr>
          <w:rFonts w:ascii="Times New Roman" w:hAnsi="Times New Roman"/>
          <w:sz w:val="24"/>
          <w:szCs w:val="24"/>
        </w:rPr>
        <w:t>napríklad z dôvodu, že z</w:t>
      </w:r>
      <w:r w:rsidR="000E6C66">
        <w:rPr>
          <w:rFonts w:ascii="Times New Roman" w:hAnsi="Times New Roman"/>
          <w:sz w:val="24"/>
          <w:szCs w:val="24"/>
        </w:rPr>
        <w:t xml:space="preserve">  </w:t>
      </w:r>
      <w:r>
        <w:rPr>
          <w:rFonts w:ascii="Times New Roman" w:hAnsi="Times New Roman"/>
          <w:sz w:val="24"/>
          <w:szCs w:val="24"/>
        </w:rPr>
        <w:t>projektu je zrejmé, že nebudú naplnené merateľné ukazovatele</w:t>
      </w:r>
      <w:r w:rsidR="00653284">
        <w:rPr>
          <w:rFonts w:ascii="Times New Roman" w:hAnsi="Times New Roman"/>
          <w:sz w:val="24"/>
          <w:szCs w:val="24"/>
        </w:rPr>
        <w:t>)</w:t>
      </w:r>
      <w:r>
        <w:rPr>
          <w:rFonts w:ascii="Times New Roman" w:hAnsi="Times New Roman"/>
          <w:sz w:val="24"/>
          <w:szCs w:val="24"/>
        </w:rPr>
        <w:t xml:space="preserve">, </w:t>
      </w:r>
      <w:r w:rsidR="00653284" w:rsidRPr="00653284">
        <w:rPr>
          <w:rFonts w:ascii="Times New Roman" w:hAnsi="Times New Roman"/>
          <w:sz w:val="24"/>
          <w:szCs w:val="24"/>
        </w:rPr>
        <w:t>alebo ak dôjde v procese administratívneho overenia a/ alebo v procese odborného hodnotenia k zníženiu celkovej výšky oprávnených výdavkov oproti hodnote uvedenej v</w:t>
      </w:r>
      <w:r w:rsidR="00653284">
        <w:rPr>
          <w:rFonts w:ascii="Times New Roman" w:hAnsi="Times New Roman"/>
          <w:sz w:val="24"/>
          <w:szCs w:val="24"/>
        </w:rPr>
        <w:t> </w:t>
      </w:r>
      <w:r w:rsidR="00653284" w:rsidRPr="00653284">
        <w:rPr>
          <w:rFonts w:ascii="Times New Roman" w:hAnsi="Times New Roman"/>
          <w:sz w:val="24"/>
          <w:szCs w:val="24"/>
        </w:rPr>
        <w:t>ŽoNFP</w:t>
      </w:r>
      <w:r w:rsidR="00653284">
        <w:rPr>
          <w:rFonts w:ascii="Times New Roman" w:hAnsi="Times New Roman"/>
          <w:sz w:val="24"/>
          <w:szCs w:val="24"/>
        </w:rPr>
        <w:t>,</w:t>
      </w:r>
      <w:r w:rsidR="00653284" w:rsidRPr="00653284">
        <w:rPr>
          <w:rFonts w:ascii="Times New Roman" w:hAnsi="Times New Roman"/>
          <w:sz w:val="24"/>
          <w:szCs w:val="24"/>
        </w:rPr>
        <w:t xml:space="preserve"> </w:t>
      </w:r>
      <w:r>
        <w:rPr>
          <w:rFonts w:ascii="Times New Roman" w:hAnsi="Times New Roman"/>
          <w:sz w:val="24"/>
          <w:szCs w:val="24"/>
        </w:rPr>
        <w:t xml:space="preserve">budú v procese hodnotenia projektu brané do úvahy zmenené (znížené) hodnoty </w:t>
      </w:r>
      <w:r w:rsidR="000E6C66">
        <w:rPr>
          <w:rFonts w:ascii="Times New Roman" w:hAnsi="Times New Roman"/>
          <w:sz w:val="24"/>
          <w:szCs w:val="24"/>
        </w:rPr>
        <w:t xml:space="preserve">celkovej výšky </w:t>
      </w:r>
      <w:r w:rsidR="000E6C66">
        <w:rPr>
          <w:rFonts w:ascii="Times New Roman" w:hAnsi="Times New Roman"/>
          <w:sz w:val="24"/>
          <w:szCs w:val="24"/>
        </w:rPr>
        <w:lastRenderedPageBreak/>
        <w:t xml:space="preserve">oprávnených výdavkov, resp. zmenené (znížené) hodnoty merateľných ukazovateľov, ktoré budú porovnávané s plánovanou referenčnou hodnotou (benchmarkom). </w:t>
      </w:r>
    </w:p>
    <w:p w14:paraId="31CC935C" w14:textId="77777777" w:rsidR="001232E8" w:rsidRDefault="000E6C66" w:rsidP="00296ED9">
      <w:pPr>
        <w:spacing w:before="60" w:after="60"/>
        <w:jc w:val="both"/>
        <w:rPr>
          <w:rFonts w:ascii="Times New Roman" w:hAnsi="Times New Roman"/>
          <w:sz w:val="24"/>
          <w:szCs w:val="24"/>
        </w:rPr>
      </w:pPr>
      <w:r w:rsidRPr="00CD7310">
        <w:rPr>
          <w:rFonts w:ascii="Times New Roman" w:hAnsi="Times New Roman"/>
          <w:sz w:val="24"/>
          <w:szCs w:val="24"/>
        </w:rPr>
        <w:t>V prípade prekročenia stanoven</w:t>
      </w:r>
      <w:r>
        <w:rPr>
          <w:rFonts w:ascii="Times New Roman" w:hAnsi="Times New Roman"/>
          <w:sz w:val="24"/>
          <w:szCs w:val="24"/>
        </w:rPr>
        <w:t>ej referenčnej hodnoty</w:t>
      </w:r>
      <w:r w:rsidRPr="00CD7310">
        <w:rPr>
          <w:rFonts w:ascii="Times New Roman" w:hAnsi="Times New Roman"/>
          <w:sz w:val="24"/>
          <w:szCs w:val="24"/>
        </w:rPr>
        <w:t xml:space="preserve"> benchmarkov </w:t>
      </w:r>
      <w:r>
        <w:rPr>
          <w:rFonts w:ascii="Times New Roman" w:hAnsi="Times New Roman"/>
          <w:sz w:val="24"/>
          <w:szCs w:val="24"/>
        </w:rPr>
        <w:t>SO</w:t>
      </w:r>
      <w:r w:rsidRPr="00CD7310">
        <w:rPr>
          <w:rFonts w:ascii="Times New Roman" w:hAnsi="Times New Roman"/>
          <w:sz w:val="24"/>
          <w:szCs w:val="24"/>
        </w:rPr>
        <w:t xml:space="preserve"> posúdi, či toto prekročenie zodpovedá navrhnutému riešeniu a </w:t>
      </w:r>
      <w:r>
        <w:rPr>
          <w:rFonts w:ascii="Times New Roman" w:hAnsi="Times New Roman"/>
          <w:sz w:val="24"/>
          <w:szCs w:val="24"/>
          <w:u w:val="single"/>
        </w:rPr>
        <w:t>špecifickým</w:t>
      </w:r>
      <w:r w:rsidRPr="00907141">
        <w:rPr>
          <w:rFonts w:ascii="Times New Roman" w:hAnsi="Times New Roman"/>
          <w:sz w:val="24"/>
          <w:szCs w:val="24"/>
          <w:u w:val="single"/>
        </w:rPr>
        <w:t xml:space="preserve"> podmienkam realizácie projektu</w:t>
      </w:r>
      <w:r w:rsidRPr="00CD7310">
        <w:rPr>
          <w:rFonts w:ascii="Times New Roman" w:hAnsi="Times New Roman"/>
          <w:sz w:val="24"/>
          <w:szCs w:val="24"/>
        </w:rPr>
        <w:t xml:space="preserve">. </w:t>
      </w:r>
    </w:p>
    <w:p w14:paraId="28E64398" w14:textId="4E4D6AD4" w:rsidR="000E6C66" w:rsidRDefault="001232E8" w:rsidP="00296ED9">
      <w:pPr>
        <w:spacing w:before="60" w:after="60"/>
        <w:jc w:val="both"/>
        <w:rPr>
          <w:rFonts w:ascii="Times New Roman" w:hAnsi="Times New Roman"/>
          <w:sz w:val="24"/>
          <w:szCs w:val="24"/>
        </w:rPr>
      </w:pPr>
      <w:r>
        <w:rPr>
          <w:rFonts w:ascii="Times New Roman" w:hAnsi="Times New Roman"/>
          <w:sz w:val="24"/>
          <w:szCs w:val="24"/>
        </w:rPr>
        <w:t xml:space="preserve">Žiadateľ je povinný v ŽoNFP zdôvodniť prekročenie benchmarku. SO je oprávnený akceptovať prekročenie benchmarku len v prípade, ak je </w:t>
      </w:r>
      <w:r w:rsidR="000E6C66">
        <w:rPr>
          <w:rFonts w:ascii="Times New Roman" w:hAnsi="Times New Roman"/>
          <w:sz w:val="24"/>
          <w:szCs w:val="24"/>
        </w:rPr>
        <w:t xml:space="preserve">prekročenie </w:t>
      </w:r>
      <w:r w:rsidR="000E6C66" w:rsidRPr="00CD7310">
        <w:rPr>
          <w:rFonts w:ascii="Times New Roman" w:hAnsi="Times New Roman"/>
          <w:sz w:val="24"/>
          <w:szCs w:val="24"/>
        </w:rPr>
        <w:t>hodnot</w:t>
      </w:r>
      <w:r w:rsidR="000E6C66">
        <w:rPr>
          <w:rFonts w:ascii="Times New Roman" w:hAnsi="Times New Roman"/>
          <w:sz w:val="24"/>
          <w:szCs w:val="24"/>
        </w:rPr>
        <w:t>y</w:t>
      </w:r>
      <w:r w:rsidR="000E6C66" w:rsidRPr="00CD7310">
        <w:rPr>
          <w:rFonts w:ascii="Times New Roman" w:hAnsi="Times New Roman"/>
          <w:sz w:val="24"/>
          <w:szCs w:val="24"/>
        </w:rPr>
        <w:t xml:space="preserve"> benchmark</w:t>
      </w:r>
      <w:r>
        <w:rPr>
          <w:rFonts w:ascii="Times New Roman" w:hAnsi="Times New Roman"/>
          <w:sz w:val="24"/>
          <w:szCs w:val="24"/>
        </w:rPr>
        <w:t>u</w:t>
      </w:r>
      <w:r w:rsidR="000E6C66" w:rsidRPr="00CD7310">
        <w:rPr>
          <w:rFonts w:ascii="Times New Roman" w:hAnsi="Times New Roman"/>
          <w:sz w:val="24"/>
          <w:szCs w:val="24"/>
        </w:rPr>
        <w:t xml:space="preserve"> </w:t>
      </w:r>
      <w:r w:rsidR="000E6C66" w:rsidRPr="0093093E">
        <w:rPr>
          <w:rFonts w:ascii="Times New Roman" w:hAnsi="Times New Roman"/>
          <w:sz w:val="24"/>
          <w:szCs w:val="24"/>
        </w:rPr>
        <w:t>objektívne odôvodn</w:t>
      </w:r>
      <w:r>
        <w:rPr>
          <w:rFonts w:ascii="Times New Roman" w:hAnsi="Times New Roman"/>
          <w:sz w:val="24"/>
          <w:szCs w:val="24"/>
        </w:rPr>
        <w:t>ené</w:t>
      </w:r>
      <w:r w:rsidR="000E6C66" w:rsidRPr="0093093E">
        <w:rPr>
          <w:rFonts w:ascii="Times New Roman" w:hAnsi="Times New Roman"/>
          <w:sz w:val="24"/>
          <w:szCs w:val="24"/>
        </w:rPr>
        <w:t xml:space="preserve"> </w:t>
      </w:r>
      <w:r>
        <w:rPr>
          <w:rFonts w:ascii="Times New Roman" w:hAnsi="Times New Roman"/>
          <w:sz w:val="24"/>
          <w:szCs w:val="24"/>
        </w:rPr>
        <w:t xml:space="preserve">, pričom odôvodnenie bude </w:t>
      </w:r>
      <w:r w:rsidR="000E6C66" w:rsidRPr="0093093E">
        <w:rPr>
          <w:rFonts w:ascii="Times New Roman" w:hAnsi="Times New Roman"/>
          <w:sz w:val="24"/>
          <w:szCs w:val="24"/>
        </w:rPr>
        <w:t>vyplýva</w:t>
      </w:r>
      <w:r>
        <w:rPr>
          <w:rFonts w:ascii="Times New Roman" w:hAnsi="Times New Roman"/>
          <w:sz w:val="24"/>
          <w:szCs w:val="24"/>
        </w:rPr>
        <w:t>ť</w:t>
      </w:r>
      <w:r w:rsidR="000E6C66" w:rsidRPr="0093093E">
        <w:rPr>
          <w:rFonts w:ascii="Times New Roman" w:hAnsi="Times New Roman"/>
          <w:sz w:val="24"/>
          <w:szCs w:val="24"/>
        </w:rPr>
        <w:t xml:space="preserve"> zo stavebno-technických, technologických, prírodných, časových alebo iných dôvodov.</w:t>
      </w:r>
    </w:p>
    <w:p w14:paraId="28E64399" w14:textId="77777777" w:rsidR="002535BF" w:rsidRPr="00653284" w:rsidRDefault="002535BF" w:rsidP="00296ED9">
      <w:pPr>
        <w:spacing w:before="60" w:after="60"/>
        <w:jc w:val="both"/>
        <w:rPr>
          <w:rFonts w:ascii="Times New Roman" w:hAnsi="Times New Roman"/>
          <w:sz w:val="24"/>
          <w:szCs w:val="24"/>
        </w:rPr>
      </w:pPr>
      <w:r w:rsidRPr="00653284">
        <w:rPr>
          <w:rFonts w:ascii="Times New Roman" w:hAnsi="Times New Roman"/>
          <w:sz w:val="24"/>
          <w:szCs w:val="24"/>
        </w:rPr>
        <w:t>V prípade, ak je prekročená referenčná hodnota benchmarku</w:t>
      </w:r>
      <w:r w:rsidR="009677AC">
        <w:rPr>
          <w:rFonts w:ascii="Times New Roman" w:hAnsi="Times New Roman"/>
          <w:sz w:val="24"/>
          <w:szCs w:val="24"/>
        </w:rPr>
        <w:t>,</w:t>
      </w:r>
      <w:r w:rsidRPr="00653284">
        <w:rPr>
          <w:rFonts w:ascii="Times New Roman" w:hAnsi="Times New Roman"/>
          <w:sz w:val="24"/>
          <w:szCs w:val="24"/>
        </w:rPr>
        <w:t xml:space="preserve"> ale nie je prekročený finančný limit, a prekročenie benchmarku </w:t>
      </w:r>
      <w:r w:rsidRPr="00653284">
        <w:rPr>
          <w:rFonts w:ascii="Times New Roman" w:hAnsi="Times New Roman"/>
          <w:b/>
          <w:sz w:val="24"/>
          <w:szCs w:val="24"/>
          <w:u w:val="single"/>
        </w:rPr>
        <w:t>nie je zdôvodnené</w:t>
      </w:r>
      <w:r w:rsidRPr="00653284">
        <w:rPr>
          <w:rFonts w:ascii="Times New Roman" w:hAnsi="Times New Roman"/>
          <w:sz w:val="24"/>
          <w:szCs w:val="24"/>
        </w:rPr>
        <w:t xml:space="preserve">, SO zároveň vyčísli výšku neoprávnených výdavkov v sume prekračujúcej výšku benchmarku. </w:t>
      </w:r>
    </w:p>
    <w:p w14:paraId="28E6439A" w14:textId="3D7AC696" w:rsidR="00250147" w:rsidRPr="0093093E" w:rsidRDefault="002535BF" w:rsidP="00296ED9">
      <w:pPr>
        <w:spacing w:before="60" w:after="60"/>
        <w:jc w:val="both"/>
        <w:rPr>
          <w:rFonts w:ascii="Times New Roman" w:hAnsi="Times New Roman"/>
          <w:sz w:val="24"/>
          <w:szCs w:val="24"/>
        </w:rPr>
      </w:pPr>
      <w:r w:rsidRPr="00653284">
        <w:rPr>
          <w:rFonts w:ascii="Times New Roman" w:hAnsi="Times New Roman"/>
          <w:sz w:val="24"/>
          <w:szCs w:val="24"/>
        </w:rPr>
        <w:t xml:space="preserve">V prípade, ak je prekročená referenčná hodnota benchmarku aj finančný limit, a prekročenie benchmarku </w:t>
      </w:r>
      <w:r w:rsidRPr="00653284">
        <w:rPr>
          <w:rFonts w:ascii="Times New Roman" w:hAnsi="Times New Roman"/>
          <w:b/>
          <w:sz w:val="24"/>
          <w:szCs w:val="24"/>
          <w:u w:val="single"/>
        </w:rPr>
        <w:t>je zdôvodnené</w:t>
      </w:r>
      <w:r w:rsidRPr="00653284">
        <w:rPr>
          <w:rFonts w:ascii="Times New Roman" w:hAnsi="Times New Roman"/>
          <w:sz w:val="24"/>
          <w:szCs w:val="24"/>
        </w:rPr>
        <w:t>, SO vyčísli výšku neoprávnených výdavkov v sume prekračujúcej výšku finančného limitu.</w:t>
      </w:r>
    </w:p>
    <w:p w14:paraId="28E6439B" w14:textId="77777777" w:rsidR="00FA352E" w:rsidRPr="0054151F" w:rsidRDefault="00FA352E" w:rsidP="00D72FA8">
      <w:pPr>
        <w:pStyle w:val="Default"/>
        <w:pBdr>
          <w:top w:val="single" w:sz="4" w:space="0" w:color="auto"/>
          <w:left w:val="single" w:sz="4" w:space="3" w:color="auto"/>
          <w:bottom w:val="single" w:sz="4" w:space="1" w:color="auto"/>
          <w:right w:val="single" w:sz="4" w:space="4" w:color="auto"/>
        </w:pBdr>
        <w:shd w:val="clear" w:color="auto" w:fill="FBD4B4" w:themeFill="accent6" w:themeFillTint="66"/>
        <w:spacing w:before="120" w:after="60" w:line="276" w:lineRule="auto"/>
        <w:jc w:val="both"/>
        <w:rPr>
          <w:bCs/>
        </w:rPr>
      </w:pPr>
      <w:r w:rsidRPr="0054151F">
        <w:rPr>
          <w:b/>
          <w:bCs/>
          <w:i/>
        </w:rPr>
        <w:t>Dôležité upozornenie:</w:t>
      </w:r>
      <w:r w:rsidRPr="0054151F">
        <w:rPr>
          <w:bCs/>
        </w:rPr>
        <w:t xml:space="preserve"> </w:t>
      </w:r>
      <w:r>
        <w:t>Konkrétne hodnoty benchmarkov budú upravené v príslušných výzvach/vyzvaniach na predkladanie ŽoNFP.</w:t>
      </w:r>
      <w:r w:rsidRPr="0057029B">
        <w:t xml:space="preserve"> </w:t>
      </w:r>
      <w:r w:rsidRPr="00DB4F0D">
        <w:t xml:space="preserve">Stanovené konkrétne hodnoty benchmarkov budú pravidelne aktualizované </w:t>
      </w:r>
      <w:r>
        <w:t>v závislosti od</w:t>
      </w:r>
      <w:r w:rsidRPr="00DB4F0D">
        <w:t xml:space="preserve"> vývoja trhových cien</w:t>
      </w:r>
      <w:r w:rsidRPr="0054151F">
        <w:rPr>
          <w:bCs/>
        </w:rPr>
        <w:t xml:space="preserve">. </w:t>
      </w:r>
    </w:p>
    <w:p w14:paraId="7E8B054D" w14:textId="6EC7DFD6" w:rsidR="001232E8" w:rsidRDefault="001232E8" w:rsidP="00D72FA8">
      <w:pPr>
        <w:pStyle w:val="Zkladntext"/>
        <w:spacing w:before="240" w:after="60"/>
        <w:jc w:val="both"/>
        <w:rPr>
          <w:rFonts w:ascii="Times New Roman" w:hAnsi="Times New Roman"/>
          <w:b/>
          <w:sz w:val="24"/>
          <w:szCs w:val="24"/>
        </w:rPr>
      </w:pPr>
      <w:r>
        <w:rPr>
          <w:rFonts w:ascii="Times New Roman" w:hAnsi="Times New Roman"/>
          <w:b/>
          <w:sz w:val="24"/>
          <w:szCs w:val="24"/>
        </w:rPr>
        <w:t>Jednotkové ceny</w:t>
      </w:r>
    </w:p>
    <w:p w14:paraId="2DB408F1" w14:textId="1F89B2B4" w:rsidR="001232E8" w:rsidRDefault="001232E8" w:rsidP="00D72FA8">
      <w:pPr>
        <w:pStyle w:val="Zkladntext"/>
        <w:spacing w:before="240" w:after="60"/>
        <w:jc w:val="both"/>
        <w:rPr>
          <w:rFonts w:ascii="Times New Roman" w:hAnsi="Times New Roman"/>
          <w:sz w:val="24"/>
          <w:szCs w:val="24"/>
        </w:rPr>
      </w:pPr>
      <w:r>
        <w:rPr>
          <w:rFonts w:ascii="Times New Roman" w:hAnsi="Times New Roman"/>
          <w:sz w:val="24"/>
          <w:szCs w:val="24"/>
        </w:rPr>
        <w:t>SO je oprávnený stanoviť vo výzve/vyzvaní  pre výdavky hodnoty jednotkových cien. Žiadateľ je povinný do ŽoNFP uviesť výšku výdavku, pre ktorý sú určené jednotkové ceny, len do výšky vo výzve/vyzvaní stanovených jednotkových cien. V prípade, ak výška výdavku prekročí jednotkovú cenu pre tento výdavok stanovenú vo výzve/vyzvaní, bude výdavok v sume prekračujúcej stanovenú jednotkovú cenu zo strany SO určený ako neoprávnený.</w:t>
      </w:r>
    </w:p>
    <w:p w14:paraId="28E6439C" w14:textId="77777777" w:rsidR="00250147" w:rsidRPr="007A6ED2" w:rsidRDefault="00250147" w:rsidP="00D72FA8">
      <w:pPr>
        <w:pStyle w:val="Zkladntext"/>
        <w:spacing w:before="240" w:after="60"/>
        <w:jc w:val="both"/>
        <w:rPr>
          <w:rFonts w:ascii="Times New Roman" w:hAnsi="Times New Roman"/>
          <w:b/>
          <w:sz w:val="24"/>
          <w:szCs w:val="24"/>
        </w:rPr>
      </w:pPr>
      <w:r w:rsidRPr="007A6ED2">
        <w:rPr>
          <w:rFonts w:ascii="Times New Roman" w:hAnsi="Times New Roman"/>
          <w:b/>
          <w:sz w:val="24"/>
          <w:szCs w:val="24"/>
        </w:rPr>
        <w:t>Znalecký alebo odborný posudok</w:t>
      </w:r>
    </w:p>
    <w:p w14:paraId="28E6439F" w14:textId="77777777" w:rsidR="00250147" w:rsidRPr="00404F82" w:rsidRDefault="00250147" w:rsidP="00296ED9">
      <w:pPr>
        <w:autoSpaceDE w:val="0"/>
        <w:autoSpaceDN w:val="0"/>
        <w:adjustRightInd w:val="0"/>
        <w:spacing w:before="60" w:after="60"/>
        <w:jc w:val="both"/>
        <w:rPr>
          <w:rFonts w:ascii="Times New Roman" w:hAnsi="Times New Roman"/>
          <w:sz w:val="24"/>
          <w:szCs w:val="24"/>
        </w:rPr>
      </w:pPr>
      <w:r w:rsidRPr="0082635C">
        <w:rPr>
          <w:rFonts w:ascii="Times New Roman" w:hAnsi="Times New Roman"/>
          <w:sz w:val="24"/>
          <w:szCs w:val="24"/>
        </w:rPr>
        <w:t>Znaleckým alebo odborným posudkom vyhotoveným podľa zákona o znalcoch, tlmočníkoch a prekladateľoch je možné zo strany žiadateľa preukázať hospodárnosť výdavkov na</w:t>
      </w:r>
      <w:r w:rsidR="00BF67E5" w:rsidRPr="004C26CF">
        <w:rPr>
          <w:rFonts w:ascii="Times New Roman" w:hAnsi="Times New Roman"/>
          <w:sz w:val="24"/>
          <w:szCs w:val="24"/>
        </w:rPr>
        <w:t> </w:t>
      </w:r>
      <w:r w:rsidRPr="004C26CF">
        <w:rPr>
          <w:rFonts w:ascii="Times New Roman" w:hAnsi="Times New Roman"/>
          <w:sz w:val="24"/>
          <w:szCs w:val="24"/>
        </w:rPr>
        <w:t>obstaranie hnuteľného majetku (napr. špeciálne strojné zariadenia, technológie) v prípade, keď nebolo objektívne možné (na základe čestného vyhlásenia žiadateľa) vykona</w:t>
      </w:r>
      <w:r w:rsidRPr="003C4BC5">
        <w:rPr>
          <w:rFonts w:ascii="Times New Roman" w:hAnsi="Times New Roman"/>
          <w:sz w:val="24"/>
          <w:szCs w:val="24"/>
        </w:rPr>
        <w:t>ť riadny prieskum trhu.</w:t>
      </w:r>
    </w:p>
    <w:p w14:paraId="28E643A0" w14:textId="77777777" w:rsidR="00250147" w:rsidRPr="007A6ED2" w:rsidRDefault="00250147" w:rsidP="0074450C">
      <w:pPr>
        <w:pStyle w:val="Zkladntext"/>
        <w:spacing w:before="120" w:after="60"/>
        <w:jc w:val="both"/>
        <w:rPr>
          <w:rFonts w:ascii="Times New Roman" w:hAnsi="Times New Roman"/>
          <w:b/>
          <w:sz w:val="24"/>
          <w:szCs w:val="24"/>
        </w:rPr>
      </w:pPr>
      <w:r w:rsidRPr="007A6ED2">
        <w:rPr>
          <w:rFonts w:ascii="Times New Roman" w:hAnsi="Times New Roman"/>
          <w:b/>
          <w:sz w:val="24"/>
          <w:szCs w:val="24"/>
        </w:rPr>
        <w:t>Zrealizované verejné obstarávanie</w:t>
      </w:r>
    </w:p>
    <w:p w14:paraId="28E643A1" w14:textId="2A213585" w:rsidR="00250147" w:rsidRDefault="00250147">
      <w:pPr>
        <w:autoSpaceDE w:val="0"/>
        <w:autoSpaceDN w:val="0"/>
        <w:adjustRightInd w:val="0"/>
        <w:spacing w:before="60" w:after="60"/>
        <w:jc w:val="both"/>
        <w:rPr>
          <w:rFonts w:ascii="Times New Roman" w:hAnsi="Times New Roman"/>
          <w:sz w:val="24"/>
          <w:szCs w:val="24"/>
        </w:rPr>
      </w:pPr>
      <w:r>
        <w:rPr>
          <w:rFonts w:ascii="Times New Roman" w:hAnsi="Times New Roman"/>
          <w:sz w:val="24"/>
          <w:szCs w:val="24"/>
        </w:rPr>
        <w:t xml:space="preserve">Vo všeobecnosti platí, že v prípade výdavkov </w:t>
      </w:r>
      <w:r w:rsidRPr="00620472">
        <w:rPr>
          <w:rFonts w:ascii="Times New Roman" w:hAnsi="Times New Roman"/>
          <w:sz w:val="24"/>
          <w:szCs w:val="24"/>
        </w:rPr>
        <w:t>spadajúc</w:t>
      </w:r>
      <w:r>
        <w:rPr>
          <w:rFonts w:ascii="Times New Roman" w:hAnsi="Times New Roman"/>
          <w:sz w:val="24"/>
          <w:szCs w:val="24"/>
        </w:rPr>
        <w:t>ich</w:t>
      </w:r>
      <w:r w:rsidRPr="00620472">
        <w:rPr>
          <w:rFonts w:ascii="Times New Roman" w:hAnsi="Times New Roman"/>
          <w:sz w:val="24"/>
          <w:szCs w:val="24"/>
        </w:rPr>
        <w:t xml:space="preserve"> pod </w:t>
      </w:r>
      <w:r>
        <w:rPr>
          <w:rFonts w:ascii="Times New Roman" w:hAnsi="Times New Roman"/>
          <w:sz w:val="24"/>
          <w:szCs w:val="24"/>
        </w:rPr>
        <w:t>pravidlá verejného obstarávania sú na financovanie oprávnené výdavky do výšky, ktorá bola stanovená verejným obstarávaním.</w:t>
      </w:r>
    </w:p>
    <w:p w14:paraId="28E643A2" w14:textId="77777777" w:rsidR="00250147" w:rsidRPr="00A7257F" w:rsidRDefault="00250147">
      <w:pPr>
        <w:autoSpaceDE w:val="0"/>
        <w:autoSpaceDN w:val="0"/>
        <w:adjustRightInd w:val="0"/>
        <w:spacing w:before="60" w:after="60"/>
        <w:jc w:val="both"/>
        <w:rPr>
          <w:rFonts w:ascii="Times New Roman" w:hAnsi="Times New Roman"/>
          <w:sz w:val="24"/>
          <w:szCs w:val="24"/>
        </w:rPr>
      </w:pPr>
      <w:r>
        <w:rPr>
          <w:rFonts w:ascii="Times New Roman" w:hAnsi="Times New Roman"/>
          <w:sz w:val="24"/>
          <w:szCs w:val="24"/>
        </w:rPr>
        <w:t xml:space="preserve">V prípade, ak žiadateľ ukončil proces VO pred predložením ŽoNFP, je oprávnený preukázať hospodárnosť predmetných výdavkov na základe výsledku zrealizovaného VO. </w:t>
      </w:r>
      <w:r w:rsidRPr="00A7257F">
        <w:rPr>
          <w:rFonts w:ascii="Times New Roman" w:hAnsi="Times New Roman"/>
          <w:sz w:val="24"/>
          <w:szCs w:val="24"/>
        </w:rPr>
        <w:t xml:space="preserve">V takom prípade žiadateľ stanoví v rozpočte </w:t>
      </w:r>
      <w:r>
        <w:rPr>
          <w:rFonts w:ascii="Times New Roman" w:hAnsi="Times New Roman"/>
          <w:sz w:val="24"/>
          <w:szCs w:val="24"/>
        </w:rPr>
        <w:t>Žo</w:t>
      </w:r>
      <w:r w:rsidRPr="00A7257F">
        <w:rPr>
          <w:rFonts w:ascii="Times New Roman" w:hAnsi="Times New Roman"/>
          <w:sz w:val="24"/>
          <w:szCs w:val="24"/>
        </w:rPr>
        <w:t>NFP výšku oprávnených výdavkov v zmysle ukončeného verejného obstarávania podľa</w:t>
      </w:r>
      <w:r>
        <w:rPr>
          <w:rFonts w:ascii="Times New Roman" w:hAnsi="Times New Roman"/>
          <w:sz w:val="24"/>
          <w:szCs w:val="24"/>
        </w:rPr>
        <w:t xml:space="preserve"> </w:t>
      </w:r>
      <w:r w:rsidRPr="00D43F31">
        <w:rPr>
          <w:rFonts w:ascii="Times New Roman" w:hAnsi="Times New Roman"/>
          <w:sz w:val="24"/>
          <w:szCs w:val="24"/>
        </w:rPr>
        <w:t>zákon</w:t>
      </w:r>
      <w:r>
        <w:rPr>
          <w:rFonts w:ascii="Times New Roman" w:hAnsi="Times New Roman"/>
          <w:sz w:val="24"/>
          <w:szCs w:val="24"/>
        </w:rPr>
        <w:t>a</w:t>
      </w:r>
      <w:r w:rsidRPr="00D43F31">
        <w:rPr>
          <w:rFonts w:ascii="Times New Roman" w:hAnsi="Times New Roman"/>
          <w:sz w:val="24"/>
          <w:szCs w:val="24"/>
        </w:rPr>
        <w:t xml:space="preserve"> o VO</w:t>
      </w:r>
      <w:r w:rsidRPr="00A7257F">
        <w:rPr>
          <w:rFonts w:ascii="Times New Roman" w:hAnsi="Times New Roman"/>
          <w:sz w:val="24"/>
          <w:szCs w:val="24"/>
        </w:rPr>
        <w:t xml:space="preserve">.  </w:t>
      </w:r>
    </w:p>
    <w:p w14:paraId="28E643A3" w14:textId="77777777" w:rsidR="00250147" w:rsidRDefault="00250147">
      <w:pPr>
        <w:autoSpaceDE w:val="0"/>
        <w:autoSpaceDN w:val="0"/>
        <w:adjustRightInd w:val="0"/>
        <w:spacing w:before="60" w:after="60"/>
        <w:jc w:val="both"/>
        <w:rPr>
          <w:rFonts w:ascii="Times New Roman" w:hAnsi="Times New Roman"/>
          <w:sz w:val="24"/>
          <w:szCs w:val="24"/>
        </w:rPr>
      </w:pPr>
      <w:r>
        <w:rPr>
          <w:rFonts w:ascii="Times New Roman" w:hAnsi="Times New Roman"/>
          <w:sz w:val="24"/>
          <w:szCs w:val="24"/>
        </w:rPr>
        <w:t>Týmto nie je dotknutá povinnosť dodržania stanovených benchmarkov a finančných limitov.</w:t>
      </w:r>
    </w:p>
    <w:p w14:paraId="7B905CB2" w14:textId="77777777" w:rsidR="00BA3F3A" w:rsidRDefault="00BA3F3A" w:rsidP="0074450C">
      <w:pPr>
        <w:pStyle w:val="Zkladntext"/>
        <w:spacing w:before="120" w:after="60"/>
        <w:jc w:val="both"/>
        <w:rPr>
          <w:rFonts w:ascii="Times New Roman" w:hAnsi="Times New Roman"/>
          <w:b/>
          <w:sz w:val="24"/>
          <w:szCs w:val="24"/>
        </w:rPr>
      </w:pPr>
    </w:p>
    <w:p w14:paraId="6C41114C" w14:textId="77777777" w:rsidR="00BA3F3A" w:rsidRDefault="00BA3F3A" w:rsidP="0074450C">
      <w:pPr>
        <w:pStyle w:val="Zkladntext"/>
        <w:spacing w:before="120" w:after="60"/>
        <w:jc w:val="both"/>
        <w:rPr>
          <w:rFonts w:ascii="Times New Roman" w:hAnsi="Times New Roman"/>
          <w:b/>
          <w:sz w:val="24"/>
          <w:szCs w:val="24"/>
        </w:rPr>
      </w:pPr>
    </w:p>
    <w:p w14:paraId="28E643A6" w14:textId="77777777" w:rsidR="00250147" w:rsidRPr="007A6ED2" w:rsidRDefault="00250147" w:rsidP="0074450C">
      <w:pPr>
        <w:pStyle w:val="Zkladntext"/>
        <w:spacing w:before="120" w:after="60"/>
        <w:jc w:val="both"/>
        <w:rPr>
          <w:rFonts w:ascii="Times New Roman" w:hAnsi="Times New Roman"/>
          <w:b/>
          <w:sz w:val="24"/>
          <w:szCs w:val="24"/>
        </w:rPr>
      </w:pPr>
      <w:r w:rsidRPr="007A6ED2">
        <w:rPr>
          <w:rFonts w:ascii="Times New Roman" w:hAnsi="Times New Roman"/>
          <w:b/>
          <w:sz w:val="24"/>
          <w:szCs w:val="24"/>
        </w:rPr>
        <w:lastRenderedPageBreak/>
        <w:t>Prieskum trhu</w:t>
      </w:r>
    </w:p>
    <w:p w14:paraId="28E643A7" w14:textId="71FB5DDA" w:rsidR="00250147" w:rsidRPr="009677AC" w:rsidRDefault="00250147" w:rsidP="00296ED9">
      <w:pPr>
        <w:autoSpaceDE w:val="0"/>
        <w:autoSpaceDN w:val="0"/>
        <w:adjustRightInd w:val="0"/>
        <w:spacing w:before="60" w:after="60"/>
        <w:jc w:val="both"/>
        <w:rPr>
          <w:rFonts w:ascii="Times New Roman" w:hAnsi="Times New Roman"/>
          <w:sz w:val="24"/>
          <w:szCs w:val="24"/>
        </w:rPr>
      </w:pPr>
      <w:r w:rsidRPr="00E30101">
        <w:rPr>
          <w:rFonts w:ascii="Times New Roman" w:hAnsi="Times New Roman"/>
          <w:sz w:val="24"/>
          <w:szCs w:val="24"/>
        </w:rPr>
        <w:t>Prieskum trhu predstavuje nástroj na overovanie hospodárnosti výdavkov najmä v prípade výdavkov, pre ktoré nie sú stanovené benchmarky, finančné limity</w:t>
      </w:r>
      <w:r w:rsidR="00760378">
        <w:rPr>
          <w:rFonts w:ascii="Times New Roman" w:hAnsi="Times New Roman"/>
          <w:sz w:val="24"/>
          <w:szCs w:val="24"/>
        </w:rPr>
        <w:t xml:space="preserve"> alebo jednotkové ceny</w:t>
      </w:r>
      <w:r w:rsidRPr="00E30101">
        <w:rPr>
          <w:rFonts w:ascii="Times New Roman" w:hAnsi="Times New Roman"/>
          <w:sz w:val="24"/>
          <w:szCs w:val="24"/>
        </w:rPr>
        <w:t xml:space="preserve"> a zároveň žiadateľ nepreukazuje hospodárnosť výdavkov prostredníctvom zrealizovaného VO, znaleckým alebo odborným posudkom, alebo v prípade výdavkov na stavebné práce stavebným rozpočtom projektu vypracovaným oprávnenou osobou</w:t>
      </w:r>
      <w:r w:rsidRPr="009677AC">
        <w:rPr>
          <w:rFonts w:ascii="Times New Roman" w:hAnsi="Times New Roman"/>
          <w:sz w:val="24"/>
          <w:szCs w:val="24"/>
        </w:rPr>
        <w:t>.</w:t>
      </w:r>
      <w:r w:rsidR="00090AC3" w:rsidRPr="009677AC">
        <w:rPr>
          <w:rFonts w:ascii="Times New Roman" w:hAnsi="Times New Roman"/>
          <w:sz w:val="24"/>
          <w:szCs w:val="24"/>
        </w:rPr>
        <w:t xml:space="preserve"> </w:t>
      </w:r>
      <w:r w:rsidR="00090AC3" w:rsidRPr="00D72FA8">
        <w:rPr>
          <w:rFonts w:ascii="Times New Roman" w:hAnsi="Times New Roman"/>
          <w:sz w:val="24"/>
          <w:szCs w:val="24"/>
        </w:rPr>
        <w:t>Slúži ako nevyhnutná podpora pre prvotné posúdenie hospodárnosti a efektívnosti výdavkov stanovených v rozpočte projektu.</w:t>
      </w:r>
    </w:p>
    <w:p w14:paraId="28E643A8" w14:textId="77777777" w:rsidR="00250147" w:rsidRPr="009677AC" w:rsidRDefault="00250147" w:rsidP="00296ED9">
      <w:pPr>
        <w:autoSpaceDE w:val="0"/>
        <w:autoSpaceDN w:val="0"/>
        <w:adjustRightInd w:val="0"/>
        <w:spacing w:before="60" w:after="60"/>
        <w:jc w:val="both"/>
        <w:rPr>
          <w:rFonts w:ascii="Times New Roman" w:hAnsi="Times New Roman"/>
          <w:sz w:val="24"/>
          <w:szCs w:val="24"/>
        </w:rPr>
      </w:pPr>
      <w:r w:rsidRPr="009677AC">
        <w:rPr>
          <w:rFonts w:ascii="Times New Roman" w:hAnsi="Times New Roman"/>
          <w:sz w:val="24"/>
          <w:szCs w:val="24"/>
        </w:rPr>
        <w:t xml:space="preserve">Žiadateľ vykoná prieskum trhu vyžiadaním </w:t>
      </w:r>
      <w:r w:rsidRPr="009677AC">
        <w:rPr>
          <w:rFonts w:ascii="Times New Roman" w:hAnsi="Times New Roman"/>
          <w:sz w:val="24"/>
          <w:szCs w:val="24"/>
          <w:u w:val="single"/>
        </w:rPr>
        <w:t>minimálne 5 ponúk</w:t>
      </w:r>
      <w:r w:rsidRPr="009677AC">
        <w:rPr>
          <w:rFonts w:ascii="Times New Roman" w:hAnsi="Times New Roman"/>
          <w:sz w:val="24"/>
          <w:szCs w:val="24"/>
        </w:rPr>
        <w:t xml:space="preserve"> od rôznych potenciálnych dodávateľov na predmet zákazky tovaru, práce alebo služby s cieľom zistenia aktuálnych cenových úrovní. </w:t>
      </w:r>
    </w:p>
    <w:p w14:paraId="28E643A9" w14:textId="77777777" w:rsidR="00250147" w:rsidRPr="009677AC" w:rsidRDefault="00250147" w:rsidP="00296ED9">
      <w:pPr>
        <w:autoSpaceDE w:val="0"/>
        <w:autoSpaceDN w:val="0"/>
        <w:adjustRightInd w:val="0"/>
        <w:spacing w:before="60" w:after="60"/>
        <w:jc w:val="both"/>
        <w:rPr>
          <w:rFonts w:ascii="Times New Roman" w:hAnsi="Times New Roman"/>
          <w:sz w:val="24"/>
          <w:szCs w:val="24"/>
        </w:rPr>
      </w:pPr>
      <w:r w:rsidRPr="009677AC">
        <w:rPr>
          <w:rFonts w:ascii="Times New Roman" w:hAnsi="Times New Roman"/>
          <w:sz w:val="24"/>
          <w:szCs w:val="24"/>
        </w:rPr>
        <w:t xml:space="preserve">SO je oprávnený v prípade, že na úrovni žiadateľa nie je možné získať/identifikovať minimálne 5 </w:t>
      </w:r>
      <w:r w:rsidR="00090AC3" w:rsidRPr="00830797">
        <w:rPr>
          <w:rFonts w:ascii="Times New Roman" w:hAnsi="Times New Roman"/>
          <w:sz w:val="24"/>
          <w:szCs w:val="24"/>
        </w:rPr>
        <w:t>cenových</w:t>
      </w:r>
      <w:r w:rsidR="00090AC3" w:rsidRPr="009677AC">
        <w:rPr>
          <w:rFonts w:ascii="Times New Roman" w:hAnsi="Times New Roman"/>
          <w:sz w:val="24"/>
          <w:szCs w:val="24"/>
        </w:rPr>
        <w:t xml:space="preserve"> </w:t>
      </w:r>
      <w:r w:rsidRPr="009677AC">
        <w:rPr>
          <w:rFonts w:ascii="Times New Roman" w:hAnsi="Times New Roman"/>
          <w:sz w:val="24"/>
          <w:szCs w:val="24"/>
        </w:rPr>
        <w:t>ponúk od potenciálnych dodávateľov, akceptovať aj nižší počet ponúk</w:t>
      </w:r>
      <w:r w:rsidR="00090AC3" w:rsidRPr="009677AC">
        <w:rPr>
          <w:rFonts w:ascii="Times New Roman" w:hAnsi="Times New Roman"/>
          <w:sz w:val="24"/>
          <w:szCs w:val="24"/>
        </w:rPr>
        <w:t xml:space="preserve">, napr. </w:t>
      </w:r>
      <w:r w:rsidR="00090AC3" w:rsidRPr="00830797">
        <w:rPr>
          <w:rFonts w:ascii="Times New Roman" w:hAnsi="Times New Roman"/>
          <w:sz w:val="24"/>
          <w:szCs w:val="24"/>
        </w:rPr>
        <w:t>ak predmet prieskumu má jedinečný charakter alebo existuje iba obmedzený počet dodávateľov</w:t>
      </w:r>
      <w:r w:rsidR="00090AC3" w:rsidRPr="009677AC">
        <w:rPr>
          <w:rFonts w:ascii="Times New Roman" w:hAnsi="Times New Roman"/>
          <w:sz w:val="24"/>
          <w:szCs w:val="24"/>
        </w:rPr>
        <w:t xml:space="preserve">. </w:t>
      </w:r>
      <w:r w:rsidRPr="009677AC">
        <w:rPr>
          <w:rFonts w:ascii="Times New Roman" w:hAnsi="Times New Roman"/>
          <w:sz w:val="24"/>
          <w:szCs w:val="24"/>
        </w:rPr>
        <w:t>V takomto prípade SO overí opodstatnenosť zdôvodnenia nižšieho ako požadovaného počtu oslovených potenciálnych dodávateľov zo strany žiadateľa.</w:t>
      </w:r>
    </w:p>
    <w:p w14:paraId="28E643AA" w14:textId="77777777" w:rsidR="00250147" w:rsidRPr="009677AC" w:rsidRDefault="001B304C" w:rsidP="00296ED9">
      <w:pPr>
        <w:autoSpaceDE w:val="0"/>
        <w:autoSpaceDN w:val="0"/>
        <w:adjustRightInd w:val="0"/>
        <w:spacing w:before="60" w:after="60"/>
        <w:jc w:val="both"/>
        <w:rPr>
          <w:rFonts w:ascii="Times New Roman" w:hAnsi="Times New Roman"/>
          <w:sz w:val="24"/>
          <w:szCs w:val="24"/>
        </w:rPr>
      </w:pPr>
      <w:r w:rsidRPr="009677AC">
        <w:rPr>
          <w:rFonts w:ascii="Times New Roman" w:hAnsi="Times New Roman"/>
          <w:sz w:val="24"/>
          <w:szCs w:val="24"/>
        </w:rPr>
        <w:t>S</w:t>
      </w:r>
      <w:r w:rsidR="00250147" w:rsidRPr="009677AC">
        <w:rPr>
          <w:rFonts w:ascii="Times New Roman" w:hAnsi="Times New Roman"/>
          <w:sz w:val="24"/>
          <w:szCs w:val="24"/>
        </w:rPr>
        <w:t>O je zároveň oprávnený v rámci výzvy na predkladanie ŽoNFP stanoviť nižší počet ponúk od potenciálnych dodávateľov (najmä v prípade objektívnych skutočností vyplývajúcich zo</w:t>
      </w:r>
      <w:r w:rsidR="00BF67E5" w:rsidRPr="009677AC">
        <w:rPr>
          <w:rFonts w:ascii="Times New Roman" w:hAnsi="Times New Roman"/>
          <w:sz w:val="24"/>
          <w:szCs w:val="24"/>
        </w:rPr>
        <w:t> </w:t>
      </w:r>
      <w:r w:rsidR="00250147" w:rsidRPr="009677AC">
        <w:rPr>
          <w:rFonts w:ascii="Times New Roman" w:hAnsi="Times New Roman"/>
          <w:sz w:val="24"/>
          <w:szCs w:val="24"/>
        </w:rPr>
        <w:t xml:space="preserve">špecifík typov oprávnených aktivít a žiadateľov). </w:t>
      </w:r>
    </w:p>
    <w:p w14:paraId="28E643AB" w14:textId="570EFEAA" w:rsidR="00250147" w:rsidRDefault="00250147" w:rsidP="00296ED9">
      <w:pPr>
        <w:autoSpaceDE w:val="0"/>
        <w:autoSpaceDN w:val="0"/>
        <w:adjustRightInd w:val="0"/>
        <w:spacing w:before="60" w:after="60"/>
        <w:jc w:val="both"/>
        <w:rPr>
          <w:rFonts w:ascii="Times New Roman" w:hAnsi="Times New Roman"/>
          <w:sz w:val="24"/>
          <w:szCs w:val="24"/>
        </w:rPr>
      </w:pPr>
      <w:r w:rsidRPr="009677AC">
        <w:rPr>
          <w:rFonts w:ascii="Times New Roman" w:hAnsi="Times New Roman"/>
          <w:sz w:val="24"/>
          <w:szCs w:val="24"/>
        </w:rPr>
        <w:t>V prípade, že daný výdavok spadá pod tovar/službu/prácu, ktorá je v zmysle § 9b zákona o</w:t>
      </w:r>
      <w:r w:rsidR="00BF67E5" w:rsidRPr="009677AC">
        <w:rPr>
          <w:rFonts w:ascii="Times New Roman" w:hAnsi="Times New Roman"/>
          <w:sz w:val="24"/>
          <w:szCs w:val="24"/>
        </w:rPr>
        <w:t> </w:t>
      </w:r>
      <w:r w:rsidRPr="009677AC">
        <w:rPr>
          <w:rFonts w:ascii="Times New Roman" w:hAnsi="Times New Roman"/>
          <w:sz w:val="24"/>
          <w:szCs w:val="24"/>
        </w:rPr>
        <w:t>VO bežne dostupn</w:t>
      </w:r>
      <w:r w:rsidR="00057E30" w:rsidRPr="009677AC">
        <w:rPr>
          <w:rFonts w:ascii="Times New Roman" w:hAnsi="Times New Roman"/>
          <w:sz w:val="24"/>
          <w:szCs w:val="24"/>
        </w:rPr>
        <w:t>á</w:t>
      </w:r>
      <w:r w:rsidRPr="009677AC">
        <w:rPr>
          <w:rFonts w:ascii="Times New Roman" w:hAnsi="Times New Roman"/>
          <w:sz w:val="24"/>
          <w:szCs w:val="24"/>
        </w:rPr>
        <w:t xml:space="preserve"> na trhu, prieskum trhu môže žiadateľ vykonať aj na základe údajov zverejnených na elektronickom trhovisku (</w:t>
      </w:r>
      <w:hyperlink r:id="rId17" w:history="1">
        <w:r w:rsidRPr="009677AC">
          <w:rPr>
            <w:rStyle w:val="Hypertextovprepojenie"/>
            <w:rFonts w:ascii="Times New Roman" w:hAnsi="Times New Roman"/>
            <w:sz w:val="24"/>
            <w:szCs w:val="24"/>
          </w:rPr>
          <w:t>www.eks.sk</w:t>
        </w:r>
      </w:hyperlink>
      <w:r w:rsidRPr="009677AC">
        <w:rPr>
          <w:rFonts w:ascii="Times New Roman" w:hAnsi="Times New Roman"/>
          <w:sz w:val="24"/>
          <w:szCs w:val="24"/>
        </w:rPr>
        <w:t xml:space="preserve">). V tomto prípade identifikuje </w:t>
      </w:r>
      <w:r w:rsidRPr="009677AC">
        <w:rPr>
          <w:rFonts w:ascii="Times New Roman" w:hAnsi="Times New Roman"/>
          <w:sz w:val="24"/>
          <w:szCs w:val="24"/>
          <w:u w:val="single"/>
        </w:rPr>
        <w:t>minimálne 5</w:t>
      </w:r>
      <w:r w:rsidRPr="009677AC">
        <w:rPr>
          <w:rFonts w:ascii="Times New Roman" w:hAnsi="Times New Roman"/>
          <w:sz w:val="24"/>
          <w:szCs w:val="24"/>
        </w:rPr>
        <w:t xml:space="preserve"> rovnakých alebo porovnateľných zákaziek, </w:t>
      </w:r>
      <w:r w:rsidR="00090AC3" w:rsidRPr="00830797">
        <w:rPr>
          <w:rFonts w:ascii="Times New Roman" w:hAnsi="Times New Roman"/>
          <w:sz w:val="24"/>
          <w:szCs w:val="24"/>
        </w:rPr>
        <w:t>z </w:t>
      </w:r>
      <w:r w:rsidRPr="00830797">
        <w:rPr>
          <w:rFonts w:ascii="Times New Roman" w:hAnsi="Times New Roman"/>
          <w:sz w:val="24"/>
          <w:szCs w:val="24"/>
        </w:rPr>
        <w:t>ktorých</w:t>
      </w:r>
      <w:r w:rsidR="00090AC3" w:rsidRPr="00830797">
        <w:rPr>
          <w:rFonts w:ascii="Times New Roman" w:hAnsi="Times New Roman"/>
          <w:sz w:val="24"/>
          <w:szCs w:val="24"/>
        </w:rPr>
        <w:t xml:space="preserve"> aktuálna cena – medián</w:t>
      </w:r>
      <w:r w:rsidR="00090AC3">
        <w:rPr>
          <w:rFonts w:ascii="Times New Roman" w:hAnsi="Times New Roman"/>
          <w:sz w:val="24"/>
          <w:szCs w:val="24"/>
        </w:rPr>
        <w:t xml:space="preserve"> </w:t>
      </w:r>
      <w:r w:rsidRPr="001B304C">
        <w:rPr>
          <w:rFonts w:ascii="Times New Roman" w:hAnsi="Times New Roman"/>
          <w:sz w:val="24"/>
          <w:szCs w:val="24"/>
        </w:rPr>
        <w:t>bude preukazovať hospodárnosť výdavku požadovaného žiadateľom.</w:t>
      </w:r>
    </w:p>
    <w:p w14:paraId="50F666D0" w14:textId="77777777" w:rsidR="00500E91" w:rsidRDefault="00500E91" w:rsidP="00296ED9">
      <w:pPr>
        <w:autoSpaceDE w:val="0"/>
        <w:autoSpaceDN w:val="0"/>
        <w:adjustRightInd w:val="0"/>
        <w:spacing w:before="60" w:after="60"/>
        <w:jc w:val="both"/>
        <w:rPr>
          <w:rFonts w:ascii="Times New Roman" w:hAnsi="Times New Roman"/>
          <w:sz w:val="24"/>
          <w:szCs w:val="24"/>
        </w:rPr>
      </w:pPr>
      <w:r>
        <w:rPr>
          <w:rFonts w:ascii="Times New Roman" w:hAnsi="Times New Roman"/>
          <w:sz w:val="24"/>
          <w:szCs w:val="24"/>
        </w:rPr>
        <w:t>M</w:t>
      </w:r>
      <w:r w:rsidRPr="00500E91">
        <w:rPr>
          <w:rFonts w:ascii="Times New Roman" w:hAnsi="Times New Roman"/>
          <w:sz w:val="24"/>
          <w:szCs w:val="24"/>
        </w:rPr>
        <w:t xml:space="preserve">edián ako uznávaný ukazovateľ pre najvernejšiu výpovednú hodnotu nachádzajúcu sa uprostred usporiadaných získaných/identifikovaných cenových ponúk. </w:t>
      </w:r>
    </w:p>
    <w:p w14:paraId="7845E223" w14:textId="0F4251B6" w:rsidR="00C523FF" w:rsidRDefault="00500E91" w:rsidP="00607A97">
      <w:pPr>
        <w:pStyle w:val="Zkladntext"/>
        <w:spacing w:before="120" w:after="60"/>
        <w:jc w:val="both"/>
        <w:rPr>
          <w:rFonts w:ascii="Times New Roman" w:hAnsi="Times New Roman"/>
          <w:sz w:val="24"/>
          <w:szCs w:val="24"/>
        </w:rPr>
      </w:pPr>
      <w:r>
        <w:rPr>
          <w:rFonts w:ascii="Times New Roman" w:hAnsi="Times New Roman"/>
          <w:b/>
          <w:sz w:val="24"/>
          <w:szCs w:val="24"/>
        </w:rPr>
        <w:t>P</w:t>
      </w:r>
      <w:r w:rsidRPr="00C523FF">
        <w:rPr>
          <w:rFonts w:ascii="Times New Roman" w:hAnsi="Times New Roman"/>
          <w:b/>
          <w:sz w:val="24"/>
          <w:szCs w:val="24"/>
        </w:rPr>
        <w:t>ostup pri výpočte mediánu</w:t>
      </w:r>
      <w:r>
        <w:rPr>
          <w:rFonts w:ascii="Times New Roman" w:hAnsi="Times New Roman"/>
          <w:b/>
          <w:sz w:val="24"/>
          <w:szCs w:val="24"/>
        </w:rPr>
        <w:t xml:space="preserve"> je : </w:t>
      </w:r>
    </w:p>
    <w:p w14:paraId="1D106AFF" w14:textId="2D3A4254" w:rsidR="00C523FF" w:rsidRDefault="00C523FF" w:rsidP="00C523FF">
      <w:pPr>
        <w:pStyle w:val="Odsekzoznamu"/>
        <w:numPr>
          <w:ilvl w:val="1"/>
          <w:numId w:val="9"/>
        </w:numPr>
        <w:tabs>
          <w:tab w:val="clear" w:pos="1440"/>
          <w:tab w:val="num" w:pos="284"/>
        </w:tabs>
        <w:autoSpaceDE w:val="0"/>
        <w:autoSpaceDN w:val="0"/>
        <w:adjustRightInd w:val="0"/>
        <w:spacing w:before="60" w:after="60"/>
        <w:ind w:left="284" w:hanging="284"/>
        <w:jc w:val="both"/>
        <w:rPr>
          <w:rFonts w:ascii="Times New Roman" w:hAnsi="Times New Roman"/>
          <w:sz w:val="24"/>
          <w:szCs w:val="24"/>
        </w:rPr>
      </w:pPr>
      <w:r>
        <w:rPr>
          <w:rFonts w:ascii="Times New Roman" w:hAnsi="Times New Roman"/>
          <w:sz w:val="24"/>
          <w:szCs w:val="24"/>
        </w:rPr>
        <w:t xml:space="preserve">Zoradiť cenové ponuky </w:t>
      </w:r>
      <w:r w:rsidRPr="00C523FF">
        <w:rPr>
          <w:rFonts w:ascii="Times New Roman" w:hAnsi="Times New Roman"/>
          <w:sz w:val="24"/>
          <w:szCs w:val="24"/>
        </w:rPr>
        <w:t xml:space="preserve"> </w:t>
      </w:r>
      <w:r>
        <w:rPr>
          <w:rFonts w:ascii="Times New Roman" w:hAnsi="Times New Roman"/>
          <w:sz w:val="24"/>
          <w:szCs w:val="24"/>
        </w:rPr>
        <w:t xml:space="preserve">podľa </w:t>
      </w:r>
      <w:r w:rsidR="00500E91" w:rsidRPr="00C523FF">
        <w:rPr>
          <w:rFonts w:ascii="Times New Roman" w:hAnsi="Times New Roman"/>
          <w:sz w:val="24"/>
          <w:szCs w:val="24"/>
        </w:rPr>
        <w:t xml:space="preserve"> </w:t>
      </w:r>
      <w:r>
        <w:rPr>
          <w:rFonts w:ascii="Times New Roman" w:hAnsi="Times New Roman"/>
          <w:sz w:val="24"/>
          <w:szCs w:val="24"/>
        </w:rPr>
        <w:t>výšky ponúknutej ceny</w:t>
      </w:r>
      <w:r w:rsidR="00500E91" w:rsidRPr="00C523FF">
        <w:rPr>
          <w:rFonts w:ascii="Times New Roman" w:hAnsi="Times New Roman"/>
          <w:sz w:val="24"/>
          <w:szCs w:val="24"/>
        </w:rPr>
        <w:t xml:space="preserve"> </w:t>
      </w:r>
    </w:p>
    <w:p w14:paraId="1A3B1210" w14:textId="3CFBFB31" w:rsidR="00C523FF" w:rsidRDefault="00C523FF" w:rsidP="00C523FF">
      <w:pPr>
        <w:pStyle w:val="Odsekzoznamu"/>
        <w:numPr>
          <w:ilvl w:val="1"/>
          <w:numId w:val="9"/>
        </w:numPr>
        <w:tabs>
          <w:tab w:val="clear" w:pos="1440"/>
          <w:tab w:val="num" w:pos="284"/>
        </w:tabs>
        <w:autoSpaceDE w:val="0"/>
        <w:autoSpaceDN w:val="0"/>
        <w:adjustRightInd w:val="0"/>
        <w:spacing w:before="60" w:after="60"/>
        <w:ind w:left="284" w:hanging="284"/>
        <w:jc w:val="both"/>
        <w:rPr>
          <w:rFonts w:ascii="Times New Roman" w:hAnsi="Times New Roman"/>
          <w:sz w:val="24"/>
          <w:szCs w:val="24"/>
        </w:rPr>
      </w:pPr>
      <w:r>
        <w:rPr>
          <w:rFonts w:ascii="Times New Roman" w:hAnsi="Times New Roman"/>
          <w:sz w:val="24"/>
          <w:szCs w:val="24"/>
        </w:rPr>
        <w:t xml:space="preserve">v prípade nepárneho počtu cenových ponúk </w:t>
      </w:r>
      <w:r w:rsidR="00500E91" w:rsidRPr="00C523FF">
        <w:rPr>
          <w:rFonts w:ascii="Times New Roman" w:hAnsi="Times New Roman"/>
          <w:sz w:val="24"/>
          <w:szCs w:val="24"/>
        </w:rPr>
        <w:t xml:space="preserve"> zobrať hodnotu</w:t>
      </w:r>
      <w:r w:rsidR="0089529E">
        <w:rPr>
          <w:rFonts w:ascii="Times New Roman" w:hAnsi="Times New Roman"/>
          <w:sz w:val="24"/>
          <w:szCs w:val="24"/>
        </w:rPr>
        <w:t xml:space="preserve"> cenovej ponuky</w:t>
      </w:r>
      <w:r w:rsidR="00500E91" w:rsidRPr="00C523FF">
        <w:rPr>
          <w:rFonts w:ascii="Times New Roman" w:hAnsi="Times New Roman"/>
          <w:sz w:val="24"/>
          <w:szCs w:val="24"/>
        </w:rPr>
        <w:t>, ktorá sa nachádza v strede zoznamu</w:t>
      </w:r>
      <w:r w:rsidRPr="00C523FF">
        <w:rPr>
          <w:rFonts w:ascii="Times New Roman" w:hAnsi="Times New Roman"/>
          <w:sz w:val="24"/>
          <w:szCs w:val="24"/>
        </w:rPr>
        <w:t xml:space="preserve"> </w:t>
      </w:r>
      <w:r>
        <w:rPr>
          <w:rFonts w:ascii="Times New Roman" w:hAnsi="Times New Roman"/>
          <w:sz w:val="24"/>
          <w:szCs w:val="24"/>
        </w:rPr>
        <w:t>a</w:t>
      </w:r>
      <w:r w:rsidR="0089529E">
        <w:rPr>
          <w:rFonts w:ascii="Times New Roman" w:hAnsi="Times New Roman"/>
          <w:sz w:val="24"/>
          <w:szCs w:val="24"/>
        </w:rPr>
        <w:t> tá je</w:t>
      </w:r>
      <w:r>
        <w:rPr>
          <w:rFonts w:ascii="Times New Roman" w:hAnsi="Times New Roman"/>
          <w:sz w:val="24"/>
          <w:szCs w:val="24"/>
        </w:rPr>
        <w:t xml:space="preserve"> mediánom</w:t>
      </w:r>
    </w:p>
    <w:p w14:paraId="7045BA7B" w14:textId="29E049E7" w:rsidR="00500E91" w:rsidRPr="00C523FF" w:rsidRDefault="00C523FF" w:rsidP="00C523FF">
      <w:pPr>
        <w:pStyle w:val="Odsekzoznamu"/>
        <w:numPr>
          <w:ilvl w:val="1"/>
          <w:numId w:val="9"/>
        </w:numPr>
        <w:tabs>
          <w:tab w:val="clear" w:pos="1440"/>
          <w:tab w:val="num" w:pos="284"/>
        </w:tabs>
        <w:autoSpaceDE w:val="0"/>
        <w:autoSpaceDN w:val="0"/>
        <w:adjustRightInd w:val="0"/>
        <w:spacing w:before="60" w:after="60"/>
        <w:ind w:left="284" w:hanging="284"/>
        <w:jc w:val="both"/>
        <w:rPr>
          <w:rFonts w:ascii="Times New Roman" w:hAnsi="Times New Roman"/>
          <w:sz w:val="24"/>
          <w:szCs w:val="24"/>
        </w:rPr>
      </w:pPr>
      <w:r>
        <w:rPr>
          <w:rFonts w:ascii="Times New Roman" w:hAnsi="Times New Roman"/>
          <w:sz w:val="24"/>
          <w:szCs w:val="24"/>
        </w:rPr>
        <w:t xml:space="preserve">v prípade párneho počtu hodnôt v zozname sa </w:t>
      </w:r>
      <w:r w:rsidR="00500E91" w:rsidRPr="00C523FF">
        <w:rPr>
          <w:rFonts w:ascii="Times New Roman" w:hAnsi="Times New Roman"/>
          <w:sz w:val="24"/>
          <w:szCs w:val="24"/>
        </w:rPr>
        <w:t xml:space="preserve"> za medián označí aritmetický priemer</w:t>
      </w:r>
      <w:r>
        <w:rPr>
          <w:rFonts w:ascii="Times New Roman" w:hAnsi="Times New Roman"/>
          <w:sz w:val="24"/>
          <w:szCs w:val="24"/>
        </w:rPr>
        <w:t xml:space="preserve"> hodnôt na miestach n/2 a n/2+1, pričom „n“ je počet cenových ponúk</w:t>
      </w:r>
      <w:r w:rsidR="0089529E">
        <w:rPr>
          <w:rFonts w:ascii="Times New Roman" w:hAnsi="Times New Roman"/>
          <w:sz w:val="24"/>
          <w:szCs w:val="24"/>
        </w:rPr>
        <w:t>.</w:t>
      </w:r>
    </w:p>
    <w:p w14:paraId="11BED7DA" w14:textId="1E965819" w:rsidR="00500E91" w:rsidRDefault="00500E91" w:rsidP="00296ED9">
      <w:pPr>
        <w:autoSpaceDE w:val="0"/>
        <w:autoSpaceDN w:val="0"/>
        <w:adjustRightInd w:val="0"/>
        <w:spacing w:before="60" w:after="60"/>
        <w:jc w:val="both"/>
        <w:rPr>
          <w:rFonts w:ascii="Times New Roman" w:hAnsi="Times New Roman"/>
          <w:b/>
          <w:sz w:val="24"/>
          <w:szCs w:val="24"/>
        </w:rPr>
      </w:pPr>
      <w:r>
        <w:rPr>
          <w:rFonts w:ascii="Times New Roman" w:hAnsi="Times New Roman"/>
          <w:b/>
          <w:sz w:val="24"/>
          <w:szCs w:val="24"/>
        </w:rPr>
        <w:t>Príklad</w:t>
      </w:r>
      <w:r w:rsidR="008E2083">
        <w:rPr>
          <w:rFonts w:ascii="Times New Roman" w:hAnsi="Times New Roman"/>
          <w:b/>
          <w:sz w:val="24"/>
          <w:szCs w:val="24"/>
        </w:rPr>
        <w:t xml:space="preserve"> </w:t>
      </w:r>
      <w:r w:rsidR="00C523FF">
        <w:rPr>
          <w:rFonts w:ascii="Times New Roman" w:hAnsi="Times New Roman"/>
          <w:b/>
          <w:sz w:val="24"/>
          <w:szCs w:val="24"/>
        </w:rPr>
        <w:t>- nepárny počet cenových ponúk</w:t>
      </w:r>
      <w:r>
        <w:rPr>
          <w:rFonts w:ascii="Times New Roman" w:hAnsi="Times New Roman"/>
          <w:b/>
          <w:sz w:val="24"/>
          <w:szCs w:val="24"/>
        </w:rPr>
        <w:t>:</w:t>
      </w:r>
    </w:p>
    <w:p w14:paraId="4F5B38A4" w14:textId="51C54CA5" w:rsidR="006062EF" w:rsidRDefault="00500E91" w:rsidP="00296ED9">
      <w:pPr>
        <w:autoSpaceDE w:val="0"/>
        <w:autoSpaceDN w:val="0"/>
        <w:adjustRightInd w:val="0"/>
        <w:spacing w:before="60" w:after="60"/>
        <w:jc w:val="both"/>
        <w:rPr>
          <w:rFonts w:ascii="Times New Roman" w:hAnsi="Times New Roman"/>
          <w:sz w:val="24"/>
          <w:szCs w:val="24"/>
        </w:rPr>
      </w:pPr>
      <w:r w:rsidRPr="00C523FF">
        <w:rPr>
          <w:rFonts w:ascii="Times New Roman" w:hAnsi="Times New Roman"/>
          <w:sz w:val="24"/>
          <w:szCs w:val="24"/>
        </w:rPr>
        <w:t xml:space="preserve">Žiadateľ plánuje uskutočniť školenie. Za účelom stanovenia výšky výdavku na školenie oslovil v 5 subjektov, ktorým  zadal špecifikáciu predmetu zákazky a požiadal ich o predloženie cenových ponúk. Žiadateľ obdržal od subjektov </w:t>
      </w:r>
      <w:r w:rsidRPr="00C523FF">
        <w:rPr>
          <w:rFonts w:ascii="Times New Roman" w:hAnsi="Times New Roman"/>
          <w:b/>
          <w:sz w:val="24"/>
          <w:szCs w:val="24"/>
        </w:rPr>
        <w:t>5 cenových ponúk</w:t>
      </w:r>
      <w:r w:rsidRPr="00C523FF">
        <w:rPr>
          <w:rFonts w:ascii="Times New Roman" w:hAnsi="Times New Roman"/>
          <w:sz w:val="24"/>
          <w:szCs w:val="24"/>
        </w:rPr>
        <w:t xml:space="preserve"> s nasledovnými hodnotami</w:t>
      </w:r>
      <w:r w:rsidR="00C523FF">
        <w:rPr>
          <w:rFonts w:ascii="Times New Roman" w:hAnsi="Times New Roman"/>
          <w:sz w:val="24"/>
          <w:szCs w:val="24"/>
        </w:rPr>
        <w:t>, ktoré zoradil od najnižšej po najvyššiu</w:t>
      </w:r>
      <w:r w:rsidRPr="00C523FF">
        <w:rPr>
          <w:rFonts w:ascii="Times New Roman" w:hAnsi="Times New Roman"/>
          <w:sz w:val="24"/>
          <w:szCs w:val="24"/>
        </w:rPr>
        <w:t>:</w:t>
      </w:r>
    </w:p>
    <w:p w14:paraId="7998C052" w14:textId="77777777" w:rsidR="006062EF" w:rsidRPr="00C523FF" w:rsidRDefault="006062EF" w:rsidP="00296ED9">
      <w:pPr>
        <w:autoSpaceDE w:val="0"/>
        <w:autoSpaceDN w:val="0"/>
        <w:adjustRightInd w:val="0"/>
        <w:spacing w:before="60" w:after="60"/>
        <w:jc w:val="both"/>
        <w:rPr>
          <w:rFonts w:ascii="Times New Roman" w:hAnsi="Times New Roman"/>
          <w:sz w:val="24"/>
          <w:szCs w:val="24"/>
        </w:rPr>
      </w:pPr>
    </w:p>
    <w:tbl>
      <w:tblPr>
        <w:tblpPr w:leftFromText="141" w:rightFromText="141" w:vertAnchor="text" w:horzAnchor="page" w:tblpX="1747" w:tblpY="74"/>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0A0" w:firstRow="1" w:lastRow="0" w:firstColumn="1" w:lastColumn="0" w:noHBand="0" w:noVBand="0"/>
      </w:tblPr>
      <w:tblGrid>
        <w:gridCol w:w="1455"/>
        <w:gridCol w:w="1495"/>
        <w:gridCol w:w="1561"/>
      </w:tblGrid>
      <w:tr w:rsidR="008E2083" w:rsidRPr="008E2083" w14:paraId="30738F23" w14:textId="77777777" w:rsidTr="008E2083">
        <w:trPr>
          <w:trHeight w:val="411"/>
        </w:trPr>
        <w:tc>
          <w:tcPr>
            <w:tcW w:w="0" w:type="auto"/>
            <w:tcBorders>
              <w:top w:val="single" w:sz="8" w:space="0" w:color="000000"/>
              <w:left w:val="single" w:sz="8" w:space="0" w:color="000000"/>
              <w:bottom w:val="single" w:sz="8" w:space="0" w:color="000000"/>
              <w:right w:val="single" w:sz="8" w:space="0" w:color="000000"/>
            </w:tcBorders>
          </w:tcPr>
          <w:p w14:paraId="7138E0F0" w14:textId="77777777" w:rsidR="008E2083" w:rsidRPr="008E2083" w:rsidRDefault="008E2083" w:rsidP="008E2083">
            <w:pPr>
              <w:tabs>
                <w:tab w:val="left" w:pos="567"/>
                <w:tab w:val="left" w:pos="3119"/>
                <w:tab w:val="left" w:pos="5387"/>
              </w:tabs>
              <w:spacing w:after="0" w:line="240" w:lineRule="auto"/>
              <w:contextualSpacing/>
              <w:jc w:val="center"/>
              <w:rPr>
                <w:rFonts w:ascii="Times New Roman" w:hAnsi="Times New Roman"/>
                <w:b/>
              </w:rPr>
            </w:pPr>
            <w:r w:rsidRPr="008E2083">
              <w:rPr>
                <w:rFonts w:ascii="Times New Roman" w:hAnsi="Times New Roman"/>
                <w:b/>
              </w:rPr>
              <w:t>Poradové číslo</w:t>
            </w:r>
          </w:p>
        </w:tc>
        <w:tc>
          <w:tcPr>
            <w:tcW w:w="0" w:type="auto"/>
            <w:tcBorders>
              <w:top w:val="single" w:sz="8" w:space="0" w:color="000000"/>
              <w:left w:val="single" w:sz="8" w:space="0" w:color="000000"/>
              <w:bottom w:val="single" w:sz="8" w:space="0" w:color="000000"/>
              <w:right w:val="single" w:sz="8" w:space="0" w:color="000000"/>
            </w:tcBorders>
          </w:tcPr>
          <w:p w14:paraId="2E1A56CB" w14:textId="77777777" w:rsidR="008E2083" w:rsidRPr="008E2083" w:rsidRDefault="008E2083" w:rsidP="008E2083">
            <w:pPr>
              <w:tabs>
                <w:tab w:val="left" w:pos="567"/>
                <w:tab w:val="left" w:pos="3119"/>
                <w:tab w:val="left" w:pos="5387"/>
              </w:tabs>
              <w:spacing w:after="0" w:line="240" w:lineRule="auto"/>
              <w:jc w:val="both"/>
              <w:rPr>
                <w:rFonts w:ascii="Times New Roman" w:hAnsi="Times New Roman"/>
                <w:b/>
              </w:rPr>
            </w:pPr>
            <w:r w:rsidRPr="008E2083">
              <w:rPr>
                <w:rFonts w:ascii="Times New Roman" w:hAnsi="Times New Roman"/>
                <w:b/>
              </w:rPr>
              <w:t>Ponuka v EUR</w:t>
            </w:r>
          </w:p>
        </w:tc>
        <w:tc>
          <w:tcPr>
            <w:tcW w:w="0" w:type="auto"/>
            <w:tcBorders>
              <w:top w:val="single" w:sz="8" w:space="0" w:color="000000"/>
              <w:left w:val="single" w:sz="8" w:space="0" w:color="000000"/>
              <w:bottom w:val="single" w:sz="8" w:space="0" w:color="000000"/>
              <w:right w:val="single" w:sz="8" w:space="0" w:color="000000"/>
            </w:tcBorders>
          </w:tcPr>
          <w:p w14:paraId="43806A1C" w14:textId="77777777" w:rsidR="008E2083" w:rsidRPr="008E2083" w:rsidRDefault="008E2083" w:rsidP="008E2083">
            <w:pPr>
              <w:tabs>
                <w:tab w:val="left" w:pos="567"/>
                <w:tab w:val="left" w:pos="3119"/>
                <w:tab w:val="left" w:pos="5387"/>
              </w:tabs>
              <w:spacing w:after="0" w:line="240" w:lineRule="auto"/>
              <w:contextualSpacing/>
              <w:rPr>
                <w:rFonts w:ascii="Times New Roman" w:hAnsi="Times New Roman"/>
                <w:b/>
              </w:rPr>
            </w:pPr>
            <w:r w:rsidRPr="008E2083">
              <w:rPr>
                <w:rFonts w:ascii="Times New Roman" w:hAnsi="Times New Roman"/>
                <w:b/>
              </w:rPr>
              <w:t>Medián v EUR:</w:t>
            </w:r>
          </w:p>
        </w:tc>
      </w:tr>
      <w:tr w:rsidR="008E2083" w:rsidRPr="00B71B06" w14:paraId="1A1B12AF" w14:textId="77777777" w:rsidTr="008E2083">
        <w:trPr>
          <w:trHeight w:val="227"/>
        </w:trPr>
        <w:tc>
          <w:tcPr>
            <w:tcW w:w="0" w:type="auto"/>
            <w:tcBorders>
              <w:top w:val="single" w:sz="8" w:space="0" w:color="000000"/>
              <w:left w:val="single" w:sz="8" w:space="0" w:color="000000"/>
              <w:bottom w:val="single" w:sz="8" w:space="0" w:color="000000"/>
              <w:right w:val="single" w:sz="8" w:space="0" w:color="000000"/>
            </w:tcBorders>
          </w:tcPr>
          <w:p w14:paraId="5C46F8D2" w14:textId="77777777" w:rsidR="008E2083" w:rsidRPr="00B71B06" w:rsidRDefault="008E2083" w:rsidP="008E2083">
            <w:pPr>
              <w:tabs>
                <w:tab w:val="left" w:pos="567"/>
                <w:tab w:val="left" w:pos="3119"/>
                <w:tab w:val="left" w:pos="5387"/>
              </w:tabs>
              <w:spacing w:after="0" w:line="240" w:lineRule="auto"/>
              <w:contextualSpacing/>
              <w:jc w:val="center"/>
              <w:rPr>
                <w:rFonts w:ascii="Times New Roman" w:hAnsi="Times New Roman"/>
              </w:rPr>
            </w:pPr>
            <w:r w:rsidRPr="00B71B06">
              <w:rPr>
                <w:rFonts w:ascii="Times New Roman" w:hAnsi="Times New Roman"/>
              </w:rPr>
              <w:t>1.</w:t>
            </w:r>
          </w:p>
        </w:tc>
        <w:tc>
          <w:tcPr>
            <w:tcW w:w="0" w:type="auto"/>
            <w:tcBorders>
              <w:top w:val="single" w:sz="8" w:space="0" w:color="000000"/>
              <w:left w:val="single" w:sz="8" w:space="0" w:color="000000"/>
              <w:bottom w:val="single" w:sz="8" w:space="0" w:color="000000"/>
              <w:right w:val="single" w:sz="8" w:space="0" w:color="000000"/>
            </w:tcBorders>
          </w:tcPr>
          <w:p w14:paraId="29C47897" w14:textId="77777777" w:rsidR="008E2083" w:rsidRPr="00B71B06" w:rsidRDefault="008E2083" w:rsidP="008E2083">
            <w:pPr>
              <w:autoSpaceDE w:val="0"/>
              <w:autoSpaceDN w:val="0"/>
              <w:adjustRightInd w:val="0"/>
              <w:spacing w:before="60" w:after="60"/>
              <w:jc w:val="center"/>
              <w:rPr>
                <w:rFonts w:ascii="Times New Roman" w:hAnsi="Times New Roman"/>
              </w:rPr>
            </w:pPr>
            <w:r w:rsidRPr="00B71B06">
              <w:rPr>
                <w:rFonts w:ascii="Times New Roman" w:hAnsi="Times New Roman"/>
              </w:rPr>
              <w:t>5 600,00</w:t>
            </w:r>
          </w:p>
        </w:tc>
        <w:tc>
          <w:tcPr>
            <w:tcW w:w="0" w:type="auto"/>
            <w:tcBorders>
              <w:top w:val="single" w:sz="8" w:space="0" w:color="000000"/>
              <w:left w:val="single" w:sz="8" w:space="0" w:color="000000"/>
              <w:bottom w:val="single" w:sz="8" w:space="0" w:color="000000"/>
              <w:right w:val="single" w:sz="8" w:space="0" w:color="000000"/>
            </w:tcBorders>
          </w:tcPr>
          <w:p w14:paraId="71530CB3" w14:textId="77777777" w:rsidR="008E2083" w:rsidRPr="00B71B06" w:rsidRDefault="008E2083" w:rsidP="008E2083">
            <w:pPr>
              <w:tabs>
                <w:tab w:val="left" w:pos="567"/>
                <w:tab w:val="left" w:pos="3119"/>
                <w:tab w:val="left" w:pos="5387"/>
              </w:tabs>
              <w:spacing w:after="0" w:line="240" w:lineRule="auto"/>
              <w:contextualSpacing/>
              <w:jc w:val="center"/>
              <w:rPr>
                <w:rFonts w:ascii="Times New Roman" w:hAnsi="Times New Roman"/>
              </w:rPr>
            </w:pPr>
          </w:p>
        </w:tc>
      </w:tr>
      <w:tr w:rsidR="008E2083" w:rsidRPr="00B71B06" w14:paraId="169EB3B0" w14:textId="77777777" w:rsidTr="008E2083">
        <w:trPr>
          <w:trHeight w:val="227"/>
        </w:trPr>
        <w:tc>
          <w:tcPr>
            <w:tcW w:w="0" w:type="auto"/>
            <w:tcBorders>
              <w:top w:val="single" w:sz="8" w:space="0" w:color="000000"/>
              <w:left w:val="single" w:sz="8" w:space="0" w:color="000000"/>
              <w:bottom w:val="single" w:sz="8" w:space="0" w:color="000000"/>
              <w:right w:val="single" w:sz="8" w:space="0" w:color="000000"/>
            </w:tcBorders>
          </w:tcPr>
          <w:p w14:paraId="1BA88D88" w14:textId="77777777" w:rsidR="008E2083" w:rsidRPr="00B71B06" w:rsidRDefault="008E2083" w:rsidP="008E2083">
            <w:pPr>
              <w:tabs>
                <w:tab w:val="left" w:pos="567"/>
                <w:tab w:val="left" w:pos="3119"/>
                <w:tab w:val="left" w:pos="5387"/>
              </w:tabs>
              <w:spacing w:after="0" w:line="240" w:lineRule="auto"/>
              <w:contextualSpacing/>
              <w:jc w:val="center"/>
              <w:rPr>
                <w:rFonts w:ascii="Times New Roman" w:hAnsi="Times New Roman"/>
              </w:rPr>
            </w:pPr>
            <w:r w:rsidRPr="00B71B06">
              <w:rPr>
                <w:rFonts w:ascii="Times New Roman" w:hAnsi="Times New Roman"/>
              </w:rPr>
              <w:t>2.</w:t>
            </w:r>
          </w:p>
        </w:tc>
        <w:tc>
          <w:tcPr>
            <w:tcW w:w="0" w:type="auto"/>
            <w:tcBorders>
              <w:top w:val="single" w:sz="8" w:space="0" w:color="000000"/>
              <w:left w:val="single" w:sz="8" w:space="0" w:color="000000"/>
              <w:bottom w:val="single" w:sz="8" w:space="0" w:color="000000"/>
              <w:right w:val="single" w:sz="8" w:space="0" w:color="000000"/>
            </w:tcBorders>
          </w:tcPr>
          <w:p w14:paraId="2C4A5899" w14:textId="77777777" w:rsidR="008E2083" w:rsidRPr="00B71B06" w:rsidRDefault="008E2083" w:rsidP="008E2083">
            <w:pPr>
              <w:autoSpaceDE w:val="0"/>
              <w:autoSpaceDN w:val="0"/>
              <w:adjustRightInd w:val="0"/>
              <w:spacing w:before="60" w:after="60"/>
              <w:jc w:val="center"/>
              <w:rPr>
                <w:rFonts w:ascii="Times New Roman" w:hAnsi="Times New Roman"/>
              </w:rPr>
            </w:pPr>
            <w:r w:rsidRPr="00B71B06">
              <w:rPr>
                <w:rFonts w:ascii="Times New Roman" w:hAnsi="Times New Roman"/>
              </w:rPr>
              <w:t>6 902,00</w:t>
            </w:r>
          </w:p>
        </w:tc>
        <w:tc>
          <w:tcPr>
            <w:tcW w:w="0" w:type="auto"/>
            <w:tcBorders>
              <w:top w:val="single" w:sz="8" w:space="0" w:color="000000"/>
              <w:left w:val="single" w:sz="8" w:space="0" w:color="000000"/>
              <w:bottom w:val="single" w:sz="8" w:space="0" w:color="000000"/>
              <w:right w:val="single" w:sz="8" w:space="0" w:color="000000"/>
            </w:tcBorders>
          </w:tcPr>
          <w:p w14:paraId="3B35B648" w14:textId="77777777" w:rsidR="008E2083" w:rsidRPr="00B71B06" w:rsidRDefault="008E2083" w:rsidP="008E2083">
            <w:pPr>
              <w:tabs>
                <w:tab w:val="left" w:pos="567"/>
                <w:tab w:val="left" w:pos="3119"/>
                <w:tab w:val="left" w:pos="5387"/>
              </w:tabs>
              <w:spacing w:after="0" w:line="240" w:lineRule="auto"/>
              <w:contextualSpacing/>
              <w:jc w:val="center"/>
              <w:rPr>
                <w:rFonts w:ascii="Times New Roman" w:hAnsi="Times New Roman"/>
              </w:rPr>
            </w:pPr>
          </w:p>
        </w:tc>
      </w:tr>
      <w:tr w:rsidR="008E2083" w:rsidRPr="00B71B06" w14:paraId="2D5D9968" w14:textId="77777777" w:rsidTr="008E2083">
        <w:trPr>
          <w:trHeight w:val="227"/>
        </w:trPr>
        <w:tc>
          <w:tcPr>
            <w:tcW w:w="0" w:type="auto"/>
            <w:tcBorders>
              <w:top w:val="single" w:sz="8" w:space="0" w:color="000000"/>
              <w:left w:val="single" w:sz="8" w:space="0" w:color="000000"/>
              <w:bottom w:val="single" w:sz="8" w:space="0" w:color="000000"/>
              <w:right w:val="single" w:sz="8" w:space="0" w:color="000000"/>
            </w:tcBorders>
          </w:tcPr>
          <w:p w14:paraId="61601E02" w14:textId="77777777" w:rsidR="008E2083" w:rsidRPr="00B71B06" w:rsidRDefault="008E2083" w:rsidP="008E2083">
            <w:pPr>
              <w:tabs>
                <w:tab w:val="left" w:pos="567"/>
                <w:tab w:val="left" w:pos="3119"/>
                <w:tab w:val="left" w:pos="5387"/>
              </w:tabs>
              <w:spacing w:after="0" w:line="240" w:lineRule="auto"/>
              <w:contextualSpacing/>
              <w:jc w:val="center"/>
              <w:rPr>
                <w:rFonts w:ascii="Times New Roman" w:hAnsi="Times New Roman"/>
                <w:b/>
              </w:rPr>
            </w:pPr>
            <w:r w:rsidRPr="00B71B06">
              <w:rPr>
                <w:rFonts w:ascii="Times New Roman" w:hAnsi="Times New Roman"/>
                <w:b/>
              </w:rPr>
              <w:lastRenderedPageBreak/>
              <w:t>3.</w:t>
            </w:r>
          </w:p>
        </w:tc>
        <w:tc>
          <w:tcPr>
            <w:tcW w:w="0" w:type="auto"/>
            <w:tcBorders>
              <w:top w:val="single" w:sz="8" w:space="0" w:color="000000"/>
              <w:left w:val="single" w:sz="8" w:space="0" w:color="000000"/>
              <w:bottom w:val="single" w:sz="8" w:space="0" w:color="000000"/>
              <w:right w:val="single" w:sz="8" w:space="0" w:color="000000"/>
            </w:tcBorders>
          </w:tcPr>
          <w:p w14:paraId="3F6C1FF9" w14:textId="77777777" w:rsidR="008E2083" w:rsidRPr="00B71B06" w:rsidRDefault="008E2083" w:rsidP="008E2083">
            <w:pPr>
              <w:autoSpaceDE w:val="0"/>
              <w:autoSpaceDN w:val="0"/>
              <w:adjustRightInd w:val="0"/>
              <w:spacing w:before="60" w:after="60"/>
              <w:jc w:val="center"/>
              <w:rPr>
                <w:rFonts w:ascii="Times New Roman" w:hAnsi="Times New Roman"/>
                <w:b/>
              </w:rPr>
            </w:pPr>
            <w:r w:rsidRPr="00B71B06">
              <w:rPr>
                <w:rFonts w:ascii="Times New Roman" w:hAnsi="Times New Roman"/>
                <w:b/>
              </w:rPr>
              <w:t>8 798,00</w:t>
            </w:r>
          </w:p>
        </w:tc>
        <w:tc>
          <w:tcPr>
            <w:tcW w:w="0" w:type="auto"/>
            <w:tcBorders>
              <w:top w:val="single" w:sz="8" w:space="0" w:color="000000"/>
              <w:left w:val="single" w:sz="8" w:space="0" w:color="000000"/>
              <w:bottom w:val="single" w:sz="8" w:space="0" w:color="000000"/>
              <w:right w:val="single" w:sz="8" w:space="0" w:color="000000"/>
            </w:tcBorders>
          </w:tcPr>
          <w:p w14:paraId="321366DA" w14:textId="77777777" w:rsidR="008E2083" w:rsidRPr="00B71B06" w:rsidRDefault="008E2083" w:rsidP="008E2083">
            <w:pPr>
              <w:autoSpaceDE w:val="0"/>
              <w:autoSpaceDN w:val="0"/>
              <w:adjustRightInd w:val="0"/>
              <w:spacing w:before="60" w:after="60"/>
              <w:jc w:val="center"/>
              <w:rPr>
                <w:rFonts w:ascii="Times New Roman" w:hAnsi="Times New Roman"/>
              </w:rPr>
            </w:pPr>
            <w:r w:rsidRPr="00B71B06">
              <w:rPr>
                <w:rFonts w:ascii="Times New Roman" w:hAnsi="Times New Roman"/>
                <w:b/>
              </w:rPr>
              <w:t>8 798,00</w:t>
            </w:r>
          </w:p>
        </w:tc>
      </w:tr>
      <w:tr w:rsidR="008E2083" w:rsidRPr="00B71B06" w14:paraId="40EF3A27" w14:textId="77777777" w:rsidTr="008E2083">
        <w:trPr>
          <w:trHeight w:val="361"/>
        </w:trPr>
        <w:tc>
          <w:tcPr>
            <w:tcW w:w="0" w:type="auto"/>
            <w:tcBorders>
              <w:top w:val="single" w:sz="8" w:space="0" w:color="000000"/>
              <w:left w:val="single" w:sz="8" w:space="0" w:color="000000"/>
              <w:bottom w:val="single" w:sz="8" w:space="0" w:color="000000"/>
              <w:right w:val="single" w:sz="8" w:space="0" w:color="000000"/>
            </w:tcBorders>
          </w:tcPr>
          <w:p w14:paraId="7AD2E6F2" w14:textId="77777777" w:rsidR="008E2083" w:rsidRPr="00B71B06" w:rsidRDefault="008E2083" w:rsidP="008E2083">
            <w:pPr>
              <w:tabs>
                <w:tab w:val="left" w:pos="567"/>
                <w:tab w:val="left" w:pos="3119"/>
                <w:tab w:val="left" w:pos="5387"/>
              </w:tabs>
              <w:spacing w:after="0" w:line="240" w:lineRule="auto"/>
              <w:contextualSpacing/>
              <w:jc w:val="center"/>
              <w:rPr>
                <w:rFonts w:ascii="Times New Roman" w:hAnsi="Times New Roman"/>
              </w:rPr>
            </w:pPr>
            <w:r w:rsidRPr="00B71B06">
              <w:rPr>
                <w:rFonts w:ascii="Times New Roman" w:hAnsi="Times New Roman"/>
              </w:rPr>
              <w:t>4.</w:t>
            </w:r>
          </w:p>
        </w:tc>
        <w:tc>
          <w:tcPr>
            <w:tcW w:w="0" w:type="auto"/>
            <w:tcBorders>
              <w:top w:val="single" w:sz="8" w:space="0" w:color="000000"/>
              <w:left w:val="single" w:sz="8" w:space="0" w:color="000000"/>
              <w:bottom w:val="single" w:sz="8" w:space="0" w:color="000000"/>
              <w:right w:val="single" w:sz="8" w:space="0" w:color="000000"/>
            </w:tcBorders>
          </w:tcPr>
          <w:p w14:paraId="07F2CCA6" w14:textId="77777777" w:rsidR="008E2083" w:rsidRPr="00B71B06" w:rsidRDefault="008E2083" w:rsidP="008E2083">
            <w:pPr>
              <w:tabs>
                <w:tab w:val="left" w:pos="567"/>
                <w:tab w:val="left" w:pos="3119"/>
                <w:tab w:val="left" w:pos="5387"/>
              </w:tabs>
              <w:spacing w:after="0" w:line="240" w:lineRule="auto"/>
              <w:contextualSpacing/>
              <w:jc w:val="center"/>
              <w:rPr>
                <w:rFonts w:ascii="Times New Roman" w:hAnsi="Times New Roman"/>
              </w:rPr>
            </w:pPr>
            <w:r w:rsidRPr="00B71B06">
              <w:rPr>
                <w:rFonts w:ascii="Times New Roman" w:hAnsi="Times New Roman"/>
              </w:rPr>
              <w:t>9 245,00</w:t>
            </w:r>
          </w:p>
        </w:tc>
        <w:tc>
          <w:tcPr>
            <w:tcW w:w="0" w:type="auto"/>
            <w:tcBorders>
              <w:top w:val="single" w:sz="8" w:space="0" w:color="000000"/>
              <w:left w:val="single" w:sz="8" w:space="0" w:color="000000"/>
              <w:bottom w:val="single" w:sz="8" w:space="0" w:color="000000"/>
              <w:right w:val="single" w:sz="8" w:space="0" w:color="000000"/>
            </w:tcBorders>
          </w:tcPr>
          <w:p w14:paraId="08A1C42A" w14:textId="77777777" w:rsidR="008E2083" w:rsidRPr="00B71B06" w:rsidRDefault="008E2083" w:rsidP="008E2083">
            <w:pPr>
              <w:tabs>
                <w:tab w:val="left" w:pos="567"/>
                <w:tab w:val="left" w:pos="3119"/>
                <w:tab w:val="left" w:pos="5387"/>
              </w:tabs>
              <w:spacing w:after="0" w:line="240" w:lineRule="auto"/>
              <w:contextualSpacing/>
              <w:jc w:val="center"/>
              <w:rPr>
                <w:rFonts w:ascii="Times New Roman" w:hAnsi="Times New Roman"/>
              </w:rPr>
            </w:pPr>
          </w:p>
        </w:tc>
      </w:tr>
      <w:tr w:rsidR="008E2083" w:rsidRPr="00B71B06" w14:paraId="46B9A7B6" w14:textId="77777777" w:rsidTr="008E2083">
        <w:trPr>
          <w:trHeight w:val="227"/>
        </w:trPr>
        <w:tc>
          <w:tcPr>
            <w:tcW w:w="0" w:type="auto"/>
            <w:tcBorders>
              <w:top w:val="single" w:sz="8" w:space="0" w:color="000000"/>
              <w:left w:val="single" w:sz="8" w:space="0" w:color="000000"/>
              <w:bottom w:val="single" w:sz="8" w:space="0" w:color="000000"/>
              <w:right w:val="single" w:sz="8" w:space="0" w:color="000000"/>
            </w:tcBorders>
          </w:tcPr>
          <w:p w14:paraId="3496BB2B" w14:textId="77777777" w:rsidR="008E2083" w:rsidRPr="00B71B06" w:rsidRDefault="008E2083" w:rsidP="008E2083">
            <w:pPr>
              <w:tabs>
                <w:tab w:val="left" w:pos="567"/>
                <w:tab w:val="left" w:pos="3119"/>
                <w:tab w:val="left" w:pos="5387"/>
              </w:tabs>
              <w:spacing w:after="0" w:line="240" w:lineRule="auto"/>
              <w:contextualSpacing/>
              <w:jc w:val="center"/>
              <w:rPr>
                <w:rFonts w:ascii="Times New Roman" w:hAnsi="Times New Roman"/>
              </w:rPr>
            </w:pPr>
            <w:r w:rsidRPr="00B71B06">
              <w:rPr>
                <w:rFonts w:ascii="Times New Roman" w:hAnsi="Times New Roman"/>
              </w:rPr>
              <w:t>5.</w:t>
            </w:r>
          </w:p>
        </w:tc>
        <w:tc>
          <w:tcPr>
            <w:tcW w:w="0" w:type="auto"/>
            <w:tcBorders>
              <w:top w:val="single" w:sz="8" w:space="0" w:color="000000"/>
              <w:left w:val="single" w:sz="8" w:space="0" w:color="000000"/>
              <w:bottom w:val="single" w:sz="8" w:space="0" w:color="000000"/>
              <w:right w:val="single" w:sz="8" w:space="0" w:color="000000"/>
            </w:tcBorders>
          </w:tcPr>
          <w:p w14:paraId="159721A9" w14:textId="77777777" w:rsidR="008E2083" w:rsidRPr="00B71B06" w:rsidRDefault="008E2083" w:rsidP="008E2083">
            <w:pPr>
              <w:autoSpaceDE w:val="0"/>
              <w:autoSpaceDN w:val="0"/>
              <w:adjustRightInd w:val="0"/>
              <w:spacing w:before="60" w:after="60"/>
              <w:jc w:val="center"/>
              <w:rPr>
                <w:rFonts w:ascii="Times New Roman" w:hAnsi="Times New Roman"/>
              </w:rPr>
            </w:pPr>
            <w:r w:rsidRPr="00B71B06">
              <w:rPr>
                <w:rFonts w:ascii="Times New Roman" w:hAnsi="Times New Roman"/>
              </w:rPr>
              <w:t>13 840,00</w:t>
            </w:r>
          </w:p>
        </w:tc>
        <w:tc>
          <w:tcPr>
            <w:tcW w:w="0" w:type="auto"/>
            <w:tcBorders>
              <w:top w:val="single" w:sz="8" w:space="0" w:color="000000"/>
              <w:left w:val="single" w:sz="8" w:space="0" w:color="000000"/>
              <w:bottom w:val="single" w:sz="8" w:space="0" w:color="000000"/>
              <w:right w:val="single" w:sz="8" w:space="0" w:color="000000"/>
            </w:tcBorders>
          </w:tcPr>
          <w:p w14:paraId="61F31D58" w14:textId="77777777" w:rsidR="008E2083" w:rsidRPr="00B71B06" w:rsidRDefault="008E2083" w:rsidP="008E2083">
            <w:pPr>
              <w:tabs>
                <w:tab w:val="left" w:pos="567"/>
                <w:tab w:val="left" w:pos="3119"/>
                <w:tab w:val="left" w:pos="5387"/>
              </w:tabs>
              <w:spacing w:after="0" w:line="240" w:lineRule="auto"/>
              <w:contextualSpacing/>
              <w:jc w:val="center"/>
              <w:rPr>
                <w:rFonts w:ascii="Times New Roman" w:hAnsi="Times New Roman"/>
              </w:rPr>
            </w:pPr>
          </w:p>
        </w:tc>
      </w:tr>
    </w:tbl>
    <w:p w14:paraId="75F3A3B1" w14:textId="199D6F92" w:rsidR="00500E91" w:rsidRDefault="00500E91" w:rsidP="00296ED9">
      <w:pPr>
        <w:autoSpaceDE w:val="0"/>
        <w:autoSpaceDN w:val="0"/>
        <w:adjustRightInd w:val="0"/>
        <w:spacing w:before="60" w:after="60"/>
        <w:jc w:val="both"/>
        <w:rPr>
          <w:rFonts w:ascii="Times New Roman" w:hAnsi="Times New Roman"/>
          <w:b/>
          <w:sz w:val="24"/>
          <w:szCs w:val="24"/>
        </w:rPr>
      </w:pPr>
    </w:p>
    <w:p w14:paraId="3868B94C" w14:textId="77777777" w:rsidR="008E2083" w:rsidRDefault="008E2083" w:rsidP="00296ED9">
      <w:pPr>
        <w:autoSpaceDE w:val="0"/>
        <w:autoSpaceDN w:val="0"/>
        <w:adjustRightInd w:val="0"/>
        <w:spacing w:before="60" w:after="60"/>
        <w:jc w:val="both"/>
        <w:rPr>
          <w:rFonts w:ascii="Times New Roman" w:hAnsi="Times New Roman"/>
          <w:b/>
          <w:sz w:val="24"/>
          <w:szCs w:val="24"/>
        </w:rPr>
      </w:pPr>
    </w:p>
    <w:p w14:paraId="249962B7" w14:textId="77777777" w:rsidR="008E2083" w:rsidRDefault="008E2083" w:rsidP="00296ED9">
      <w:pPr>
        <w:autoSpaceDE w:val="0"/>
        <w:autoSpaceDN w:val="0"/>
        <w:adjustRightInd w:val="0"/>
        <w:spacing w:before="60" w:after="60"/>
        <w:jc w:val="both"/>
        <w:rPr>
          <w:rFonts w:ascii="Times New Roman" w:hAnsi="Times New Roman"/>
          <w:b/>
          <w:sz w:val="24"/>
          <w:szCs w:val="24"/>
        </w:rPr>
      </w:pPr>
    </w:p>
    <w:p w14:paraId="2B6CD29C" w14:textId="77777777" w:rsidR="008E2083" w:rsidRDefault="008E2083" w:rsidP="00296ED9">
      <w:pPr>
        <w:autoSpaceDE w:val="0"/>
        <w:autoSpaceDN w:val="0"/>
        <w:adjustRightInd w:val="0"/>
        <w:spacing w:before="60" w:after="60"/>
        <w:jc w:val="both"/>
        <w:rPr>
          <w:rFonts w:ascii="Times New Roman" w:hAnsi="Times New Roman"/>
          <w:b/>
          <w:sz w:val="24"/>
          <w:szCs w:val="24"/>
        </w:rPr>
      </w:pPr>
    </w:p>
    <w:p w14:paraId="08D87322" w14:textId="77777777" w:rsidR="008E2083" w:rsidRDefault="008E2083" w:rsidP="00296ED9">
      <w:pPr>
        <w:autoSpaceDE w:val="0"/>
        <w:autoSpaceDN w:val="0"/>
        <w:adjustRightInd w:val="0"/>
        <w:spacing w:before="60" w:after="60"/>
        <w:jc w:val="both"/>
        <w:rPr>
          <w:rFonts w:ascii="Times New Roman" w:hAnsi="Times New Roman"/>
          <w:b/>
          <w:sz w:val="24"/>
          <w:szCs w:val="24"/>
        </w:rPr>
      </w:pPr>
    </w:p>
    <w:p w14:paraId="72C58543" w14:textId="77777777" w:rsidR="008E2083" w:rsidRDefault="008E2083" w:rsidP="00296ED9">
      <w:pPr>
        <w:autoSpaceDE w:val="0"/>
        <w:autoSpaceDN w:val="0"/>
        <w:adjustRightInd w:val="0"/>
        <w:spacing w:before="60" w:after="60"/>
        <w:jc w:val="both"/>
        <w:rPr>
          <w:rFonts w:ascii="Times New Roman" w:hAnsi="Times New Roman"/>
          <w:b/>
          <w:sz w:val="24"/>
          <w:szCs w:val="24"/>
        </w:rPr>
      </w:pPr>
    </w:p>
    <w:p w14:paraId="02D76AD0" w14:textId="77777777" w:rsidR="00500E91" w:rsidRDefault="00500E91" w:rsidP="00296ED9">
      <w:pPr>
        <w:autoSpaceDE w:val="0"/>
        <w:autoSpaceDN w:val="0"/>
        <w:adjustRightInd w:val="0"/>
        <w:spacing w:before="60" w:after="60"/>
        <w:jc w:val="both"/>
        <w:rPr>
          <w:rFonts w:ascii="Times New Roman" w:hAnsi="Times New Roman"/>
          <w:sz w:val="24"/>
        </w:rPr>
      </w:pPr>
    </w:p>
    <w:p w14:paraId="35D751A1" w14:textId="2FAA794D" w:rsidR="00C523FF" w:rsidRDefault="00C523FF" w:rsidP="00296ED9">
      <w:pPr>
        <w:autoSpaceDE w:val="0"/>
        <w:autoSpaceDN w:val="0"/>
        <w:adjustRightInd w:val="0"/>
        <w:spacing w:before="60" w:after="60"/>
        <w:jc w:val="both"/>
        <w:rPr>
          <w:rFonts w:ascii="Times New Roman" w:hAnsi="Times New Roman"/>
          <w:b/>
          <w:sz w:val="24"/>
          <w:szCs w:val="24"/>
        </w:rPr>
      </w:pPr>
      <w:r w:rsidRPr="00DE4930">
        <w:rPr>
          <w:rFonts w:ascii="Times New Roman" w:hAnsi="Times New Roman"/>
          <w:sz w:val="24"/>
          <w:szCs w:val="24"/>
        </w:rPr>
        <w:t>Počet cenových ponúk je</w:t>
      </w:r>
      <w:r>
        <w:rPr>
          <w:rFonts w:ascii="Times New Roman" w:hAnsi="Times New Roman"/>
          <w:b/>
          <w:sz w:val="24"/>
          <w:szCs w:val="24"/>
        </w:rPr>
        <w:t xml:space="preserve"> nepárny, </w:t>
      </w:r>
      <w:r w:rsidRPr="00DE4930">
        <w:rPr>
          <w:rFonts w:ascii="Times New Roman" w:hAnsi="Times New Roman"/>
          <w:sz w:val="24"/>
          <w:szCs w:val="24"/>
        </w:rPr>
        <w:t>a preto za medián bude označená  hodnota v strede zoznamu- t.</w:t>
      </w:r>
      <w:r w:rsidR="006062EF">
        <w:rPr>
          <w:rFonts w:ascii="Times New Roman" w:hAnsi="Times New Roman"/>
          <w:sz w:val="24"/>
          <w:szCs w:val="24"/>
        </w:rPr>
        <w:t xml:space="preserve"> </w:t>
      </w:r>
      <w:r w:rsidRPr="00DE4930">
        <w:rPr>
          <w:rFonts w:ascii="Times New Roman" w:hAnsi="Times New Roman"/>
          <w:sz w:val="24"/>
          <w:szCs w:val="24"/>
        </w:rPr>
        <w:t>j. na 3. miest, čo je hodnota</w:t>
      </w:r>
      <w:r>
        <w:rPr>
          <w:rFonts w:ascii="Times New Roman" w:hAnsi="Times New Roman"/>
          <w:b/>
          <w:sz w:val="24"/>
          <w:szCs w:val="24"/>
        </w:rPr>
        <w:t xml:space="preserve"> 8 798,00 EUR, </w:t>
      </w:r>
      <w:r w:rsidRPr="00DE4930">
        <w:rPr>
          <w:rFonts w:ascii="Times New Roman" w:hAnsi="Times New Roman"/>
          <w:sz w:val="24"/>
          <w:szCs w:val="24"/>
        </w:rPr>
        <w:t xml:space="preserve">a žiadateľ túto hodnotu uvedie do ŽoNFP. </w:t>
      </w:r>
      <w:r>
        <w:rPr>
          <w:rFonts w:ascii="Times New Roman" w:hAnsi="Times New Roman"/>
          <w:b/>
          <w:sz w:val="24"/>
          <w:szCs w:val="24"/>
        </w:rPr>
        <w:t>Príklad- párny počet cenových ponúk:</w:t>
      </w:r>
    </w:p>
    <w:p w14:paraId="66574952" w14:textId="4C5D2171" w:rsidR="00C523FF" w:rsidRDefault="00C523FF" w:rsidP="00C523FF">
      <w:pPr>
        <w:autoSpaceDE w:val="0"/>
        <w:autoSpaceDN w:val="0"/>
        <w:adjustRightInd w:val="0"/>
        <w:spacing w:before="60" w:after="60"/>
        <w:jc w:val="both"/>
        <w:rPr>
          <w:rFonts w:ascii="Times New Roman" w:hAnsi="Times New Roman"/>
          <w:sz w:val="24"/>
          <w:szCs w:val="24"/>
        </w:rPr>
      </w:pPr>
      <w:r w:rsidRPr="00C523FF">
        <w:rPr>
          <w:rFonts w:ascii="Times New Roman" w:hAnsi="Times New Roman"/>
          <w:sz w:val="24"/>
          <w:szCs w:val="24"/>
        </w:rPr>
        <w:t>Žiadateľ plánuje uskutočniť školenie. Za účelom stanovenia výšky výdavku na školenie oslovil v </w:t>
      </w:r>
      <w:r>
        <w:rPr>
          <w:rFonts w:ascii="Times New Roman" w:hAnsi="Times New Roman"/>
          <w:sz w:val="24"/>
          <w:szCs w:val="24"/>
        </w:rPr>
        <w:t>8</w:t>
      </w:r>
      <w:r w:rsidRPr="00C523FF">
        <w:rPr>
          <w:rFonts w:ascii="Times New Roman" w:hAnsi="Times New Roman"/>
          <w:sz w:val="24"/>
          <w:szCs w:val="24"/>
        </w:rPr>
        <w:t xml:space="preserve"> subjektov, ktorým  zadal špecifikáciu predmetu zákazky a požiadal ich o predloženie cenových ponúk. Žiadateľ obdržal od subjektov </w:t>
      </w:r>
      <w:r>
        <w:rPr>
          <w:rFonts w:ascii="Times New Roman" w:hAnsi="Times New Roman"/>
          <w:b/>
          <w:sz w:val="24"/>
          <w:szCs w:val="24"/>
        </w:rPr>
        <w:t>8</w:t>
      </w:r>
      <w:r w:rsidRPr="00C523FF">
        <w:rPr>
          <w:rFonts w:ascii="Times New Roman" w:hAnsi="Times New Roman"/>
          <w:b/>
          <w:sz w:val="24"/>
          <w:szCs w:val="24"/>
        </w:rPr>
        <w:t xml:space="preserve"> cenových ponúk</w:t>
      </w:r>
      <w:r w:rsidRPr="00C523FF">
        <w:rPr>
          <w:rFonts w:ascii="Times New Roman" w:hAnsi="Times New Roman"/>
          <w:sz w:val="24"/>
          <w:szCs w:val="24"/>
        </w:rPr>
        <w:t xml:space="preserve"> s nasledovnými hodnotami</w:t>
      </w:r>
      <w:r>
        <w:rPr>
          <w:rFonts w:ascii="Times New Roman" w:hAnsi="Times New Roman"/>
          <w:sz w:val="24"/>
          <w:szCs w:val="24"/>
        </w:rPr>
        <w:t>, ktoré zoradil od najnižšej po najvyššiu</w:t>
      </w:r>
      <w:r w:rsidRPr="00C523FF">
        <w:rPr>
          <w:rFonts w:ascii="Times New Roman" w:hAnsi="Times New Roman"/>
          <w:sz w:val="24"/>
          <w:szCs w:val="24"/>
        </w:rPr>
        <w:t>:</w:t>
      </w:r>
    </w:p>
    <w:p w14:paraId="191A4690" w14:textId="77777777" w:rsidR="00F53617" w:rsidRPr="00C523FF" w:rsidRDefault="00F53617" w:rsidP="00C523FF">
      <w:pPr>
        <w:autoSpaceDE w:val="0"/>
        <w:autoSpaceDN w:val="0"/>
        <w:adjustRightInd w:val="0"/>
        <w:spacing w:before="60" w:after="60"/>
        <w:jc w:val="both"/>
        <w:rPr>
          <w:rFonts w:ascii="Times New Roman" w:hAnsi="Times New Roman"/>
          <w:sz w:val="24"/>
          <w:szCs w:val="24"/>
        </w:rPr>
      </w:pPr>
    </w:p>
    <w:tbl>
      <w:tblPr>
        <w:tblpPr w:leftFromText="141" w:rightFromText="141" w:vertAnchor="text" w:horzAnchor="page" w:tblpX="1747" w:tblpY="74"/>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0A0" w:firstRow="1" w:lastRow="0" w:firstColumn="1" w:lastColumn="0" w:noHBand="0" w:noVBand="0"/>
      </w:tblPr>
      <w:tblGrid>
        <w:gridCol w:w="1455"/>
        <w:gridCol w:w="1495"/>
        <w:gridCol w:w="3112"/>
      </w:tblGrid>
      <w:tr w:rsidR="008E2083" w:rsidRPr="008E2083" w14:paraId="7BA1A799" w14:textId="77777777" w:rsidTr="00EF09BE">
        <w:trPr>
          <w:trHeight w:val="411"/>
        </w:trPr>
        <w:tc>
          <w:tcPr>
            <w:tcW w:w="0" w:type="auto"/>
            <w:tcBorders>
              <w:top w:val="single" w:sz="8" w:space="0" w:color="000000"/>
              <w:left w:val="single" w:sz="8" w:space="0" w:color="000000"/>
              <w:bottom w:val="single" w:sz="8" w:space="0" w:color="000000"/>
              <w:right w:val="single" w:sz="8" w:space="0" w:color="000000"/>
            </w:tcBorders>
          </w:tcPr>
          <w:p w14:paraId="582F969A" w14:textId="77777777" w:rsidR="008E2083" w:rsidRPr="008E2083" w:rsidRDefault="008E2083" w:rsidP="009C4501">
            <w:pPr>
              <w:tabs>
                <w:tab w:val="left" w:pos="567"/>
                <w:tab w:val="left" w:pos="3119"/>
                <w:tab w:val="left" w:pos="5387"/>
              </w:tabs>
              <w:spacing w:after="0" w:line="240" w:lineRule="auto"/>
              <w:contextualSpacing/>
              <w:jc w:val="center"/>
              <w:rPr>
                <w:rFonts w:ascii="Times New Roman" w:hAnsi="Times New Roman"/>
                <w:b/>
              </w:rPr>
            </w:pPr>
            <w:r w:rsidRPr="008E2083">
              <w:rPr>
                <w:rFonts w:ascii="Times New Roman" w:hAnsi="Times New Roman"/>
                <w:b/>
              </w:rPr>
              <w:t>Poradové číslo</w:t>
            </w:r>
          </w:p>
        </w:tc>
        <w:tc>
          <w:tcPr>
            <w:tcW w:w="0" w:type="auto"/>
            <w:tcBorders>
              <w:top w:val="single" w:sz="8" w:space="0" w:color="000000"/>
              <w:left w:val="single" w:sz="8" w:space="0" w:color="000000"/>
              <w:bottom w:val="single" w:sz="8" w:space="0" w:color="000000"/>
              <w:right w:val="single" w:sz="8" w:space="0" w:color="000000"/>
            </w:tcBorders>
          </w:tcPr>
          <w:p w14:paraId="34B17620" w14:textId="77777777" w:rsidR="008E2083" w:rsidRPr="008E2083" w:rsidRDefault="008E2083" w:rsidP="009C4501">
            <w:pPr>
              <w:tabs>
                <w:tab w:val="left" w:pos="567"/>
                <w:tab w:val="left" w:pos="3119"/>
                <w:tab w:val="left" w:pos="5387"/>
              </w:tabs>
              <w:spacing w:after="0" w:line="240" w:lineRule="auto"/>
              <w:jc w:val="both"/>
              <w:rPr>
                <w:rFonts w:ascii="Times New Roman" w:hAnsi="Times New Roman"/>
                <w:b/>
              </w:rPr>
            </w:pPr>
            <w:r w:rsidRPr="008E2083">
              <w:rPr>
                <w:rFonts w:ascii="Times New Roman" w:hAnsi="Times New Roman"/>
                <w:b/>
              </w:rPr>
              <w:t>Ponuka v EUR</w:t>
            </w:r>
          </w:p>
        </w:tc>
        <w:tc>
          <w:tcPr>
            <w:tcW w:w="3112" w:type="dxa"/>
            <w:tcBorders>
              <w:top w:val="single" w:sz="8" w:space="0" w:color="000000"/>
              <w:left w:val="single" w:sz="8" w:space="0" w:color="000000"/>
              <w:bottom w:val="single" w:sz="8" w:space="0" w:color="000000"/>
              <w:right w:val="single" w:sz="8" w:space="0" w:color="000000"/>
            </w:tcBorders>
          </w:tcPr>
          <w:p w14:paraId="170D7DD9" w14:textId="77777777" w:rsidR="008E2083" w:rsidRPr="008E2083" w:rsidRDefault="008E2083" w:rsidP="00EF09BE">
            <w:pPr>
              <w:tabs>
                <w:tab w:val="left" w:pos="567"/>
                <w:tab w:val="left" w:pos="3119"/>
                <w:tab w:val="left" w:pos="5387"/>
              </w:tabs>
              <w:spacing w:after="0" w:line="240" w:lineRule="auto"/>
              <w:contextualSpacing/>
              <w:jc w:val="center"/>
              <w:rPr>
                <w:rFonts w:ascii="Times New Roman" w:hAnsi="Times New Roman"/>
                <w:b/>
              </w:rPr>
            </w:pPr>
            <w:r w:rsidRPr="008E2083">
              <w:rPr>
                <w:rFonts w:ascii="Times New Roman" w:hAnsi="Times New Roman"/>
                <w:b/>
              </w:rPr>
              <w:t>Medián v EUR:</w:t>
            </w:r>
          </w:p>
        </w:tc>
      </w:tr>
      <w:tr w:rsidR="008E2083" w:rsidRPr="00B71B06" w14:paraId="59E347F8" w14:textId="77777777" w:rsidTr="008E2083">
        <w:trPr>
          <w:trHeight w:val="227"/>
        </w:trPr>
        <w:tc>
          <w:tcPr>
            <w:tcW w:w="0" w:type="auto"/>
            <w:tcBorders>
              <w:top w:val="single" w:sz="8" w:space="0" w:color="000000"/>
              <w:left w:val="single" w:sz="8" w:space="0" w:color="000000"/>
              <w:bottom w:val="single" w:sz="8" w:space="0" w:color="000000"/>
              <w:right w:val="single" w:sz="8" w:space="0" w:color="000000"/>
            </w:tcBorders>
          </w:tcPr>
          <w:p w14:paraId="03A79A83" w14:textId="77777777" w:rsidR="008E2083" w:rsidRPr="00B71B06" w:rsidRDefault="008E2083" w:rsidP="009C4501">
            <w:pPr>
              <w:tabs>
                <w:tab w:val="left" w:pos="567"/>
                <w:tab w:val="left" w:pos="3119"/>
                <w:tab w:val="left" w:pos="5387"/>
              </w:tabs>
              <w:spacing w:after="0" w:line="240" w:lineRule="auto"/>
              <w:contextualSpacing/>
              <w:jc w:val="center"/>
              <w:rPr>
                <w:rFonts w:ascii="Times New Roman" w:hAnsi="Times New Roman"/>
              </w:rPr>
            </w:pPr>
            <w:r w:rsidRPr="00B71B06">
              <w:rPr>
                <w:rFonts w:ascii="Times New Roman" w:hAnsi="Times New Roman"/>
              </w:rPr>
              <w:t>1.</w:t>
            </w:r>
          </w:p>
        </w:tc>
        <w:tc>
          <w:tcPr>
            <w:tcW w:w="0" w:type="auto"/>
            <w:tcBorders>
              <w:top w:val="single" w:sz="8" w:space="0" w:color="000000"/>
              <w:left w:val="single" w:sz="8" w:space="0" w:color="000000"/>
              <w:bottom w:val="single" w:sz="8" w:space="0" w:color="000000"/>
              <w:right w:val="single" w:sz="8" w:space="0" w:color="000000"/>
            </w:tcBorders>
          </w:tcPr>
          <w:p w14:paraId="4FDF45DE" w14:textId="63DCB4CA" w:rsidR="008E2083" w:rsidRPr="00B71B06" w:rsidRDefault="008E2083" w:rsidP="008E2083">
            <w:pPr>
              <w:autoSpaceDE w:val="0"/>
              <w:autoSpaceDN w:val="0"/>
              <w:adjustRightInd w:val="0"/>
              <w:spacing w:before="60" w:after="60"/>
              <w:jc w:val="center"/>
              <w:rPr>
                <w:rFonts w:ascii="Times New Roman" w:hAnsi="Times New Roman"/>
              </w:rPr>
            </w:pPr>
            <w:r>
              <w:rPr>
                <w:rFonts w:ascii="Times New Roman" w:hAnsi="Times New Roman"/>
              </w:rPr>
              <w:t>3 8</w:t>
            </w:r>
            <w:r w:rsidRPr="00B71B06">
              <w:rPr>
                <w:rFonts w:ascii="Times New Roman" w:hAnsi="Times New Roman"/>
              </w:rPr>
              <w:t>00,00</w:t>
            </w:r>
          </w:p>
        </w:tc>
        <w:tc>
          <w:tcPr>
            <w:tcW w:w="3112" w:type="dxa"/>
            <w:tcBorders>
              <w:top w:val="single" w:sz="8" w:space="0" w:color="000000"/>
              <w:left w:val="single" w:sz="8" w:space="0" w:color="000000"/>
              <w:bottom w:val="single" w:sz="8" w:space="0" w:color="000000"/>
              <w:right w:val="single" w:sz="8" w:space="0" w:color="000000"/>
            </w:tcBorders>
          </w:tcPr>
          <w:p w14:paraId="43882AEB" w14:textId="77777777" w:rsidR="008E2083" w:rsidRPr="00B71B06" w:rsidRDefault="008E2083" w:rsidP="009C4501">
            <w:pPr>
              <w:tabs>
                <w:tab w:val="left" w:pos="567"/>
                <w:tab w:val="left" w:pos="3119"/>
                <w:tab w:val="left" w:pos="5387"/>
              </w:tabs>
              <w:spacing w:after="0" w:line="240" w:lineRule="auto"/>
              <w:contextualSpacing/>
              <w:jc w:val="center"/>
              <w:rPr>
                <w:rFonts w:ascii="Times New Roman" w:hAnsi="Times New Roman"/>
              </w:rPr>
            </w:pPr>
          </w:p>
        </w:tc>
      </w:tr>
      <w:tr w:rsidR="008E2083" w:rsidRPr="00B71B06" w14:paraId="28EAA64F" w14:textId="77777777" w:rsidTr="008E2083">
        <w:trPr>
          <w:trHeight w:val="227"/>
        </w:trPr>
        <w:tc>
          <w:tcPr>
            <w:tcW w:w="0" w:type="auto"/>
            <w:tcBorders>
              <w:top w:val="single" w:sz="8" w:space="0" w:color="000000"/>
              <w:left w:val="single" w:sz="8" w:space="0" w:color="000000"/>
              <w:bottom w:val="single" w:sz="8" w:space="0" w:color="000000"/>
              <w:right w:val="single" w:sz="8" w:space="0" w:color="000000"/>
            </w:tcBorders>
          </w:tcPr>
          <w:p w14:paraId="7F4CE3AF" w14:textId="77777777" w:rsidR="008E2083" w:rsidRPr="00B71B06" w:rsidRDefault="008E2083" w:rsidP="009C4501">
            <w:pPr>
              <w:tabs>
                <w:tab w:val="left" w:pos="567"/>
                <w:tab w:val="left" w:pos="3119"/>
                <w:tab w:val="left" w:pos="5387"/>
              </w:tabs>
              <w:spacing w:after="0" w:line="240" w:lineRule="auto"/>
              <w:contextualSpacing/>
              <w:jc w:val="center"/>
              <w:rPr>
                <w:rFonts w:ascii="Times New Roman" w:hAnsi="Times New Roman"/>
              </w:rPr>
            </w:pPr>
            <w:r w:rsidRPr="00B71B06">
              <w:rPr>
                <w:rFonts w:ascii="Times New Roman" w:hAnsi="Times New Roman"/>
              </w:rPr>
              <w:t>2.</w:t>
            </w:r>
          </w:p>
        </w:tc>
        <w:tc>
          <w:tcPr>
            <w:tcW w:w="0" w:type="auto"/>
            <w:tcBorders>
              <w:top w:val="single" w:sz="8" w:space="0" w:color="000000"/>
              <w:left w:val="single" w:sz="8" w:space="0" w:color="000000"/>
              <w:bottom w:val="single" w:sz="8" w:space="0" w:color="000000"/>
              <w:right w:val="single" w:sz="8" w:space="0" w:color="000000"/>
            </w:tcBorders>
          </w:tcPr>
          <w:p w14:paraId="43C7B4AC" w14:textId="5BDCE614" w:rsidR="008E2083" w:rsidRPr="00B71B06" w:rsidRDefault="008E2083" w:rsidP="009C4501">
            <w:pPr>
              <w:autoSpaceDE w:val="0"/>
              <w:autoSpaceDN w:val="0"/>
              <w:adjustRightInd w:val="0"/>
              <w:spacing w:before="60" w:after="60"/>
              <w:jc w:val="center"/>
              <w:rPr>
                <w:rFonts w:ascii="Times New Roman" w:hAnsi="Times New Roman"/>
              </w:rPr>
            </w:pPr>
            <w:r w:rsidRPr="008E2083">
              <w:rPr>
                <w:rFonts w:ascii="Times New Roman" w:hAnsi="Times New Roman"/>
              </w:rPr>
              <w:t>4 341,00</w:t>
            </w:r>
          </w:p>
        </w:tc>
        <w:tc>
          <w:tcPr>
            <w:tcW w:w="3112" w:type="dxa"/>
            <w:tcBorders>
              <w:top w:val="single" w:sz="8" w:space="0" w:color="000000"/>
              <w:left w:val="single" w:sz="8" w:space="0" w:color="000000"/>
              <w:bottom w:val="single" w:sz="8" w:space="0" w:color="000000"/>
              <w:right w:val="single" w:sz="8" w:space="0" w:color="000000"/>
            </w:tcBorders>
          </w:tcPr>
          <w:p w14:paraId="5F6B0D50" w14:textId="77777777" w:rsidR="008E2083" w:rsidRPr="00B71B06" w:rsidRDefault="008E2083" w:rsidP="009C4501">
            <w:pPr>
              <w:tabs>
                <w:tab w:val="left" w:pos="567"/>
                <w:tab w:val="left" w:pos="3119"/>
                <w:tab w:val="left" w:pos="5387"/>
              </w:tabs>
              <w:spacing w:after="0" w:line="240" w:lineRule="auto"/>
              <w:contextualSpacing/>
              <w:jc w:val="center"/>
              <w:rPr>
                <w:rFonts w:ascii="Times New Roman" w:hAnsi="Times New Roman"/>
              </w:rPr>
            </w:pPr>
          </w:p>
        </w:tc>
      </w:tr>
      <w:tr w:rsidR="008E2083" w:rsidRPr="00B71B06" w14:paraId="3DF5469E" w14:textId="77777777" w:rsidTr="008E2083">
        <w:trPr>
          <w:trHeight w:val="227"/>
        </w:trPr>
        <w:tc>
          <w:tcPr>
            <w:tcW w:w="0" w:type="auto"/>
            <w:tcBorders>
              <w:top w:val="single" w:sz="8" w:space="0" w:color="000000"/>
              <w:left w:val="single" w:sz="8" w:space="0" w:color="000000"/>
              <w:bottom w:val="single" w:sz="8" w:space="0" w:color="000000"/>
              <w:right w:val="single" w:sz="8" w:space="0" w:color="000000"/>
            </w:tcBorders>
          </w:tcPr>
          <w:p w14:paraId="4CFADBEC" w14:textId="77777777" w:rsidR="008E2083" w:rsidRPr="00EF09BE" w:rsidRDefault="008E2083" w:rsidP="009C4501">
            <w:pPr>
              <w:tabs>
                <w:tab w:val="left" w:pos="567"/>
                <w:tab w:val="left" w:pos="3119"/>
                <w:tab w:val="left" w:pos="5387"/>
              </w:tabs>
              <w:spacing w:after="0" w:line="240" w:lineRule="auto"/>
              <w:contextualSpacing/>
              <w:jc w:val="center"/>
              <w:rPr>
                <w:rFonts w:ascii="Times New Roman" w:hAnsi="Times New Roman"/>
              </w:rPr>
            </w:pPr>
            <w:r w:rsidRPr="00EF09BE">
              <w:rPr>
                <w:rFonts w:ascii="Times New Roman" w:hAnsi="Times New Roman"/>
              </w:rPr>
              <w:t>3.</w:t>
            </w:r>
          </w:p>
        </w:tc>
        <w:tc>
          <w:tcPr>
            <w:tcW w:w="0" w:type="auto"/>
            <w:tcBorders>
              <w:top w:val="single" w:sz="8" w:space="0" w:color="000000"/>
              <w:left w:val="single" w:sz="8" w:space="0" w:color="000000"/>
              <w:bottom w:val="single" w:sz="8" w:space="0" w:color="000000"/>
              <w:right w:val="single" w:sz="8" w:space="0" w:color="000000"/>
            </w:tcBorders>
          </w:tcPr>
          <w:p w14:paraId="4ED3C18D" w14:textId="12D6F07A" w:rsidR="008E2083" w:rsidRPr="00EF09BE" w:rsidRDefault="008E2083" w:rsidP="009C4501">
            <w:pPr>
              <w:autoSpaceDE w:val="0"/>
              <w:autoSpaceDN w:val="0"/>
              <w:adjustRightInd w:val="0"/>
              <w:spacing w:before="60" w:after="60"/>
              <w:jc w:val="center"/>
              <w:rPr>
                <w:rFonts w:ascii="Times New Roman" w:hAnsi="Times New Roman"/>
              </w:rPr>
            </w:pPr>
            <w:r w:rsidRPr="00EF09BE">
              <w:rPr>
                <w:rFonts w:ascii="Times New Roman" w:hAnsi="Times New Roman"/>
              </w:rPr>
              <w:t>4 479,00</w:t>
            </w:r>
          </w:p>
        </w:tc>
        <w:tc>
          <w:tcPr>
            <w:tcW w:w="3112" w:type="dxa"/>
            <w:tcBorders>
              <w:top w:val="single" w:sz="8" w:space="0" w:color="000000"/>
              <w:left w:val="single" w:sz="8" w:space="0" w:color="000000"/>
              <w:bottom w:val="single" w:sz="8" w:space="0" w:color="000000"/>
              <w:right w:val="single" w:sz="8" w:space="0" w:color="000000"/>
            </w:tcBorders>
          </w:tcPr>
          <w:p w14:paraId="2CB52FBE" w14:textId="5AD4408D" w:rsidR="008E2083" w:rsidRPr="00B71B06" w:rsidRDefault="008E2083" w:rsidP="009C4501">
            <w:pPr>
              <w:autoSpaceDE w:val="0"/>
              <w:autoSpaceDN w:val="0"/>
              <w:adjustRightInd w:val="0"/>
              <w:spacing w:before="60" w:after="60"/>
              <w:jc w:val="center"/>
              <w:rPr>
                <w:rFonts w:ascii="Times New Roman" w:hAnsi="Times New Roman"/>
              </w:rPr>
            </w:pPr>
          </w:p>
        </w:tc>
      </w:tr>
      <w:tr w:rsidR="00EF09BE" w:rsidRPr="00B71B06" w14:paraId="07C99242" w14:textId="77777777" w:rsidTr="00EF09BE">
        <w:trPr>
          <w:trHeight w:val="330"/>
        </w:trPr>
        <w:tc>
          <w:tcPr>
            <w:tcW w:w="0" w:type="auto"/>
            <w:tcBorders>
              <w:top w:val="single" w:sz="8" w:space="0" w:color="000000"/>
              <w:left w:val="single" w:sz="8" w:space="0" w:color="000000"/>
              <w:bottom w:val="single" w:sz="8" w:space="0" w:color="000000"/>
              <w:right w:val="single" w:sz="8" w:space="0" w:color="000000"/>
            </w:tcBorders>
          </w:tcPr>
          <w:p w14:paraId="05A2F6E4" w14:textId="77777777" w:rsidR="00EF09BE" w:rsidRPr="00B71B06" w:rsidRDefault="00EF09BE" w:rsidP="008E2083">
            <w:pPr>
              <w:tabs>
                <w:tab w:val="left" w:pos="567"/>
                <w:tab w:val="left" w:pos="3119"/>
                <w:tab w:val="left" w:pos="5387"/>
              </w:tabs>
              <w:spacing w:after="0" w:line="240" w:lineRule="auto"/>
              <w:contextualSpacing/>
              <w:jc w:val="center"/>
              <w:rPr>
                <w:rFonts w:ascii="Times New Roman" w:hAnsi="Times New Roman"/>
              </w:rPr>
            </w:pPr>
            <w:r w:rsidRPr="00B71B06">
              <w:rPr>
                <w:rFonts w:ascii="Times New Roman" w:hAnsi="Times New Roman"/>
              </w:rPr>
              <w:t>4.</w:t>
            </w:r>
          </w:p>
        </w:tc>
        <w:tc>
          <w:tcPr>
            <w:tcW w:w="0" w:type="auto"/>
            <w:tcBorders>
              <w:top w:val="single" w:sz="8" w:space="0" w:color="000000"/>
              <w:left w:val="single" w:sz="8" w:space="0" w:color="000000"/>
              <w:bottom w:val="single" w:sz="8" w:space="0" w:color="000000"/>
              <w:right w:val="single" w:sz="8" w:space="0" w:color="000000"/>
            </w:tcBorders>
          </w:tcPr>
          <w:p w14:paraId="57E633FC" w14:textId="2CE59230" w:rsidR="00EF09BE" w:rsidRPr="00EF09BE" w:rsidRDefault="00EF09BE" w:rsidP="00EF09BE">
            <w:pPr>
              <w:autoSpaceDE w:val="0"/>
              <w:autoSpaceDN w:val="0"/>
              <w:adjustRightInd w:val="0"/>
              <w:spacing w:before="60" w:after="60"/>
              <w:jc w:val="center"/>
              <w:rPr>
                <w:rFonts w:ascii="Times New Roman" w:hAnsi="Times New Roman"/>
                <w:b/>
              </w:rPr>
            </w:pPr>
            <w:r>
              <w:rPr>
                <w:rFonts w:ascii="Times New Roman" w:hAnsi="Times New Roman"/>
                <w:b/>
              </w:rPr>
              <w:t xml:space="preserve">4 </w:t>
            </w:r>
            <w:r w:rsidRPr="00EF09BE">
              <w:rPr>
                <w:rFonts w:ascii="Times New Roman" w:hAnsi="Times New Roman"/>
                <w:b/>
              </w:rPr>
              <w:t>527,00</w:t>
            </w:r>
          </w:p>
        </w:tc>
        <w:tc>
          <w:tcPr>
            <w:tcW w:w="3112" w:type="dxa"/>
            <w:vMerge w:val="restart"/>
            <w:tcBorders>
              <w:top w:val="single" w:sz="8" w:space="0" w:color="000000"/>
              <w:left w:val="single" w:sz="8" w:space="0" w:color="000000"/>
              <w:right w:val="single" w:sz="8" w:space="0" w:color="000000"/>
            </w:tcBorders>
          </w:tcPr>
          <w:p w14:paraId="71FB1AB9" w14:textId="77777777" w:rsidR="00EF09BE" w:rsidRPr="00EF09BE" w:rsidRDefault="00EF09BE" w:rsidP="00EF09BE">
            <w:pPr>
              <w:pStyle w:val="Odsekzoznamu"/>
              <w:autoSpaceDE w:val="0"/>
              <w:autoSpaceDN w:val="0"/>
              <w:adjustRightInd w:val="0"/>
              <w:spacing w:before="60" w:after="60"/>
              <w:ind w:left="0"/>
              <w:contextualSpacing w:val="0"/>
              <w:jc w:val="center"/>
              <w:rPr>
                <w:rFonts w:ascii="Times New Roman" w:hAnsi="Times New Roman"/>
              </w:rPr>
            </w:pPr>
            <w:r w:rsidRPr="00EF09BE">
              <w:rPr>
                <w:rFonts w:ascii="Times New Roman" w:hAnsi="Times New Roman"/>
              </w:rPr>
              <w:t>4 527 + 5 398 = 9 925</w:t>
            </w:r>
          </w:p>
          <w:p w14:paraId="35653C5D" w14:textId="4136D9DD" w:rsidR="00EF09BE" w:rsidRPr="00EF09BE" w:rsidRDefault="00EF09BE" w:rsidP="00EF09BE">
            <w:pPr>
              <w:tabs>
                <w:tab w:val="left" w:pos="567"/>
                <w:tab w:val="left" w:pos="3119"/>
                <w:tab w:val="left" w:pos="5387"/>
              </w:tabs>
              <w:spacing w:after="0" w:line="240" w:lineRule="auto"/>
              <w:contextualSpacing/>
              <w:jc w:val="center"/>
              <w:rPr>
                <w:rFonts w:ascii="Times New Roman" w:hAnsi="Times New Roman"/>
                <w:b/>
              </w:rPr>
            </w:pPr>
            <w:r w:rsidRPr="00EF09BE">
              <w:rPr>
                <w:rFonts w:ascii="Times New Roman" w:hAnsi="Times New Roman"/>
              </w:rPr>
              <w:t xml:space="preserve">9 925 / 2 = </w:t>
            </w:r>
            <w:r w:rsidRPr="00EF09BE">
              <w:rPr>
                <w:rFonts w:ascii="Times New Roman" w:hAnsi="Times New Roman"/>
                <w:b/>
              </w:rPr>
              <w:t>4 962,50</w:t>
            </w:r>
          </w:p>
        </w:tc>
      </w:tr>
      <w:tr w:rsidR="00EF09BE" w:rsidRPr="00B71B06" w14:paraId="70D4FAB7" w14:textId="77777777" w:rsidTr="00EF09BE">
        <w:trPr>
          <w:trHeight w:val="349"/>
        </w:trPr>
        <w:tc>
          <w:tcPr>
            <w:tcW w:w="0" w:type="auto"/>
            <w:tcBorders>
              <w:top w:val="single" w:sz="8" w:space="0" w:color="000000"/>
              <w:left w:val="single" w:sz="8" w:space="0" w:color="000000"/>
              <w:bottom w:val="single" w:sz="8" w:space="0" w:color="000000"/>
              <w:right w:val="single" w:sz="8" w:space="0" w:color="000000"/>
            </w:tcBorders>
          </w:tcPr>
          <w:p w14:paraId="5AFC929D" w14:textId="77777777" w:rsidR="00EF09BE" w:rsidRPr="00B71B06" w:rsidRDefault="00EF09BE" w:rsidP="008E2083">
            <w:pPr>
              <w:tabs>
                <w:tab w:val="left" w:pos="567"/>
                <w:tab w:val="left" w:pos="3119"/>
                <w:tab w:val="left" w:pos="5387"/>
              </w:tabs>
              <w:spacing w:after="0" w:line="240" w:lineRule="auto"/>
              <w:contextualSpacing/>
              <w:jc w:val="center"/>
              <w:rPr>
                <w:rFonts w:ascii="Times New Roman" w:hAnsi="Times New Roman"/>
              </w:rPr>
            </w:pPr>
            <w:r w:rsidRPr="00B71B06">
              <w:rPr>
                <w:rFonts w:ascii="Times New Roman" w:hAnsi="Times New Roman"/>
              </w:rPr>
              <w:t>5.</w:t>
            </w:r>
          </w:p>
        </w:tc>
        <w:tc>
          <w:tcPr>
            <w:tcW w:w="0" w:type="auto"/>
            <w:tcBorders>
              <w:top w:val="single" w:sz="8" w:space="0" w:color="000000"/>
              <w:left w:val="single" w:sz="8" w:space="0" w:color="000000"/>
              <w:bottom w:val="single" w:sz="8" w:space="0" w:color="000000"/>
              <w:right w:val="single" w:sz="8" w:space="0" w:color="000000"/>
            </w:tcBorders>
          </w:tcPr>
          <w:p w14:paraId="26918A6C" w14:textId="5637F945" w:rsidR="00EF09BE" w:rsidRPr="00EF09BE" w:rsidRDefault="00EF09BE" w:rsidP="008E2083">
            <w:pPr>
              <w:autoSpaceDE w:val="0"/>
              <w:autoSpaceDN w:val="0"/>
              <w:adjustRightInd w:val="0"/>
              <w:spacing w:before="60" w:after="60"/>
              <w:jc w:val="center"/>
              <w:rPr>
                <w:rFonts w:ascii="Times New Roman" w:hAnsi="Times New Roman"/>
                <w:b/>
              </w:rPr>
            </w:pPr>
            <w:r w:rsidRPr="00EF09BE">
              <w:rPr>
                <w:rFonts w:ascii="Times New Roman" w:hAnsi="Times New Roman"/>
                <w:b/>
              </w:rPr>
              <w:t>5 398,00</w:t>
            </w:r>
          </w:p>
        </w:tc>
        <w:tc>
          <w:tcPr>
            <w:tcW w:w="3112" w:type="dxa"/>
            <w:vMerge/>
            <w:tcBorders>
              <w:left w:val="single" w:sz="8" w:space="0" w:color="000000"/>
              <w:bottom w:val="single" w:sz="8" w:space="0" w:color="000000"/>
              <w:right w:val="single" w:sz="8" w:space="0" w:color="000000"/>
            </w:tcBorders>
          </w:tcPr>
          <w:p w14:paraId="38780E9A" w14:textId="1143D2CF" w:rsidR="00EF09BE" w:rsidRPr="00EF09BE" w:rsidRDefault="00EF09BE" w:rsidP="008E2083">
            <w:pPr>
              <w:tabs>
                <w:tab w:val="left" w:pos="567"/>
                <w:tab w:val="left" w:pos="3119"/>
                <w:tab w:val="left" w:pos="5387"/>
              </w:tabs>
              <w:spacing w:after="0" w:line="240" w:lineRule="auto"/>
              <w:contextualSpacing/>
              <w:jc w:val="center"/>
              <w:rPr>
                <w:rFonts w:ascii="Times New Roman" w:hAnsi="Times New Roman"/>
                <w:b/>
              </w:rPr>
            </w:pPr>
          </w:p>
        </w:tc>
      </w:tr>
      <w:tr w:rsidR="008E2083" w:rsidRPr="00B71B06" w14:paraId="050919A5" w14:textId="77777777" w:rsidTr="00EF09BE">
        <w:trPr>
          <w:trHeight w:val="227"/>
        </w:trPr>
        <w:tc>
          <w:tcPr>
            <w:tcW w:w="0" w:type="auto"/>
            <w:tcBorders>
              <w:top w:val="single" w:sz="8" w:space="0" w:color="000000"/>
              <w:left w:val="single" w:sz="8" w:space="0" w:color="000000"/>
              <w:bottom w:val="single" w:sz="8" w:space="0" w:color="000000"/>
              <w:right w:val="single" w:sz="8" w:space="0" w:color="000000"/>
            </w:tcBorders>
          </w:tcPr>
          <w:p w14:paraId="4C52F98B" w14:textId="75F1D9E8" w:rsidR="008E2083" w:rsidRPr="00B71B06" w:rsidRDefault="008E2083" w:rsidP="008E2083">
            <w:pPr>
              <w:tabs>
                <w:tab w:val="left" w:pos="567"/>
                <w:tab w:val="left" w:pos="3119"/>
                <w:tab w:val="left" w:pos="5387"/>
              </w:tabs>
              <w:spacing w:after="0" w:line="240" w:lineRule="auto"/>
              <w:contextualSpacing/>
              <w:jc w:val="center"/>
              <w:rPr>
                <w:rFonts w:ascii="Times New Roman" w:hAnsi="Times New Roman"/>
              </w:rPr>
            </w:pPr>
            <w:r>
              <w:rPr>
                <w:rFonts w:ascii="Times New Roman" w:hAnsi="Times New Roman"/>
              </w:rPr>
              <w:t>6.</w:t>
            </w:r>
          </w:p>
        </w:tc>
        <w:tc>
          <w:tcPr>
            <w:tcW w:w="0" w:type="auto"/>
            <w:tcBorders>
              <w:top w:val="single" w:sz="8" w:space="0" w:color="000000"/>
              <w:left w:val="single" w:sz="8" w:space="0" w:color="000000"/>
              <w:bottom w:val="single" w:sz="8" w:space="0" w:color="000000"/>
              <w:right w:val="single" w:sz="8" w:space="0" w:color="000000"/>
            </w:tcBorders>
          </w:tcPr>
          <w:p w14:paraId="263C323F" w14:textId="5085C78A" w:rsidR="008E2083" w:rsidRPr="00B71B06" w:rsidRDefault="008E2083" w:rsidP="008E2083">
            <w:pPr>
              <w:autoSpaceDE w:val="0"/>
              <w:autoSpaceDN w:val="0"/>
              <w:adjustRightInd w:val="0"/>
              <w:spacing w:before="60" w:after="60"/>
              <w:jc w:val="center"/>
              <w:rPr>
                <w:rFonts w:ascii="Times New Roman" w:hAnsi="Times New Roman"/>
              </w:rPr>
            </w:pPr>
            <w:r w:rsidRPr="00EF09BE">
              <w:rPr>
                <w:rFonts w:ascii="Times New Roman" w:hAnsi="Times New Roman"/>
              </w:rPr>
              <w:t>5 631,00</w:t>
            </w:r>
          </w:p>
        </w:tc>
        <w:tc>
          <w:tcPr>
            <w:tcW w:w="3112" w:type="dxa"/>
            <w:tcBorders>
              <w:top w:val="single" w:sz="8" w:space="0" w:color="000000"/>
              <w:left w:val="single" w:sz="8" w:space="0" w:color="000000"/>
              <w:bottom w:val="single" w:sz="8" w:space="0" w:color="000000"/>
              <w:right w:val="single" w:sz="8" w:space="0" w:color="000000"/>
            </w:tcBorders>
          </w:tcPr>
          <w:p w14:paraId="6E60722D" w14:textId="77777777" w:rsidR="008E2083" w:rsidRPr="00B71B06" w:rsidRDefault="008E2083" w:rsidP="008E2083">
            <w:pPr>
              <w:tabs>
                <w:tab w:val="left" w:pos="567"/>
                <w:tab w:val="left" w:pos="3119"/>
                <w:tab w:val="left" w:pos="5387"/>
              </w:tabs>
              <w:spacing w:after="0" w:line="240" w:lineRule="auto"/>
              <w:contextualSpacing/>
              <w:jc w:val="center"/>
              <w:rPr>
                <w:rFonts w:ascii="Times New Roman" w:hAnsi="Times New Roman"/>
              </w:rPr>
            </w:pPr>
          </w:p>
        </w:tc>
      </w:tr>
      <w:tr w:rsidR="008E2083" w:rsidRPr="00B71B06" w14:paraId="5537BA61" w14:textId="77777777" w:rsidTr="00EF09BE">
        <w:trPr>
          <w:trHeight w:val="227"/>
        </w:trPr>
        <w:tc>
          <w:tcPr>
            <w:tcW w:w="0" w:type="auto"/>
            <w:tcBorders>
              <w:top w:val="single" w:sz="8" w:space="0" w:color="000000"/>
              <w:left w:val="single" w:sz="8" w:space="0" w:color="000000"/>
              <w:bottom w:val="single" w:sz="8" w:space="0" w:color="000000"/>
              <w:right w:val="single" w:sz="8" w:space="0" w:color="000000"/>
            </w:tcBorders>
          </w:tcPr>
          <w:p w14:paraId="492974A1" w14:textId="5A418720" w:rsidR="008E2083" w:rsidRPr="00B71B06" w:rsidRDefault="008E2083" w:rsidP="008E2083">
            <w:pPr>
              <w:tabs>
                <w:tab w:val="left" w:pos="567"/>
                <w:tab w:val="left" w:pos="3119"/>
                <w:tab w:val="left" w:pos="5387"/>
              </w:tabs>
              <w:spacing w:after="0" w:line="240" w:lineRule="auto"/>
              <w:contextualSpacing/>
              <w:jc w:val="center"/>
              <w:rPr>
                <w:rFonts w:ascii="Times New Roman" w:hAnsi="Times New Roman"/>
              </w:rPr>
            </w:pPr>
            <w:r>
              <w:rPr>
                <w:rFonts w:ascii="Times New Roman" w:hAnsi="Times New Roman"/>
              </w:rPr>
              <w:t>7.</w:t>
            </w:r>
          </w:p>
        </w:tc>
        <w:tc>
          <w:tcPr>
            <w:tcW w:w="0" w:type="auto"/>
            <w:tcBorders>
              <w:top w:val="single" w:sz="8" w:space="0" w:color="000000"/>
              <w:left w:val="single" w:sz="8" w:space="0" w:color="000000"/>
              <w:bottom w:val="single" w:sz="8" w:space="0" w:color="000000"/>
              <w:right w:val="single" w:sz="8" w:space="0" w:color="000000"/>
            </w:tcBorders>
          </w:tcPr>
          <w:p w14:paraId="566C2C56" w14:textId="3744EBA0" w:rsidR="008E2083" w:rsidRPr="00B71B06" w:rsidRDefault="008E2083" w:rsidP="008E2083">
            <w:pPr>
              <w:autoSpaceDE w:val="0"/>
              <w:autoSpaceDN w:val="0"/>
              <w:adjustRightInd w:val="0"/>
              <w:spacing w:before="60" w:after="60"/>
              <w:jc w:val="center"/>
              <w:rPr>
                <w:rFonts w:ascii="Times New Roman" w:hAnsi="Times New Roman"/>
              </w:rPr>
            </w:pPr>
            <w:r w:rsidRPr="00EF09BE">
              <w:rPr>
                <w:rFonts w:ascii="Times New Roman" w:hAnsi="Times New Roman"/>
              </w:rPr>
              <w:t>6 411,00</w:t>
            </w:r>
          </w:p>
        </w:tc>
        <w:tc>
          <w:tcPr>
            <w:tcW w:w="3112" w:type="dxa"/>
            <w:tcBorders>
              <w:top w:val="single" w:sz="8" w:space="0" w:color="000000"/>
              <w:left w:val="single" w:sz="8" w:space="0" w:color="000000"/>
              <w:bottom w:val="single" w:sz="8" w:space="0" w:color="000000"/>
              <w:right w:val="single" w:sz="8" w:space="0" w:color="000000"/>
            </w:tcBorders>
          </w:tcPr>
          <w:p w14:paraId="0EEDD602" w14:textId="77777777" w:rsidR="008E2083" w:rsidRPr="00B71B06" w:rsidRDefault="008E2083" w:rsidP="008E2083">
            <w:pPr>
              <w:tabs>
                <w:tab w:val="left" w:pos="567"/>
                <w:tab w:val="left" w:pos="3119"/>
                <w:tab w:val="left" w:pos="5387"/>
              </w:tabs>
              <w:spacing w:after="0" w:line="240" w:lineRule="auto"/>
              <w:contextualSpacing/>
              <w:jc w:val="center"/>
              <w:rPr>
                <w:rFonts w:ascii="Times New Roman" w:hAnsi="Times New Roman"/>
              </w:rPr>
            </w:pPr>
          </w:p>
        </w:tc>
      </w:tr>
      <w:tr w:rsidR="008E2083" w:rsidRPr="00B71B06" w14:paraId="05156099" w14:textId="77777777" w:rsidTr="00EF09BE">
        <w:trPr>
          <w:trHeight w:val="227"/>
        </w:trPr>
        <w:tc>
          <w:tcPr>
            <w:tcW w:w="0" w:type="auto"/>
            <w:tcBorders>
              <w:top w:val="single" w:sz="8" w:space="0" w:color="000000"/>
              <w:left w:val="single" w:sz="8" w:space="0" w:color="000000"/>
              <w:bottom w:val="single" w:sz="8" w:space="0" w:color="000000"/>
              <w:right w:val="single" w:sz="8" w:space="0" w:color="000000"/>
            </w:tcBorders>
          </w:tcPr>
          <w:p w14:paraId="0ED29B56" w14:textId="1EE9BB8E" w:rsidR="008E2083" w:rsidRPr="00B71B06" w:rsidRDefault="008E2083" w:rsidP="008E2083">
            <w:pPr>
              <w:tabs>
                <w:tab w:val="left" w:pos="567"/>
                <w:tab w:val="left" w:pos="3119"/>
                <w:tab w:val="left" w:pos="5387"/>
              </w:tabs>
              <w:spacing w:after="0" w:line="240" w:lineRule="auto"/>
              <w:contextualSpacing/>
              <w:jc w:val="center"/>
              <w:rPr>
                <w:rFonts w:ascii="Times New Roman" w:hAnsi="Times New Roman"/>
              </w:rPr>
            </w:pPr>
            <w:r>
              <w:rPr>
                <w:rFonts w:ascii="Times New Roman" w:hAnsi="Times New Roman"/>
              </w:rPr>
              <w:t>8.</w:t>
            </w:r>
          </w:p>
        </w:tc>
        <w:tc>
          <w:tcPr>
            <w:tcW w:w="0" w:type="auto"/>
            <w:tcBorders>
              <w:top w:val="single" w:sz="8" w:space="0" w:color="000000"/>
              <w:left w:val="single" w:sz="8" w:space="0" w:color="000000"/>
              <w:bottom w:val="single" w:sz="8" w:space="0" w:color="000000"/>
              <w:right w:val="single" w:sz="8" w:space="0" w:color="000000"/>
            </w:tcBorders>
          </w:tcPr>
          <w:p w14:paraId="409DE6EB" w14:textId="6A102194" w:rsidR="008E2083" w:rsidRPr="00B71B06" w:rsidRDefault="008E2083" w:rsidP="008E2083">
            <w:pPr>
              <w:autoSpaceDE w:val="0"/>
              <w:autoSpaceDN w:val="0"/>
              <w:adjustRightInd w:val="0"/>
              <w:spacing w:before="60" w:after="60"/>
              <w:jc w:val="center"/>
              <w:rPr>
                <w:rFonts w:ascii="Times New Roman" w:hAnsi="Times New Roman"/>
              </w:rPr>
            </w:pPr>
            <w:r w:rsidRPr="00EF09BE">
              <w:rPr>
                <w:rFonts w:ascii="Times New Roman" w:hAnsi="Times New Roman"/>
              </w:rPr>
              <w:t>9 060,00</w:t>
            </w:r>
          </w:p>
        </w:tc>
        <w:tc>
          <w:tcPr>
            <w:tcW w:w="3112" w:type="dxa"/>
            <w:tcBorders>
              <w:top w:val="single" w:sz="8" w:space="0" w:color="000000"/>
              <w:left w:val="single" w:sz="8" w:space="0" w:color="000000"/>
              <w:bottom w:val="single" w:sz="8" w:space="0" w:color="000000"/>
              <w:right w:val="single" w:sz="8" w:space="0" w:color="000000"/>
            </w:tcBorders>
          </w:tcPr>
          <w:p w14:paraId="04B09373" w14:textId="77777777" w:rsidR="008E2083" w:rsidRPr="00B71B06" w:rsidRDefault="008E2083" w:rsidP="008E2083">
            <w:pPr>
              <w:tabs>
                <w:tab w:val="left" w:pos="567"/>
                <w:tab w:val="left" w:pos="3119"/>
                <w:tab w:val="left" w:pos="5387"/>
              </w:tabs>
              <w:spacing w:after="0" w:line="240" w:lineRule="auto"/>
              <w:contextualSpacing/>
              <w:jc w:val="center"/>
              <w:rPr>
                <w:rFonts w:ascii="Times New Roman" w:hAnsi="Times New Roman"/>
              </w:rPr>
            </w:pPr>
          </w:p>
        </w:tc>
      </w:tr>
    </w:tbl>
    <w:p w14:paraId="56DA259D" w14:textId="77777777" w:rsidR="008E2083" w:rsidRDefault="008E2083" w:rsidP="00C523FF">
      <w:pPr>
        <w:autoSpaceDE w:val="0"/>
        <w:autoSpaceDN w:val="0"/>
        <w:adjustRightInd w:val="0"/>
        <w:spacing w:before="60" w:after="60"/>
        <w:jc w:val="both"/>
        <w:rPr>
          <w:rFonts w:ascii="Times New Roman" w:hAnsi="Times New Roman"/>
          <w:sz w:val="24"/>
          <w:szCs w:val="24"/>
        </w:rPr>
      </w:pPr>
    </w:p>
    <w:p w14:paraId="35A33757" w14:textId="77777777" w:rsidR="008E2083" w:rsidRDefault="008E2083" w:rsidP="00C523FF">
      <w:pPr>
        <w:autoSpaceDE w:val="0"/>
        <w:autoSpaceDN w:val="0"/>
        <w:adjustRightInd w:val="0"/>
        <w:spacing w:before="60" w:after="60"/>
        <w:jc w:val="both"/>
        <w:rPr>
          <w:rFonts w:ascii="Times New Roman" w:hAnsi="Times New Roman"/>
          <w:sz w:val="24"/>
          <w:szCs w:val="24"/>
        </w:rPr>
      </w:pPr>
    </w:p>
    <w:p w14:paraId="518EDDFF" w14:textId="77777777" w:rsidR="008E2083" w:rsidRDefault="008E2083" w:rsidP="00C523FF">
      <w:pPr>
        <w:autoSpaceDE w:val="0"/>
        <w:autoSpaceDN w:val="0"/>
        <w:adjustRightInd w:val="0"/>
        <w:spacing w:before="60" w:after="60"/>
        <w:jc w:val="both"/>
        <w:rPr>
          <w:rFonts w:ascii="Times New Roman" w:hAnsi="Times New Roman"/>
          <w:sz w:val="24"/>
          <w:szCs w:val="24"/>
        </w:rPr>
      </w:pPr>
    </w:p>
    <w:p w14:paraId="70E74DDC" w14:textId="77777777" w:rsidR="008E2083" w:rsidRDefault="008E2083" w:rsidP="00C523FF">
      <w:pPr>
        <w:autoSpaceDE w:val="0"/>
        <w:autoSpaceDN w:val="0"/>
        <w:adjustRightInd w:val="0"/>
        <w:spacing w:before="60" w:after="60"/>
        <w:jc w:val="both"/>
        <w:rPr>
          <w:rFonts w:ascii="Times New Roman" w:hAnsi="Times New Roman"/>
          <w:sz w:val="24"/>
          <w:szCs w:val="24"/>
        </w:rPr>
      </w:pPr>
    </w:p>
    <w:p w14:paraId="74A2E309" w14:textId="77777777" w:rsidR="008E2083" w:rsidRDefault="008E2083" w:rsidP="00C523FF">
      <w:pPr>
        <w:autoSpaceDE w:val="0"/>
        <w:autoSpaceDN w:val="0"/>
        <w:adjustRightInd w:val="0"/>
        <w:spacing w:before="60" w:after="60"/>
        <w:jc w:val="both"/>
        <w:rPr>
          <w:rFonts w:ascii="Times New Roman" w:hAnsi="Times New Roman"/>
          <w:sz w:val="24"/>
          <w:szCs w:val="24"/>
        </w:rPr>
      </w:pPr>
    </w:p>
    <w:p w14:paraId="27ECC2B0" w14:textId="77777777" w:rsidR="008E2083" w:rsidRDefault="008E2083" w:rsidP="00C523FF">
      <w:pPr>
        <w:autoSpaceDE w:val="0"/>
        <w:autoSpaceDN w:val="0"/>
        <w:adjustRightInd w:val="0"/>
        <w:spacing w:before="60" w:after="60"/>
        <w:jc w:val="both"/>
        <w:rPr>
          <w:rFonts w:ascii="Times New Roman" w:hAnsi="Times New Roman"/>
          <w:sz w:val="24"/>
          <w:szCs w:val="24"/>
        </w:rPr>
      </w:pPr>
    </w:p>
    <w:p w14:paraId="558A28BB" w14:textId="77777777" w:rsidR="00EF09BE" w:rsidRDefault="00EF09BE" w:rsidP="00C523FF">
      <w:pPr>
        <w:autoSpaceDE w:val="0"/>
        <w:autoSpaceDN w:val="0"/>
        <w:adjustRightInd w:val="0"/>
        <w:spacing w:before="60" w:after="60"/>
        <w:jc w:val="both"/>
        <w:rPr>
          <w:rFonts w:ascii="Times New Roman" w:hAnsi="Times New Roman"/>
          <w:sz w:val="24"/>
          <w:szCs w:val="24"/>
        </w:rPr>
      </w:pPr>
    </w:p>
    <w:p w14:paraId="304968AC" w14:textId="77777777" w:rsidR="00EF09BE" w:rsidRDefault="00EF09BE" w:rsidP="00C523FF">
      <w:pPr>
        <w:autoSpaceDE w:val="0"/>
        <w:autoSpaceDN w:val="0"/>
        <w:adjustRightInd w:val="0"/>
        <w:spacing w:before="60" w:after="60"/>
        <w:jc w:val="both"/>
        <w:rPr>
          <w:rFonts w:ascii="Times New Roman" w:hAnsi="Times New Roman"/>
          <w:sz w:val="24"/>
          <w:szCs w:val="24"/>
        </w:rPr>
      </w:pPr>
    </w:p>
    <w:p w14:paraId="0B41670E" w14:textId="77777777" w:rsidR="00EF09BE" w:rsidRDefault="00EF09BE" w:rsidP="00C523FF">
      <w:pPr>
        <w:autoSpaceDE w:val="0"/>
        <w:autoSpaceDN w:val="0"/>
        <w:adjustRightInd w:val="0"/>
        <w:spacing w:before="60" w:after="60"/>
        <w:jc w:val="both"/>
        <w:rPr>
          <w:rFonts w:ascii="Times New Roman" w:hAnsi="Times New Roman"/>
          <w:sz w:val="24"/>
          <w:szCs w:val="24"/>
        </w:rPr>
      </w:pPr>
    </w:p>
    <w:p w14:paraId="671B2C05" w14:textId="77777777" w:rsidR="00EF09BE" w:rsidRDefault="00EF09BE" w:rsidP="00C523FF">
      <w:pPr>
        <w:autoSpaceDE w:val="0"/>
        <w:autoSpaceDN w:val="0"/>
        <w:adjustRightInd w:val="0"/>
        <w:spacing w:before="60" w:after="60"/>
        <w:jc w:val="both"/>
        <w:rPr>
          <w:rFonts w:ascii="Times New Roman" w:hAnsi="Times New Roman"/>
          <w:sz w:val="24"/>
          <w:szCs w:val="24"/>
        </w:rPr>
      </w:pPr>
    </w:p>
    <w:p w14:paraId="2011B604" w14:textId="77777777" w:rsidR="00F53617" w:rsidRDefault="00F53617" w:rsidP="00C523FF">
      <w:pPr>
        <w:autoSpaceDE w:val="0"/>
        <w:autoSpaceDN w:val="0"/>
        <w:adjustRightInd w:val="0"/>
        <w:spacing w:before="60" w:after="60"/>
        <w:jc w:val="both"/>
        <w:rPr>
          <w:rFonts w:ascii="Times New Roman" w:hAnsi="Times New Roman"/>
          <w:b/>
          <w:sz w:val="24"/>
          <w:szCs w:val="24"/>
        </w:rPr>
      </w:pPr>
    </w:p>
    <w:p w14:paraId="628077AA" w14:textId="77777777" w:rsidR="00F53617" w:rsidRDefault="00F53617" w:rsidP="00C523FF">
      <w:pPr>
        <w:autoSpaceDE w:val="0"/>
        <w:autoSpaceDN w:val="0"/>
        <w:adjustRightInd w:val="0"/>
        <w:spacing w:before="60" w:after="60"/>
        <w:jc w:val="both"/>
        <w:rPr>
          <w:rFonts w:ascii="Times New Roman" w:hAnsi="Times New Roman"/>
          <w:b/>
          <w:sz w:val="24"/>
          <w:szCs w:val="24"/>
        </w:rPr>
      </w:pPr>
    </w:p>
    <w:p w14:paraId="644280E2" w14:textId="70682346" w:rsidR="00C523FF" w:rsidRPr="0089529E" w:rsidRDefault="00C523FF" w:rsidP="00296ED9">
      <w:pPr>
        <w:autoSpaceDE w:val="0"/>
        <w:autoSpaceDN w:val="0"/>
        <w:adjustRightInd w:val="0"/>
        <w:spacing w:before="60" w:after="60"/>
        <w:jc w:val="both"/>
        <w:rPr>
          <w:rFonts w:ascii="Times New Roman" w:hAnsi="Times New Roman"/>
          <w:b/>
          <w:sz w:val="24"/>
          <w:szCs w:val="24"/>
        </w:rPr>
      </w:pPr>
      <w:r w:rsidRPr="00DE4930">
        <w:rPr>
          <w:rFonts w:ascii="Times New Roman" w:hAnsi="Times New Roman"/>
          <w:sz w:val="24"/>
          <w:szCs w:val="24"/>
        </w:rPr>
        <w:t>Počet cenových ponúk je</w:t>
      </w:r>
      <w:r>
        <w:rPr>
          <w:rFonts w:ascii="Times New Roman" w:hAnsi="Times New Roman"/>
          <w:b/>
          <w:sz w:val="24"/>
          <w:szCs w:val="24"/>
        </w:rPr>
        <w:t xml:space="preserve"> párny, </w:t>
      </w:r>
      <w:r w:rsidRPr="00DE4930">
        <w:rPr>
          <w:rFonts w:ascii="Times New Roman" w:hAnsi="Times New Roman"/>
          <w:sz w:val="24"/>
          <w:szCs w:val="24"/>
        </w:rPr>
        <w:t>a preto za medián bude označená  hodnota, ktorá je aritmetickým pri</w:t>
      </w:r>
      <w:r w:rsidR="0089529E" w:rsidRPr="00DE4930">
        <w:rPr>
          <w:rFonts w:ascii="Times New Roman" w:hAnsi="Times New Roman"/>
          <w:sz w:val="24"/>
          <w:szCs w:val="24"/>
        </w:rPr>
        <w:t>e</w:t>
      </w:r>
      <w:r w:rsidRPr="00DE4930">
        <w:rPr>
          <w:rFonts w:ascii="Times New Roman" w:hAnsi="Times New Roman"/>
          <w:sz w:val="24"/>
          <w:szCs w:val="24"/>
        </w:rPr>
        <w:t xml:space="preserve">merom  </w:t>
      </w:r>
      <w:r w:rsidR="0089529E" w:rsidRPr="00DE4930">
        <w:rPr>
          <w:rFonts w:ascii="Times New Roman" w:hAnsi="Times New Roman"/>
          <w:sz w:val="24"/>
          <w:szCs w:val="24"/>
        </w:rPr>
        <w:t xml:space="preserve">súm uvedených na 4. mieste  ( 8/2 = 4)  a 5. mieste ( 8/2 + 1 = 5) </w:t>
      </w:r>
      <w:r w:rsidRPr="00DE4930">
        <w:rPr>
          <w:rFonts w:ascii="Times New Roman" w:hAnsi="Times New Roman"/>
          <w:sz w:val="24"/>
          <w:szCs w:val="24"/>
        </w:rPr>
        <w:t>čo je hodnota</w:t>
      </w:r>
      <w:r>
        <w:rPr>
          <w:rFonts w:ascii="Times New Roman" w:hAnsi="Times New Roman"/>
          <w:b/>
          <w:sz w:val="24"/>
          <w:szCs w:val="24"/>
        </w:rPr>
        <w:t xml:space="preserve"> </w:t>
      </w:r>
      <w:r w:rsidR="0089529E">
        <w:rPr>
          <w:rFonts w:ascii="Times New Roman" w:hAnsi="Times New Roman"/>
          <w:b/>
          <w:sz w:val="24"/>
          <w:szCs w:val="24"/>
        </w:rPr>
        <w:t>4 962,50</w:t>
      </w:r>
      <w:r>
        <w:rPr>
          <w:rFonts w:ascii="Times New Roman" w:hAnsi="Times New Roman"/>
          <w:b/>
          <w:sz w:val="24"/>
          <w:szCs w:val="24"/>
        </w:rPr>
        <w:t xml:space="preserve"> EUR</w:t>
      </w:r>
      <w:r w:rsidRPr="00DE4930">
        <w:rPr>
          <w:rFonts w:ascii="Times New Roman" w:hAnsi="Times New Roman"/>
          <w:sz w:val="24"/>
          <w:szCs w:val="24"/>
        </w:rPr>
        <w:t>, a žiadateľ túto hodnotu uvedie do ŽoNFP.</w:t>
      </w:r>
      <w:r>
        <w:rPr>
          <w:rFonts w:ascii="Times New Roman" w:hAnsi="Times New Roman"/>
          <w:b/>
          <w:sz w:val="24"/>
          <w:szCs w:val="24"/>
        </w:rPr>
        <w:t xml:space="preserve"> </w:t>
      </w:r>
    </w:p>
    <w:p w14:paraId="438A30DA" w14:textId="04BB8D84" w:rsidR="00500E91" w:rsidRDefault="00250147" w:rsidP="00296ED9">
      <w:pPr>
        <w:autoSpaceDE w:val="0"/>
        <w:autoSpaceDN w:val="0"/>
        <w:adjustRightInd w:val="0"/>
        <w:spacing w:before="60" w:after="60"/>
        <w:jc w:val="both"/>
        <w:rPr>
          <w:rFonts w:ascii="Times New Roman" w:hAnsi="Times New Roman"/>
          <w:b/>
          <w:bCs/>
          <w:sz w:val="24"/>
          <w:szCs w:val="24"/>
          <w:shd w:val="clear" w:color="auto" w:fill="FFFFFF"/>
        </w:rPr>
      </w:pPr>
      <w:r w:rsidRPr="001B304C">
        <w:rPr>
          <w:rFonts w:ascii="Times New Roman" w:hAnsi="Times New Roman"/>
          <w:sz w:val="24"/>
          <w:szCs w:val="24"/>
        </w:rPr>
        <w:t>Výstupné informácie o vykonanom prieskume trhu žiadateľ zaznamená v zázname o</w:t>
      </w:r>
      <w:r w:rsidR="00BF67E5" w:rsidRPr="001B304C">
        <w:rPr>
          <w:rFonts w:ascii="Times New Roman" w:hAnsi="Times New Roman"/>
          <w:sz w:val="24"/>
          <w:szCs w:val="24"/>
        </w:rPr>
        <w:t> </w:t>
      </w:r>
      <w:r w:rsidRPr="001B304C">
        <w:rPr>
          <w:rFonts w:ascii="Times New Roman" w:hAnsi="Times New Roman"/>
          <w:sz w:val="24"/>
          <w:szCs w:val="24"/>
        </w:rPr>
        <w:t>vykonaní prieskumu trhu, v ktorom vy</w:t>
      </w:r>
      <w:r w:rsidR="00090AC3">
        <w:rPr>
          <w:rFonts w:ascii="Times New Roman" w:hAnsi="Times New Roman"/>
          <w:sz w:val="24"/>
          <w:szCs w:val="24"/>
        </w:rPr>
        <w:t>hodnotí výsledky prieskumu trhu</w:t>
      </w:r>
      <w:r w:rsidR="00000786">
        <w:rPr>
          <w:rFonts w:ascii="Times New Roman" w:hAnsi="Times New Roman"/>
          <w:sz w:val="24"/>
          <w:szCs w:val="24"/>
        </w:rPr>
        <w:t>.</w:t>
      </w:r>
    </w:p>
    <w:p w14:paraId="334444EC" w14:textId="45B9C492" w:rsidR="00F53617" w:rsidRPr="001B304C" w:rsidRDefault="00250147" w:rsidP="00296ED9">
      <w:pPr>
        <w:autoSpaceDE w:val="0"/>
        <w:autoSpaceDN w:val="0"/>
        <w:adjustRightInd w:val="0"/>
        <w:spacing w:before="60" w:after="60"/>
        <w:jc w:val="both"/>
        <w:rPr>
          <w:rFonts w:ascii="Times New Roman" w:hAnsi="Times New Roman"/>
          <w:sz w:val="24"/>
          <w:szCs w:val="24"/>
        </w:rPr>
      </w:pPr>
      <w:r w:rsidRPr="001B304C">
        <w:rPr>
          <w:rFonts w:ascii="Times New Roman" w:hAnsi="Times New Roman"/>
          <w:sz w:val="24"/>
          <w:szCs w:val="24"/>
        </w:rPr>
        <w:t>SO je oprávnený overiť výšku výdavkov nárokovaných v ŽoNFP na základe žiadateľom vykonaného prieskumu trhu prostredníctvom vykonania svojho prieskumu trhu. V prípade, ak</w:t>
      </w:r>
      <w:r w:rsidR="00BF67E5" w:rsidRPr="001B304C">
        <w:rPr>
          <w:rFonts w:ascii="Times New Roman" w:hAnsi="Times New Roman"/>
          <w:sz w:val="24"/>
          <w:szCs w:val="24"/>
        </w:rPr>
        <w:t> </w:t>
      </w:r>
      <w:r w:rsidRPr="001B304C">
        <w:rPr>
          <w:rFonts w:ascii="Times New Roman" w:hAnsi="Times New Roman"/>
          <w:sz w:val="24"/>
          <w:szCs w:val="24"/>
        </w:rPr>
        <w:t>výška výdavkov nárokovaných žiadateľom v rozpočte ŽoNFP prevyšuje ceny identifikované SO na základe ním vykonaného prieskumu trhu, považuje tieto výdavky za</w:t>
      </w:r>
      <w:r w:rsidR="00BF67E5" w:rsidRPr="001B304C">
        <w:rPr>
          <w:rFonts w:ascii="Times New Roman" w:hAnsi="Times New Roman"/>
          <w:sz w:val="24"/>
          <w:szCs w:val="24"/>
        </w:rPr>
        <w:t> </w:t>
      </w:r>
      <w:r w:rsidRPr="001B304C">
        <w:rPr>
          <w:rFonts w:ascii="Times New Roman" w:hAnsi="Times New Roman"/>
          <w:sz w:val="24"/>
          <w:szCs w:val="24"/>
        </w:rPr>
        <w:t>nehospodárne, a teda neoprávnené, t.</w:t>
      </w:r>
      <w:r w:rsidR="001B304C" w:rsidRPr="001B304C">
        <w:rPr>
          <w:rFonts w:ascii="Times New Roman" w:hAnsi="Times New Roman"/>
          <w:sz w:val="24"/>
          <w:szCs w:val="24"/>
        </w:rPr>
        <w:t xml:space="preserve"> </w:t>
      </w:r>
      <w:r w:rsidRPr="001B304C">
        <w:rPr>
          <w:rFonts w:ascii="Times New Roman" w:hAnsi="Times New Roman"/>
          <w:sz w:val="24"/>
          <w:szCs w:val="24"/>
        </w:rPr>
        <w:t>j. maximálna výška oprávnených výdavkov jednotkových cien žiadateľa/prijímateľa je výška oprávnených výdavkov stanovená SO</w:t>
      </w:r>
      <w:r w:rsidR="00493BA7" w:rsidRPr="001B304C">
        <w:rPr>
          <w:rFonts w:ascii="Times New Roman" w:hAnsi="Times New Roman"/>
          <w:sz w:val="24"/>
          <w:szCs w:val="24"/>
        </w:rPr>
        <w:t> </w:t>
      </w:r>
      <w:r w:rsidRPr="001B304C">
        <w:rPr>
          <w:rFonts w:ascii="Times New Roman" w:hAnsi="Times New Roman"/>
          <w:sz w:val="24"/>
          <w:szCs w:val="24"/>
        </w:rPr>
        <w:t>na</w:t>
      </w:r>
      <w:r w:rsidR="00BF67E5" w:rsidRPr="001B304C">
        <w:rPr>
          <w:rFonts w:ascii="Times New Roman" w:hAnsi="Times New Roman"/>
          <w:sz w:val="24"/>
          <w:szCs w:val="24"/>
        </w:rPr>
        <w:t> </w:t>
      </w:r>
      <w:r w:rsidRPr="001B304C">
        <w:rPr>
          <w:rFonts w:ascii="Times New Roman" w:hAnsi="Times New Roman"/>
          <w:sz w:val="24"/>
          <w:szCs w:val="24"/>
        </w:rPr>
        <w:t>základe ním vykonaného prieskumu trhu.</w:t>
      </w:r>
    </w:p>
    <w:p w14:paraId="28E643AE" w14:textId="77777777" w:rsidR="00250147" w:rsidRPr="001B304C" w:rsidRDefault="00250147" w:rsidP="00296ED9">
      <w:pPr>
        <w:autoSpaceDE w:val="0"/>
        <w:autoSpaceDN w:val="0"/>
        <w:adjustRightInd w:val="0"/>
        <w:spacing w:before="60" w:after="60"/>
        <w:jc w:val="both"/>
        <w:rPr>
          <w:rFonts w:ascii="Times New Roman" w:hAnsi="Times New Roman"/>
          <w:sz w:val="24"/>
          <w:szCs w:val="24"/>
        </w:rPr>
      </w:pPr>
      <w:r w:rsidRPr="001B304C">
        <w:rPr>
          <w:rFonts w:ascii="Times New Roman" w:hAnsi="Times New Roman"/>
          <w:sz w:val="24"/>
          <w:szCs w:val="24"/>
        </w:rPr>
        <w:t>Osobitné podmienky pre vykonanie prieskumu trhu budú stanovené vo výzve na predkladanie ŽoNFP.</w:t>
      </w:r>
    </w:p>
    <w:p w14:paraId="28E643B0" w14:textId="77777777" w:rsidR="0074450C" w:rsidRDefault="0074450C">
      <w:pPr>
        <w:rPr>
          <w:rFonts w:ascii="Times New Roman" w:hAnsi="Times New Roman"/>
          <w:sz w:val="24"/>
          <w:szCs w:val="24"/>
        </w:rPr>
      </w:pPr>
      <w:r>
        <w:rPr>
          <w:rFonts w:ascii="Times New Roman" w:hAnsi="Times New Roman"/>
          <w:sz w:val="24"/>
          <w:szCs w:val="24"/>
        </w:rPr>
        <w:br w:type="page"/>
      </w:r>
    </w:p>
    <w:p w14:paraId="28E643B1" w14:textId="77777777" w:rsidR="0098726F" w:rsidRPr="00A2423C" w:rsidRDefault="0098726F" w:rsidP="00C57592">
      <w:pPr>
        <w:pStyle w:val="Nadpis1"/>
        <w:numPr>
          <w:ilvl w:val="0"/>
          <w:numId w:val="78"/>
        </w:numPr>
        <w:spacing w:beforeLines="60" w:before="144" w:afterLines="60" w:after="144"/>
        <w:ind w:left="567" w:hanging="567"/>
        <w:rPr>
          <w:rFonts w:ascii="Times New Roman" w:hAnsi="Times New Roman" w:cs="Times New Roman"/>
          <w:smallCaps/>
          <w:color w:val="984806" w:themeColor="accent6" w:themeShade="80"/>
          <w:sz w:val="30"/>
          <w:szCs w:val="30"/>
          <w:lang w:eastAsia="cs-CZ"/>
        </w:rPr>
      </w:pPr>
      <w:bookmarkStart w:id="63" w:name="_Toc459888812"/>
      <w:r w:rsidRPr="00A2423C">
        <w:rPr>
          <w:rFonts w:ascii="Times New Roman" w:hAnsi="Times New Roman" w:cs="Times New Roman"/>
          <w:smallCaps/>
          <w:color w:val="984806" w:themeColor="accent6" w:themeShade="80"/>
          <w:sz w:val="30"/>
          <w:szCs w:val="30"/>
          <w:lang w:eastAsia="cs-CZ"/>
        </w:rPr>
        <w:lastRenderedPageBreak/>
        <w:t>Zoznam príloh</w:t>
      </w:r>
      <w:bookmarkEnd w:id="63"/>
    </w:p>
    <w:p w14:paraId="28E643B2" w14:textId="77777777" w:rsidR="0098726F" w:rsidRDefault="0098726F" w:rsidP="00A87902">
      <w:pPr>
        <w:pStyle w:val="Odsekzoznamu"/>
        <w:tabs>
          <w:tab w:val="left" w:pos="1276"/>
        </w:tabs>
        <w:spacing w:before="120"/>
        <w:ind w:left="0"/>
        <w:jc w:val="both"/>
        <w:rPr>
          <w:rFonts w:ascii="Times New Roman" w:hAnsi="Times New Roman"/>
          <w:sz w:val="24"/>
          <w:szCs w:val="24"/>
        </w:rPr>
      </w:pPr>
      <w:r w:rsidRPr="0098726F">
        <w:rPr>
          <w:rFonts w:ascii="Times New Roman" w:hAnsi="Times New Roman"/>
          <w:sz w:val="24"/>
          <w:szCs w:val="24"/>
        </w:rPr>
        <w:t>Príloha č. 1</w:t>
      </w:r>
      <w:r w:rsidR="00D304B0">
        <w:rPr>
          <w:rFonts w:ascii="Times New Roman" w:hAnsi="Times New Roman"/>
          <w:sz w:val="24"/>
          <w:szCs w:val="24"/>
        </w:rPr>
        <w:tab/>
      </w:r>
      <w:r>
        <w:rPr>
          <w:rFonts w:ascii="Times New Roman" w:hAnsi="Times New Roman"/>
          <w:sz w:val="24"/>
          <w:szCs w:val="24"/>
        </w:rPr>
        <w:t>Číselník oprávnených výdavkov</w:t>
      </w:r>
    </w:p>
    <w:p w14:paraId="28E643B3" w14:textId="77777777" w:rsidR="0098726F" w:rsidRDefault="0098726F" w:rsidP="00A87902">
      <w:pPr>
        <w:pStyle w:val="Odsekzoznamu"/>
        <w:tabs>
          <w:tab w:val="left" w:pos="1276"/>
        </w:tabs>
        <w:spacing w:before="120"/>
        <w:ind w:left="1276" w:hanging="1276"/>
        <w:jc w:val="both"/>
        <w:rPr>
          <w:rFonts w:ascii="Times New Roman" w:hAnsi="Times New Roman"/>
          <w:sz w:val="24"/>
          <w:szCs w:val="24"/>
        </w:rPr>
      </w:pPr>
      <w:r>
        <w:rPr>
          <w:rFonts w:ascii="Times New Roman" w:hAnsi="Times New Roman"/>
          <w:sz w:val="24"/>
          <w:szCs w:val="24"/>
        </w:rPr>
        <w:t xml:space="preserve">Príloha č. 2  </w:t>
      </w:r>
      <w:r w:rsidR="00D304B0">
        <w:rPr>
          <w:rFonts w:ascii="Times New Roman" w:hAnsi="Times New Roman"/>
          <w:sz w:val="24"/>
          <w:szCs w:val="24"/>
        </w:rPr>
        <w:tab/>
      </w:r>
      <w:r>
        <w:rPr>
          <w:rFonts w:ascii="Times New Roman" w:hAnsi="Times New Roman"/>
          <w:sz w:val="24"/>
          <w:szCs w:val="24"/>
        </w:rPr>
        <w:t>Finančné a percentuálne limity</w:t>
      </w:r>
    </w:p>
    <w:p w14:paraId="28E643B4" w14:textId="77777777" w:rsidR="0098726F" w:rsidRDefault="0098726F" w:rsidP="00A87902">
      <w:pPr>
        <w:pStyle w:val="Odsekzoznamu"/>
        <w:spacing w:before="120"/>
        <w:ind w:left="0"/>
        <w:jc w:val="both"/>
        <w:rPr>
          <w:rFonts w:ascii="Times New Roman" w:hAnsi="Times New Roman"/>
          <w:sz w:val="24"/>
          <w:szCs w:val="24"/>
        </w:rPr>
      </w:pPr>
      <w:r>
        <w:rPr>
          <w:rFonts w:ascii="Times New Roman" w:hAnsi="Times New Roman"/>
          <w:sz w:val="24"/>
          <w:szCs w:val="24"/>
        </w:rPr>
        <w:t xml:space="preserve">Príloha č. 3   </w:t>
      </w:r>
      <w:r w:rsidR="00F56720" w:rsidRPr="00F56720">
        <w:rPr>
          <w:rFonts w:ascii="Times New Roman" w:hAnsi="Times New Roman"/>
          <w:sz w:val="24"/>
          <w:szCs w:val="24"/>
        </w:rPr>
        <w:t>Informatívny prehľad skupín ekonomickej klasifikácie</w:t>
      </w:r>
    </w:p>
    <w:p w14:paraId="484D88FF" w14:textId="0942C9CB" w:rsidR="00890DA0" w:rsidRDefault="00890DA0" w:rsidP="00890DA0">
      <w:pPr>
        <w:pStyle w:val="Odsekzoznamu"/>
        <w:spacing w:before="120"/>
        <w:ind w:left="0"/>
        <w:jc w:val="both"/>
        <w:rPr>
          <w:rFonts w:ascii="Times New Roman" w:hAnsi="Times New Roman"/>
          <w:sz w:val="24"/>
          <w:szCs w:val="24"/>
        </w:rPr>
      </w:pPr>
      <w:r w:rsidRPr="0064467C">
        <w:rPr>
          <w:rFonts w:ascii="Times New Roman" w:hAnsi="Times New Roman"/>
          <w:sz w:val="24"/>
          <w:szCs w:val="24"/>
        </w:rPr>
        <w:t>Príl</w:t>
      </w:r>
      <w:r>
        <w:rPr>
          <w:rFonts w:ascii="Times New Roman" w:hAnsi="Times New Roman"/>
          <w:sz w:val="24"/>
          <w:szCs w:val="24"/>
        </w:rPr>
        <w:t xml:space="preserve">oha č. 4   </w:t>
      </w:r>
      <w:r w:rsidRPr="0064467C">
        <w:rPr>
          <w:rFonts w:ascii="Times New Roman" w:hAnsi="Times New Roman"/>
          <w:sz w:val="24"/>
          <w:szCs w:val="24"/>
        </w:rPr>
        <w:t>Výpočet finančných a percentuálnych limitov</w:t>
      </w:r>
    </w:p>
    <w:p w14:paraId="7CA7B166" w14:textId="77777777" w:rsidR="00890DA0" w:rsidRDefault="00890DA0" w:rsidP="00A87902">
      <w:pPr>
        <w:pStyle w:val="Odsekzoznamu"/>
        <w:spacing w:before="120"/>
        <w:ind w:left="0"/>
        <w:jc w:val="both"/>
        <w:rPr>
          <w:rFonts w:ascii="Times New Roman" w:hAnsi="Times New Roman"/>
          <w:sz w:val="24"/>
          <w:szCs w:val="24"/>
        </w:rPr>
      </w:pPr>
    </w:p>
    <w:p w14:paraId="28E643B5" w14:textId="77777777" w:rsidR="009A7DB1" w:rsidRDefault="009A7DB1" w:rsidP="00A87902">
      <w:pPr>
        <w:pStyle w:val="Odsekzoznamu"/>
        <w:spacing w:before="120"/>
        <w:ind w:left="0"/>
        <w:jc w:val="both"/>
        <w:rPr>
          <w:rFonts w:ascii="Times New Roman" w:hAnsi="Times New Roman"/>
          <w:sz w:val="24"/>
          <w:szCs w:val="24"/>
        </w:rPr>
      </w:pPr>
    </w:p>
    <w:p w14:paraId="28E643B6" w14:textId="77777777" w:rsidR="009A7DB1" w:rsidRDefault="009A7DB1" w:rsidP="00A87902">
      <w:pPr>
        <w:pStyle w:val="Odsekzoznamu"/>
        <w:spacing w:before="120"/>
        <w:ind w:left="0"/>
        <w:jc w:val="both"/>
        <w:rPr>
          <w:rFonts w:ascii="Times New Roman" w:hAnsi="Times New Roman"/>
          <w:sz w:val="24"/>
          <w:szCs w:val="24"/>
        </w:rPr>
      </w:pPr>
    </w:p>
    <w:sectPr w:rsidR="009A7DB1" w:rsidSect="00697580">
      <w:headerReference w:type="even" r:id="rId18"/>
      <w:headerReference w:type="default" r:id="rId19"/>
      <w:footerReference w:type="even" r:id="rId20"/>
      <w:footerReference w:type="default" r:id="rId21"/>
      <w:headerReference w:type="first" r:id="rId22"/>
      <w:footerReference w:type="first" r:id="rId23"/>
      <w:pgSz w:w="11906" w:h="16838"/>
      <w:pgMar w:top="1417" w:right="1133" w:bottom="1276" w:left="1417" w:header="708" w:footer="616"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0F4769" w14:textId="77777777" w:rsidR="00A33150" w:rsidRDefault="00A33150" w:rsidP="00A94607">
      <w:pPr>
        <w:spacing w:after="0" w:line="240" w:lineRule="auto"/>
      </w:pPr>
      <w:r>
        <w:separator/>
      </w:r>
    </w:p>
  </w:endnote>
  <w:endnote w:type="continuationSeparator" w:id="0">
    <w:p w14:paraId="53983B2B" w14:textId="77777777" w:rsidR="00A33150" w:rsidRDefault="00A33150" w:rsidP="00A94607">
      <w:pPr>
        <w:spacing w:after="0" w:line="240" w:lineRule="auto"/>
      </w:pPr>
      <w:r>
        <w:continuationSeparator/>
      </w:r>
    </w:p>
  </w:endnote>
  <w:endnote w:type="continuationNotice" w:id="1">
    <w:p w14:paraId="58F09732" w14:textId="77777777" w:rsidR="00A33150" w:rsidRDefault="00A3315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43" w:usb2="00000009" w:usb3="00000000" w:csb0="000001FF" w:csb1="00000000"/>
  </w:font>
  <w:font w:name="KPMG Logo">
    <w:altName w:val="Courier New"/>
    <w:panose1 w:val="00000000000000000000"/>
    <w:charset w:val="00"/>
    <w:family w:val="auto"/>
    <w:notTrueType/>
    <w:pitch w:val="variable"/>
    <w:sig w:usb0="00000003" w:usb1="00000000" w:usb2="00000000" w:usb3="00000000" w:csb0="00000001" w:csb1="00000000"/>
  </w:font>
  <w:font w:name="Univers 55">
    <w:altName w:val="Times New Roman"/>
    <w:panose1 w:val="00000000000000000000"/>
    <w:charset w:val="00"/>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E643D0" w14:textId="311A0C2B" w:rsidR="00AE4109" w:rsidRDefault="00307E57">
    <w:pPr>
      <w:pStyle w:val="Pta"/>
      <w:framePr w:hSpace="181" w:wrap="around" w:vAnchor="text" w:hAnchor="text" w:xAlign="right" w:y="1"/>
    </w:pPr>
    <w:fldSimple w:instr=" FILENAME ">
      <w:r w:rsidR="00273A14">
        <w:rPr>
          <w:noProof/>
        </w:rPr>
        <w:t>PpOV,PO 5aPO 6 ver.1.4</w:t>
      </w:r>
    </w:fldSimple>
    <w:r w:rsidR="00AE4109">
      <w:t xml:space="preserve"> - </w:t>
    </w:r>
    <w:r w:rsidR="00AE4109">
      <w:fldChar w:fldCharType="begin"/>
    </w:r>
    <w:r w:rsidR="00AE4109">
      <w:instrText xml:space="preserve"> SAVEDATE  \@ </w:instrText>
    </w:r>
    <w:r w:rsidR="00AE4109">
      <w:fldChar w:fldCharType="begin"/>
    </w:r>
    <w:r w:rsidR="00AE4109">
      <w:instrText xml:space="preserve"> DOCPROPERTY "KISDateFmt" </w:instrText>
    </w:r>
    <w:r w:rsidR="00AE4109">
      <w:fldChar w:fldCharType="separate"/>
    </w:r>
    <w:r w:rsidR="00273A14">
      <w:rPr>
        <w:b/>
        <w:bCs/>
      </w:rPr>
      <w:instrText>Chyba! Neznámy názov vlastnosti dokumentu.</w:instrText>
    </w:r>
    <w:r w:rsidR="00AE4109">
      <w:fldChar w:fldCharType="end"/>
    </w:r>
    <w:r w:rsidR="00AE4109">
      <w:instrText xml:space="preserve"> </w:instrText>
    </w:r>
    <w:r w:rsidR="00AE4109">
      <w:fldChar w:fldCharType="separate"/>
    </w:r>
    <w:r w:rsidR="00273A14">
      <w:rPr>
        <w:b/>
        <w:bCs/>
        <w:noProof/>
      </w:rPr>
      <w:t>Chyba! V reťazci obrázka je neznámy znak.</w:t>
    </w:r>
    <w:r w:rsidR="00AE4109">
      <w:fldChar w:fldCharType="end"/>
    </w:r>
  </w:p>
  <w:p w14:paraId="28E643D1" w14:textId="77777777" w:rsidR="00AE4109" w:rsidRDefault="00AE4109">
    <w:pPr>
      <w:pStyle w:val="Pta"/>
    </w:pPr>
    <w:r>
      <w:rPr>
        <w:noProof/>
        <w:sz w:val="20"/>
        <w:lang w:eastAsia="sk-SK"/>
      </w:rPr>
      <mc:AlternateContent>
        <mc:Choice Requires="wps">
          <w:drawing>
            <wp:anchor distT="0" distB="0" distL="114300" distR="114300" simplePos="0" relativeHeight="251658240" behindDoc="0" locked="0" layoutInCell="1" allowOverlap="1" wp14:anchorId="28E643D6" wp14:editId="28E643D7">
              <wp:simplePos x="0" y="0"/>
              <wp:positionH relativeFrom="column">
                <wp:align>center</wp:align>
              </wp:positionH>
              <wp:positionV relativeFrom="page">
                <wp:align>bottom</wp:align>
              </wp:positionV>
              <wp:extent cx="2423795" cy="403860"/>
              <wp:effectExtent l="0" t="0" r="0" b="0"/>
              <wp:wrapNone/>
              <wp:docPr id="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3795" cy="4038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E64437" w14:textId="7AAF6E04" w:rsidR="00AE4109" w:rsidRDefault="00AE4109">
                          <w:pPr>
                            <w:jc w:val="center"/>
                            <w:rPr>
                              <w:rFonts w:ascii="Univers 55" w:hAnsi="Univers 55"/>
                              <w:sz w:val="12"/>
                            </w:rPr>
                          </w:pPr>
                          <w:r>
                            <w:rPr>
                              <w:rFonts w:ascii="Univers 55" w:hAnsi="Univers 55" w:cs="Arial"/>
                              <w:sz w:val="12"/>
                            </w:rPr>
                            <w:t xml:space="preserve">© </w:t>
                          </w:r>
                          <w:r>
                            <w:rPr>
                              <w:rFonts w:ascii="Univers 55" w:hAnsi="Univers 55" w:cs="Arial"/>
                              <w:sz w:val="12"/>
                            </w:rPr>
                            <w:fldChar w:fldCharType="begin"/>
                          </w:r>
                          <w:r>
                            <w:rPr>
                              <w:rFonts w:ascii="Univers 55" w:hAnsi="Univers 55" w:cs="Arial"/>
                              <w:sz w:val="12"/>
                            </w:rPr>
                            <w:instrText xml:space="preserve"> SAVEDATE \@ "yyyy" </w:instrText>
                          </w:r>
                          <w:r>
                            <w:rPr>
                              <w:rFonts w:ascii="Univers 55" w:hAnsi="Univers 55" w:cs="Arial"/>
                              <w:sz w:val="12"/>
                            </w:rPr>
                            <w:fldChar w:fldCharType="separate"/>
                          </w:r>
                          <w:r w:rsidR="00273A14">
                            <w:rPr>
                              <w:rFonts w:ascii="Univers 55" w:hAnsi="Univers 55" w:cs="Arial"/>
                              <w:noProof/>
                              <w:sz w:val="12"/>
                            </w:rPr>
                            <w:t>2016</w:t>
                          </w:r>
                          <w:r>
                            <w:rPr>
                              <w:rFonts w:ascii="Univers 55" w:hAnsi="Univers 55" w:cs="Arial"/>
                              <w:sz w:val="12"/>
                            </w:rPr>
                            <w:fldChar w:fldCharType="end"/>
                          </w:r>
                          <w:r>
                            <w:rPr>
                              <w:rFonts w:ascii="Univers 55" w:hAnsi="Univers 55" w:cs="Arial"/>
                              <w:sz w:val="12"/>
                            </w:rPr>
                            <w:t xml:space="preserve"> </w:t>
                          </w:r>
                          <w:r>
                            <w:rPr>
                              <w:rFonts w:ascii="Univers 55" w:hAnsi="Univers 55" w:cs="Arial"/>
                              <w:sz w:val="12"/>
                            </w:rPr>
                            <w:fldChar w:fldCharType="begin"/>
                          </w:r>
                          <w:r>
                            <w:rPr>
                              <w:rFonts w:ascii="Univers 55" w:hAnsi="Univers 55" w:cs="Arial"/>
                              <w:sz w:val="12"/>
                            </w:rPr>
                            <w:instrText xml:space="preserve"> if </w:instrText>
                          </w:r>
                          <w:r>
                            <w:rPr>
                              <w:rFonts w:ascii="Univers 55" w:hAnsi="Univers 55" w:cs="Arial"/>
                              <w:sz w:val="12"/>
                            </w:rPr>
                            <w:fldChar w:fldCharType="begin"/>
                          </w:r>
                          <w:r>
                            <w:rPr>
                              <w:rFonts w:ascii="Univers 55" w:hAnsi="Univers 55" w:cs="Arial"/>
                              <w:sz w:val="12"/>
                            </w:rPr>
                            <w:instrText xml:space="preserve"> DOCPROPERTY "KISFirmPrtName" </w:instrText>
                          </w:r>
                          <w:r>
                            <w:rPr>
                              <w:rFonts w:ascii="Univers 55" w:hAnsi="Univers 55" w:cs="Arial"/>
                              <w:sz w:val="12"/>
                            </w:rPr>
                            <w:fldChar w:fldCharType="separate"/>
                          </w:r>
                          <w:r w:rsidR="00273A14">
                            <w:rPr>
                              <w:rFonts w:ascii="Times New Roman" w:hAnsi="Times New Roman" w:cs="Arial"/>
                              <w:b/>
                              <w:bCs/>
                              <w:sz w:val="12"/>
                            </w:rPr>
                            <w:instrText>Chyba! Neznámy názov vlastnosti dokumentu.</w:instrText>
                          </w:r>
                          <w:r>
                            <w:rPr>
                              <w:rFonts w:ascii="Univers 55" w:hAnsi="Univers 55" w:cs="Arial"/>
                              <w:sz w:val="12"/>
                            </w:rPr>
                            <w:fldChar w:fldCharType="end"/>
                          </w:r>
                          <w:r>
                            <w:rPr>
                              <w:rFonts w:ascii="Univers 55" w:hAnsi="Univers 55" w:cs="Arial"/>
                              <w:sz w:val="12"/>
                            </w:rPr>
                            <w:instrText xml:space="preserve"> &lt;&gt; "" "</w:instrText>
                          </w:r>
                          <w:r>
                            <w:rPr>
                              <w:rFonts w:ascii="Univers 55" w:hAnsi="Univers 55" w:cs="Arial"/>
                              <w:sz w:val="12"/>
                            </w:rPr>
                            <w:fldChar w:fldCharType="begin"/>
                          </w:r>
                          <w:r>
                            <w:rPr>
                              <w:rFonts w:ascii="Univers 55" w:hAnsi="Univers 55" w:cs="Arial"/>
                              <w:sz w:val="12"/>
                            </w:rPr>
                            <w:instrText xml:space="preserve"> DOCPROPERTY "KISFirmPrtName" </w:instrText>
                          </w:r>
                          <w:r>
                            <w:rPr>
                              <w:rFonts w:ascii="Univers 55" w:hAnsi="Univers 55" w:cs="Arial"/>
                              <w:sz w:val="12"/>
                            </w:rPr>
                            <w:fldChar w:fldCharType="separate"/>
                          </w:r>
                          <w:r w:rsidR="00273A14">
                            <w:rPr>
                              <w:rFonts w:ascii="Times New Roman" w:hAnsi="Times New Roman" w:cs="Arial"/>
                              <w:b/>
                              <w:bCs/>
                              <w:sz w:val="12"/>
                            </w:rPr>
                            <w:instrText>Chyba! Neznámy názov vlastnosti dokumentu.</w:instrText>
                          </w:r>
                          <w:r>
                            <w:rPr>
                              <w:rFonts w:ascii="Univers 55" w:hAnsi="Univers 55" w:cs="Arial"/>
                              <w:sz w:val="12"/>
                            </w:rPr>
                            <w:fldChar w:fldCharType="end"/>
                          </w:r>
                          <w:r>
                            <w:rPr>
                              <w:rFonts w:ascii="Univers 55" w:hAnsi="Univers 55" w:cs="Arial"/>
                              <w:sz w:val="12"/>
                            </w:rPr>
                            <w:instrText xml:space="preserve">" "KPMG </w:instrText>
                          </w:r>
                          <w:r>
                            <w:rPr>
                              <w:rFonts w:ascii="Univers 55" w:hAnsi="Univers 55" w:cs="Arial"/>
                              <w:sz w:val="12"/>
                            </w:rPr>
                            <w:fldChar w:fldCharType="begin"/>
                          </w:r>
                          <w:r>
                            <w:rPr>
                              <w:rFonts w:ascii="Univers 55" w:hAnsi="Univers 55" w:cs="Arial"/>
                              <w:sz w:val="12"/>
                            </w:rPr>
                            <w:instrText xml:space="preserve"> DOCPROPERTY "KISSvcPrtName" </w:instrText>
                          </w:r>
                          <w:r>
                            <w:rPr>
                              <w:rFonts w:ascii="Univers 55" w:hAnsi="Univers 55" w:cs="Arial"/>
                              <w:sz w:val="12"/>
                            </w:rPr>
                            <w:fldChar w:fldCharType="separate"/>
                          </w:r>
                          <w:r>
                            <w:rPr>
                              <w:rFonts w:ascii="Univers 55" w:hAnsi="Univers 55" w:cs="Arial"/>
                              <w:sz w:val="12"/>
                            </w:rPr>
                            <w:instrText>Core service or market</w:instrText>
                          </w:r>
                          <w:r>
                            <w:rPr>
                              <w:rFonts w:ascii="Univers 55" w:hAnsi="Univers 55" w:cs="Arial"/>
                              <w:sz w:val="12"/>
                            </w:rPr>
                            <w:fldChar w:fldCharType="end"/>
                          </w:r>
                          <w:r>
                            <w:rPr>
                              <w:rFonts w:ascii="Univers 55" w:hAnsi="Univers 55" w:cs="Arial"/>
                              <w:sz w:val="12"/>
                            </w:rPr>
                            <w:instrText xml:space="preserve">" </w:instrText>
                          </w:r>
                          <w:r>
                            <w:rPr>
                              <w:rFonts w:ascii="Univers 55" w:hAnsi="Univers 55" w:cs="Arial"/>
                              <w:sz w:val="12"/>
                            </w:rPr>
                            <w:fldChar w:fldCharType="separate"/>
                          </w:r>
                          <w:r w:rsidR="00273A14">
                            <w:rPr>
                              <w:rFonts w:ascii="Times New Roman" w:hAnsi="Times New Roman" w:cs="Arial"/>
                              <w:b/>
                              <w:bCs/>
                              <w:noProof/>
                              <w:sz w:val="12"/>
                            </w:rPr>
                            <w:t>Chyba! Neznámy názov vlastnosti dokumentu.</w:t>
                          </w:r>
                          <w:r>
                            <w:rPr>
                              <w:rFonts w:ascii="Univers 55" w:hAnsi="Univers 55" w:cs="Arial"/>
                              <w:sz w:val="12"/>
                            </w:rPr>
                            <w:fldChar w:fldCharType="end"/>
                          </w:r>
                          <w:r>
                            <w:rPr>
                              <w:rFonts w:ascii="Univers 55" w:hAnsi="Univers 55" w:cs="Arial"/>
                              <w:sz w:val="12"/>
                            </w:rPr>
                            <w:t>. All rights reserved.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E643D6" id="_x0000_t202" coordsize="21600,21600" o:spt="202" path="m,l,21600r21600,l21600,xe">
              <v:stroke joinstyle="miter"/>
              <v:path gradientshapeok="t" o:connecttype="rect"/>
            </v:shapetype>
            <v:shape id="Text Box 1" o:spid="_x0000_s1072" type="#_x0000_t202" style="position:absolute;margin-left:0;margin-top:0;width:190.85pt;height:31.8pt;z-index:251658240;visibility:visible;mso-wrap-style:square;mso-width-percent:0;mso-height-percent:0;mso-wrap-distance-left:9pt;mso-wrap-distance-top:0;mso-wrap-distance-right:9pt;mso-wrap-distance-bottom:0;mso-position-horizontal:center;mso-position-horizontal-relative:text;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" filled="f" stroked="f">
              <v:textbox>
                <w:txbxContent>
                  <w:p w14:paraId="28E64437" w14:textId="7AAF6E04" w:rsidR="00AE4109" w:rsidRDefault="00AE4109">
                    <w:pPr>
                      <w:jc w:val="center"/>
                      <w:rPr>
                        <w:rFonts w:ascii="Univers 55" w:hAnsi="Univers 55"/>
                        <w:sz w:val="12"/>
                      </w:rPr>
                    </w:pPr>
                    <w:r>
                      <w:rPr>
                        <w:rFonts w:ascii="Univers 55" w:hAnsi="Univers 55" w:cs="Arial"/>
                        <w:sz w:val="12"/>
                      </w:rPr>
                      <w:t xml:space="preserve">© </w:t>
                    </w:r>
                    <w:r>
                      <w:rPr>
                        <w:rFonts w:ascii="Univers 55" w:hAnsi="Univers 55" w:cs="Arial"/>
                        <w:sz w:val="12"/>
                      </w:rPr>
                      <w:fldChar w:fldCharType="begin"/>
                    </w:r>
                    <w:r>
                      <w:rPr>
                        <w:rFonts w:ascii="Univers 55" w:hAnsi="Univers 55" w:cs="Arial"/>
                        <w:sz w:val="12"/>
                      </w:rPr>
                      <w:instrText xml:space="preserve"> SAVEDATE \@ "yyyy" </w:instrText>
                    </w:r>
                    <w:r>
                      <w:rPr>
                        <w:rFonts w:ascii="Univers 55" w:hAnsi="Univers 55" w:cs="Arial"/>
                        <w:sz w:val="12"/>
                      </w:rPr>
                      <w:fldChar w:fldCharType="separate"/>
                    </w:r>
                    <w:r w:rsidR="00273A14">
                      <w:rPr>
                        <w:rFonts w:ascii="Univers 55" w:hAnsi="Univers 55" w:cs="Arial"/>
                        <w:noProof/>
                        <w:sz w:val="12"/>
                      </w:rPr>
                      <w:t>2016</w:t>
                    </w:r>
                    <w:r>
                      <w:rPr>
                        <w:rFonts w:ascii="Univers 55" w:hAnsi="Univers 55" w:cs="Arial"/>
                        <w:sz w:val="12"/>
                      </w:rPr>
                      <w:fldChar w:fldCharType="end"/>
                    </w:r>
                    <w:r>
                      <w:rPr>
                        <w:rFonts w:ascii="Univers 55" w:hAnsi="Univers 55" w:cs="Arial"/>
                        <w:sz w:val="12"/>
                      </w:rPr>
                      <w:t xml:space="preserve"> </w:t>
                    </w:r>
                    <w:r>
                      <w:rPr>
                        <w:rFonts w:ascii="Univers 55" w:hAnsi="Univers 55" w:cs="Arial"/>
                        <w:sz w:val="12"/>
                      </w:rPr>
                      <w:fldChar w:fldCharType="begin"/>
                    </w:r>
                    <w:r>
                      <w:rPr>
                        <w:rFonts w:ascii="Univers 55" w:hAnsi="Univers 55" w:cs="Arial"/>
                        <w:sz w:val="12"/>
                      </w:rPr>
                      <w:instrText xml:space="preserve"> if </w:instrText>
                    </w:r>
                    <w:r>
                      <w:rPr>
                        <w:rFonts w:ascii="Univers 55" w:hAnsi="Univers 55" w:cs="Arial"/>
                        <w:sz w:val="12"/>
                      </w:rPr>
                      <w:fldChar w:fldCharType="begin"/>
                    </w:r>
                    <w:r>
                      <w:rPr>
                        <w:rFonts w:ascii="Univers 55" w:hAnsi="Univers 55" w:cs="Arial"/>
                        <w:sz w:val="12"/>
                      </w:rPr>
                      <w:instrText xml:space="preserve"> DOCPROPERTY "KISFirmPrtName" </w:instrText>
                    </w:r>
                    <w:r>
                      <w:rPr>
                        <w:rFonts w:ascii="Univers 55" w:hAnsi="Univers 55" w:cs="Arial"/>
                        <w:sz w:val="12"/>
                      </w:rPr>
                      <w:fldChar w:fldCharType="separate"/>
                    </w:r>
                    <w:r w:rsidR="00273A14">
                      <w:rPr>
                        <w:rFonts w:ascii="Times New Roman" w:hAnsi="Times New Roman" w:cs="Arial"/>
                        <w:b/>
                        <w:bCs/>
                        <w:sz w:val="12"/>
                      </w:rPr>
                      <w:instrText>Chyba! Neznámy názov vlastnosti dokumentu.</w:instrText>
                    </w:r>
                    <w:r>
                      <w:rPr>
                        <w:rFonts w:ascii="Univers 55" w:hAnsi="Univers 55" w:cs="Arial"/>
                        <w:sz w:val="12"/>
                      </w:rPr>
                      <w:fldChar w:fldCharType="end"/>
                    </w:r>
                    <w:r>
                      <w:rPr>
                        <w:rFonts w:ascii="Univers 55" w:hAnsi="Univers 55" w:cs="Arial"/>
                        <w:sz w:val="12"/>
                      </w:rPr>
                      <w:instrText xml:space="preserve"> &lt;&gt; "" "</w:instrText>
                    </w:r>
                    <w:r>
                      <w:rPr>
                        <w:rFonts w:ascii="Univers 55" w:hAnsi="Univers 55" w:cs="Arial"/>
                        <w:sz w:val="12"/>
                      </w:rPr>
                      <w:fldChar w:fldCharType="begin"/>
                    </w:r>
                    <w:r>
                      <w:rPr>
                        <w:rFonts w:ascii="Univers 55" w:hAnsi="Univers 55" w:cs="Arial"/>
                        <w:sz w:val="12"/>
                      </w:rPr>
                      <w:instrText xml:space="preserve"> DOCPROPERTY "KISFirmPrtName" </w:instrText>
                    </w:r>
                    <w:r>
                      <w:rPr>
                        <w:rFonts w:ascii="Univers 55" w:hAnsi="Univers 55" w:cs="Arial"/>
                        <w:sz w:val="12"/>
                      </w:rPr>
                      <w:fldChar w:fldCharType="separate"/>
                    </w:r>
                    <w:r w:rsidR="00273A14">
                      <w:rPr>
                        <w:rFonts w:ascii="Times New Roman" w:hAnsi="Times New Roman" w:cs="Arial"/>
                        <w:b/>
                        <w:bCs/>
                        <w:sz w:val="12"/>
                      </w:rPr>
                      <w:instrText>Chyba! Neznámy názov vlastnosti dokumentu.</w:instrText>
                    </w:r>
                    <w:r>
                      <w:rPr>
                        <w:rFonts w:ascii="Univers 55" w:hAnsi="Univers 55" w:cs="Arial"/>
                        <w:sz w:val="12"/>
                      </w:rPr>
                      <w:fldChar w:fldCharType="end"/>
                    </w:r>
                    <w:r>
                      <w:rPr>
                        <w:rFonts w:ascii="Univers 55" w:hAnsi="Univers 55" w:cs="Arial"/>
                        <w:sz w:val="12"/>
                      </w:rPr>
                      <w:instrText xml:space="preserve">" "KPMG </w:instrText>
                    </w:r>
                    <w:r>
                      <w:rPr>
                        <w:rFonts w:ascii="Univers 55" w:hAnsi="Univers 55" w:cs="Arial"/>
                        <w:sz w:val="12"/>
                      </w:rPr>
                      <w:fldChar w:fldCharType="begin"/>
                    </w:r>
                    <w:r>
                      <w:rPr>
                        <w:rFonts w:ascii="Univers 55" w:hAnsi="Univers 55" w:cs="Arial"/>
                        <w:sz w:val="12"/>
                      </w:rPr>
                      <w:instrText xml:space="preserve"> DOCPROPERTY "KISSvcPrtName" </w:instrText>
                    </w:r>
                    <w:r>
                      <w:rPr>
                        <w:rFonts w:ascii="Univers 55" w:hAnsi="Univers 55" w:cs="Arial"/>
                        <w:sz w:val="12"/>
                      </w:rPr>
                      <w:fldChar w:fldCharType="separate"/>
                    </w:r>
                    <w:r>
                      <w:rPr>
                        <w:rFonts w:ascii="Univers 55" w:hAnsi="Univers 55" w:cs="Arial"/>
                        <w:sz w:val="12"/>
                      </w:rPr>
                      <w:instrText>Core service or market</w:instrText>
                    </w:r>
                    <w:r>
                      <w:rPr>
                        <w:rFonts w:ascii="Univers 55" w:hAnsi="Univers 55" w:cs="Arial"/>
                        <w:sz w:val="12"/>
                      </w:rPr>
                      <w:fldChar w:fldCharType="end"/>
                    </w:r>
                    <w:r>
                      <w:rPr>
                        <w:rFonts w:ascii="Univers 55" w:hAnsi="Univers 55" w:cs="Arial"/>
                        <w:sz w:val="12"/>
                      </w:rPr>
                      <w:instrText xml:space="preserve">" </w:instrText>
                    </w:r>
                    <w:r>
                      <w:rPr>
                        <w:rFonts w:ascii="Univers 55" w:hAnsi="Univers 55" w:cs="Arial"/>
                        <w:sz w:val="12"/>
                      </w:rPr>
                      <w:fldChar w:fldCharType="separate"/>
                    </w:r>
                    <w:r w:rsidR="00273A14">
                      <w:rPr>
                        <w:rFonts w:ascii="Times New Roman" w:hAnsi="Times New Roman" w:cs="Arial"/>
                        <w:b/>
                        <w:bCs/>
                        <w:noProof/>
                        <w:sz w:val="12"/>
                      </w:rPr>
                      <w:t>Chyba! Neznámy názov vlastnosti dokumentu.</w:t>
                    </w:r>
                    <w:r>
                      <w:rPr>
                        <w:rFonts w:ascii="Univers 55" w:hAnsi="Univers 55" w:cs="Arial"/>
                        <w:sz w:val="12"/>
                      </w:rPr>
                      <w:fldChar w:fldCharType="end"/>
                    </w:r>
                    <w:r>
                      <w:rPr>
                        <w:rFonts w:ascii="Univers 55" w:hAnsi="Univers 55" w:cs="Arial"/>
                        <w:sz w:val="12"/>
                      </w:rPr>
                      <w:t>. All rights reserved.</w:t>
                    </w:r>
                  </w:p>
                </w:txbxContent>
              </v:textbox>
              <w10:wrap anchory="page"/>
            </v:shape>
          </w:pict>
        </mc:Fallback>
      </mc:AlternateContent>
    </w:r>
    <w:r>
      <w:rPr>
        <w:rStyle w:val="slostrany"/>
        <w:rFonts w:eastAsiaTheme="majorEastAsia"/>
      </w:rPr>
      <w:fldChar w:fldCharType="begin"/>
    </w:r>
    <w:r>
      <w:rPr>
        <w:rStyle w:val="slostrany"/>
        <w:rFonts w:eastAsiaTheme="majorEastAsia"/>
      </w:rPr>
      <w:instrText xml:space="preserve"> PAGE </w:instrText>
    </w:r>
    <w:r>
      <w:rPr>
        <w:rStyle w:val="slostrany"/>
        <w:rFonts w:eastAsiaTheme="majorEastAsia"/>
      </w:rPr>
      <w:fldChar w:fldCharType="separate"/>
    </w:r>
    <w:r>
      <w:rPr>
        <w:rStyle w:val="slostrany"/>
        <w:rFonts w:eastAsiaTheme="majorEastAsia"/>
        <w:noProof/>
      </w:rPr>
      <w:t>1</w:t>
    </w:r>
    <w:r>
      <w:rPr>
        <w:rStyle w:val="slostrany"/>
        <w:rFonts w:eastAsiaTheme="majorEastAsia"/>
      </w:rPr>
      <w:fldChar w:fldCharType="end"/>
    </w:r>
  </w:p>
  <w:p w14:paraId="28E643D2" w14:textId="77777777" w:rsidR="00AE4109" w:rsidRDefault="00AE4109"/>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65126953"/>
      <w:docPartObj>
        <w:docPartGallery w:val="Page Numbers (Bottom of Page)"/>
        <w:docPartUnique/>
      </w:docPartObj>
    </w:sdtPr>
    <w:sdtEndPr/>
    <w:sdtContent>
      <w:p w14:paraId="28E643D3" w14:textId="77777777" w:rsidR="00AE4109" w:rsidRDefault="00AE4109" w:rsidP="007B7DEB">
        <w:pPr>
          <w:pStyle w:val="Pta"/>
          <w:jc w:val="right"/>
        </w:pPr>
        <w:r>
          <w:fldChar w:fldCharType="begin"/>
        </w:r>
        <w:r>
          <w:instrText>PAGE   \* MERGEFORMAT</w:instrText>
        </w:r>
        <w:r>
          <w:fldChar w:fldCharType="separate"/>
        </w:r>
        <w:r w:rsidR="00273A14">
          <w:rPr>
            <w:noProof/>
          </w:rPr>
          <w:t>2</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E643D5" w14:textId="722E9D02" w:rsidR="00AE4109" w:rsidRDefault="00AE4109" w:rsidP="00A152A5">
    <w:pPr>
      <w:pStyle w:val="Pta"/>
      <w:jc w:val="center"/>
    </w:pPr>
    <w:r>
      <w:t xml:space="preserve">verzia </w:t>
    </w:r>
    <w:ins w:id="66" w:author="metodika2 " w:date="2016-08-25T11:31:00Z">
      <w:r w:rsidR="008F5BAA">
        <w:t>1.4</w:t>
      </w:r>
    </w:ins>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358A88" w14:textId="77777777" w:rsidR="00A33150" w:rsidRDefault="00A33150" w:rsidP="00A94607">
      <w:pPr>
        <w:spacing w:after="0" w:line="240" w:lineRule="auto"/>
      </w:pPr>
      <w:r>
        <w:separator/>
      </w:r>
    </w:p>
  </w:footnote>
  <w:footnote w:type="continuationSeparator" w:id="0">
    <w:p w14:paraId="6F8F33D9" w14:textId="77777777" w:rsidR="00A33150" w:rsidRDefault="00A33150" w:rsidP="00A94607">
      <w:pPr>
        <w:spacing w:after="0" w:line="240" w:lineRule="auto"/>
      </w:pPr>
      <w:r>
        <w:continuationSeparator/>
      </w:r>
    </w:p>
  </w:footnote>
  <w:footnote w:type="continuationNotice" w:id="1">
    <w:p w14:paraId="19A224A3" w14:textId="77777777" w:rsidR="00A33150" w:rsidRDefault="00A33150">
      <w:pPr>
        <w:spacing w:after="0" w:line="240" w:lineRule="auto"/>
      </w:pPr>
    </w:p>
  </w:footnote>
  <w:footnote w:id="2">
    <w:p w14:paraId="28E643D8" w14:textId="77777777" w:rsidR="00AE4109" w:rsidRPr="003B0A5B" w:rsidRDefault="00AE4109">
      <w:pPr>
        <w:pStyle w:val="Textpoznmkypodiarou"/>
        <w:rPr>
          <w:szCs w:val="18"/>
        </w:rPr>
      </w:pPr>
      <w:r>
        <w:rPr>
          <w:rStyle w:val="Odkaznapoznmkupodiarou"/>
        </w:rPr>
        <w:footnoteRef/>
      </w:r>
      <w:r>
        <w:t xml:space="preserve"> </w:t>
      </w:r>
      <w:r w:rsidRPr="003B0A5B">
        <w:rPr>
          <w:szCs w:val="18"/>
        </w:rPr>
        <w:t>Zákon č. 523/2004 Z. z. o rozpočtových pravidlách verejnej správy a o zmene a doplnení niektorých zákonov.</w:t>
      </w:r>
    </w:p>
  </w:footnote>
  <w:footnote w:id="3">
    <w:p w14:paraId="28E643D9" w14:textId="77777777" w:rsidR="00AE4109" w:rsidRPr="003B0A5B" w:rsidRDefault="00AE4109">
      <w:pPr>
        <w:pStyle w:val="Textpoznmkypodiarou"/>
        <w:rPr>
          <w:szCs w:val="18"/>
        </w:rPr>
      </w:pPr>
      <w:r w:rsidRPr="003B0A5B">
        <w:rPr>
          <w:rStyle w:val="Odkaznapoznmkupodiarou"/>
          <w:szCs w:val="18"/>
        </w:rPr>
        <w:footnoteRef/>
      </w:r>
      <w:r w:rsidRPr="003B0A5B">
        <w:rPr>
          <w:szCs w:val="18"/>
        </w:rPr>
        <w:t xml:space="preserve"> Zákon č. 431/2002 Z. z. o účtovníctve.</w:t>
      </w:r>
    </w:p>
  </w:footnote>
  <w:footnote w:id="4">
    <w:p w14:paraId="28E643DA" w14:textId="77777777" w:rsidR="00AE4109" w:rsidRPr="003B0A5B" w:rsidRDefault="00AE4109">
      <w:pPr>
        <w:pStyle w:val="Textpoznmkypodiarou"/>
        <w:rPr>
          <w:szCs w:val="18"/>
        </w:rPr>
      </w:pPr>
      <w:r w:rsidRPr="003B0A5B">
        <w:rPr>
          <w:rStyle w:val="Odkaznapoznmkupodiarou"/>
          <w:szCs w:val="18"/>
        </w:rPr>
        <w:footnoteRef/>
      </w:r>
      <w:r w:rsidRPr="003B0A5B">
        <w:rPr>
          <w:szCs w:val="18"/>
        </w:rPr>
        <w:t xml:space="preserve"> Zákon č. 583/2004 Z. z. o rozpočtových pravidlách územnej samosprávy a o zmene a doplnení niektorých zákonov.</w:t>
      </w:r>
    </w:p>
  </w:footnote>
  <w:footnote w:id="5">
    <w:p w14:paraId="28E643DB" w14:textId="77777777" w:rsidR="00AE4109" w:rsidRPr="003B0A5B" w:rsidRDefault="00AE4109">
      <w:pPr>
        <w:pStyle w:val="Textpoznmkypodiarou"/>
        <w:rPr>
          <w:szCs w:val="18"/>
        </w:rPr>
      </w:pPr>
      <w:r w:rsidRPr="003B0A5B">
        <w:rPr>
          <w:rStyle w:val="Odkaznapoznmkupodiarou"/>
          <w:szCs w:val="18"/>
        </w:rPr>
        <w:footnoteRef/>
      </w:r>
      <w:r w:rsidRPr="003B0A5B">
        <w:rPr>
          <w:szCs w:val="18"/>
        </w:rPr>
        <w:t xml:space="preserve"> Zákon č. 25/2006 Z. z. o verejnom obstarávaní a o zmene a doplnení niektorých zákonov.</w:t>
      </w:r>
    </w:p>
  </w:footnote>
  <w:footnote w:id="6">
    <w:p w14:paraId="28E643DC" w14:textId="77777777" w:rsidR="00AE4109" w:rsidRPr="003B0A5B" w:rsidRDefault="00AE4109">
      <w:pPr>
        <w:pStyle w:val="Textpoznmkypodiarou"/>
        <w:rPr>
          <w:szCs w:val="18"/>
        </w:rPr>
      </w:pPr>
      <w:r w:rsidRPr="003B0A5B">
        <w:rPr>
          <w:rStyle w:val="Odkaznapoznmkupodiarou"/>
          <w:szCs w:val="18"/>
        </w:rPr>
        <w:footnoteRef/>
      </w:r>
      <w:r w:rsidRPr="003B0A5B">
        <w:rPr>
          <w:szCs w:val="18"/>
        </w:rPr>
        <w:t xml:space="preserve"> Zákon č. 231/1999 Z. z. o štátnej pomoci v znení neskorších predpisov.</w:t>
      </w:r>
    </w:p>
  </w:footnote>
  <w:footnote w:id="7">
    <w:p w14:paraId="28E643DD" w14:textId="77777777" w:rsidR="00AE4109" w:rsidRPr="003B0A5B" w:rsidRDefault="00AE4109">
      <w:pPr>
        <w:pStyle w:val="Textpoznmkypodiarou"/>
        <w:rPr>
          <w:szCs w:val="18"/>
        </w:rPr>
      </w:pPr>
      <w:r w:rsidRPr="003B0A5B">
        <w:rPr>
          <w:rStyle w:val="Odkaznapoznmkupodiarou"/>
          <w:szCs w:val="18"/>
        </w:rPr>
        <w:footnoteRef/>
      </w:r>
      <w:r w:rsidRPr="003B0A5B">
        <w:rPr>
          <w:szCs w:val="18"/>
        </w:rPr>
        <w:t xml:space="preserve"> Zákon č. 311/2001 Z. z. Zákonník práce v znení neskorších predpisov.</w:t>
      </w:r>
    </w:p>
  </w:footnote>
  <w:footnote w:id="8">
    <w:p w14:paraId="28E643DE" w14:textId="77777777" w:rsidR="00AE4109" w:rsidRPr="003B0A5B" w:rsidRDefault="00AE4109">
      <w:pPr>
        <w:pStyle w:val="Textpoznmkypodiarou"/>
        <w:rPr>
          <w:szCs w:val="18"/>
        </w:rPr>
      </w:pPr>
      <w:r w:rsidRPr="003B0A5B">
        <w:rPr>
          <w:rStyle w:val="Odkaznapoznmkupodiarou"/>
          <w:szCs w:val="18"/>
        </w:rPr>
        <w:footnoteRef/>
      </w:r>
      <w:r w:rsidRPr="003B0A5B">
        <w:rPr>
          <w:szCs w:val="18"/>
        </w:rPr>
        <w:t xml:space="preserve"> Zákon č. 222/2004 Z. z. o dani z pridanej hodnoty.</w:t>
      </w:r>
    </w:p>
  </w:footnote>
  <w:footnote w:id="9">
    <w:p w14:paraId="28E643DF" w14:textId="77777777" w:rsidR="00AE4109" w:rsidRPr="0074272C" w:rsidRDefault="00AE4109" w:rsidP="00D82DA9">
      <w:pPr>
        <w:pStyle w:val="Textpoznmkypodiarou"/>
        <w:ind w:left="142" w:hanging="142"/>
        <w:jc w:val="both"/>
        <w:rPr>
          <w:szCs w:val="18"/>
        </w:rPr>
      </w:pPr>
      <w:r w:rsidRPr="00D72FA8">
        <w:rPr>
          <w:rStyle w:val="Odkaznapoznmkupodiarou"/>
          <w:szCs w:val="18"/>
        </w:rPr>
        <w:footnoteRef/>
      </w:r>
      <w:r w:rsidRPr="00D72FA8">
        <w:rPr>
          <w:szCs w:val="18"/>
        </w:rPr>
        <w:t xml:space="preserve"> </w:t>
      </w:r>
      <w:r w:rsidRPr="003B0A5B">
        <w:rPr>
          <w:szCs w:val="18"/>
        </w:rPr>
        <w:t>Nariadenie Európskeho parlamentu a Rady (EÚ, EURATOM) č. 966/2012 z 25. októbra 2012, o rozpočtových pravidlách, ktoré sa vzťahujú na všeobecný rozpočet Únie a zrušení nariadenia Rady (ES, Euratom) č. 1605/2002</w:t>
      </w:r>
    </w:p>
  </w:footnote>
  <w:footnote w:id="10">
    <w:p w14:paraId="28E643E0" w14:textId="77777777" w:rsidR="00AE4109" w:rsidRPr="00507D4D" w:rsidRDefault="00AE4109" w:rsidP="00630CD8">
      <w:pPr>
        <w:pStyle w:val="Textpoznmkypodiarou"/>
        <w:rPr>
          <w:szCs w:val="18"/>
        </w:rPr>
      </w:pPr>
      <w:r w:rsidRPr="00AC3892">
        <w:rPr>
          <w:rStyle w:val="Odkaznapoznmkupodiarou"/>
          <w:sz w:val="20"/>
        </w:rPr>
        <w:footnoteRef/>
      </w:r>
      <w:r w:rsidRPr="00AC3892">
        <w:rPr>
          <w:sz w:val="20"/>
        </w:rPr>
        <w:t xml:space="preserve"> </w:t>
      </w:r>
      <w:r w:rsidRPr="00507D4D">
        <w:rPr>
          <w:szCs w:val="18"/>
        </w:rPr>
        <w:t xml:space="preserve">Uvedené sa aplikuje primerane aj na poskytnutie zálohovej platby a poskytnutie predfinancovania. </w:t>
      </w:r>
    </w:p>
  </w:footnote>
  <w:footnote w:id="11">
    <w:p w14:paraId="28E643E1" w14:textId="18BB5C97" w:rsidR="00AE4109" w:rsidRPr="00507D4D" w:rsidRDefault="00AE4109" w:rsidP="00D92743">
      <w:pPr>
        <w:pStyle w:val="Textpoznmkypodiarou"/>
        <w:ind w:left="142" w:hanging="142"/>
        <w:jc w:val="both"/>
        <w:rPr>
          <w:szCs w:val="18"/>
        </w:rPr>
      </w:pPr>
      <w:r w:rsidRPr="00CA0BB3">
        <w:rPr>
          <w:rStyle w:val="Odkaznapoznmkupodiarou"/>
          <w:sz w:val="20"/>
        </w:rPr>
        <w:footnoteRef/>
      </w:r>
      <w:r w:rsidRPr="00507D4D">
        <w:rPr>
          <w:szCs w:val="18"/>
        </w:rPr>
        <w:t>Čistými príjmami sa rozumejú príjmy projektu po odpočítaní všetkých prevádzkových výdavkov a výdavkov na náhradu zariadenia s krátkou životnosťou, ktoré vzniknú v priebehu príslušného obdobia. Úspory prevádzkových nákladov, ktoré vznikli počas projektu, sa považujú za čistý príjem, ak nie sú kompenzované rovnocenným znížením prevádzkových dotácií.</w:t>
      </w:r>
    </w:p>
  </w:footnote>
  <w:footnote w:id="12">
    <w:p w14:paraId="28E643E2" w14:textId="66DBCD11" w:rsidR="00AE4109" w:rsidRPr="00507D4D" w:rsidRDefault="00AE4109" w:rsidP="00D72FA8">
      <w:pPr>
        <w:pStyle w:val="Textpoznmkypodiarou"/>
        <w:ind w:left="142" w:hanging="142"/>
        <w:jc w:val="both"/>
        <w:rPr>
          <w:szCs w:val="18"/>
        </w:rPr>
      </w:pPr>
      <w:r w:rsidRPr="00507D4D">
        <w:rPr>
          <w:rStyle w:val="Odkaznapoznmkupodiarou"/>
          <w:szCs w:val="18"/>
        </w:rPr>
        <w:footnoteRef/>
      </w:r>
      <w:r w:rsidRPr="003B0A5B">
        <w:rPr>
          <w:szCs w:val="18"/>
        </w:rPr>
        <w:t xml:space="preserve">Obdobie odrážajúce ekonomickú životnosť investície, ktoré je dostatočne dlhé na to, aby zahrnulo jej pravdepodobné   dlhodobé dopady. Pre jednotlivé sektory, resp. subsektory podpory v zmysle Prílohy </w:t>
      </w:r>
      <w:r w:rsidRPr="00D72FA8">
        <w:rPr>
          <w:szCs w:val="18"/>
        </w:rPr>
        <w:t>I Delegovaného naradenia</w:t>
      </w:r>
      <w:r w:rsidRPr="00400DE4">
        <w:rPr>
          <w:sz w:val="20"/>
        </w:rPr>
        <w:t xml:space="preserve"> </w:t>
      </w:r>
      <w:r>
        <w:rPr>
          <w:szCs w:val="18"/>
        </w:rPr>
        <w:t xml:space="preserve">Komisie </w:t>
      </w:r>
      <w:r w:rsidRPr="00507D4D">
        <w:rPr>
          <w:szCs w:val="18"/>
        </w:rPr>
        <w:t xml:space="preserve">(EÚ) č. 480/2014 uplatňujú tieto referenčné obdobia: odvádzanie a čistenie komunálnych odpadových vôd/zásobovanie pitnou vodou 30 rokov, odpadové hospodárstvo 25 - 30 rokov, energetika 15 - 25 rokov, ostatné sektory 10 - 15 rokov. </w:t>
      </w:r>
    </w:p>
  </w:footnote>
  <w:footnote w:id="13">
    <w:p w14:paraId="28E643E3" w14:textId="77777777" w:rsidR="00AE4109" w:rsidRDefault="00AE4109" w:rsidP="00507D4D">
      <w:pPr>
        <w:pStyle w:val="Textpoznmkypodiarou"/>
        <w:ind w:left="284" w:hanging="284"/>
        <w:jc w:val="both"/>
      </w:pPr>
      <w:r w:rsidRPr="00507D4D">
        <w:rPr>
          <w:szCs w:val="18"/>
          <w:vertAlign w:val="superscript"/>
        </w:rPr>
        <w:footnoteRef/>
      </w:r>
      <w:r w:rsidRPr="00507D4D">
        <w:rPr>
          <w:szCs w:val="18"/>
          <w:vertAlign w:val="superscript"/>
        </w:rPr>
        <w:t xml:space="preserve"> </w:t>
      </w:r>
      <w:r w:rsidRPr="00507D4D">
        <w:rPr>
          <w:szCs w:val="18"/>
        </w:rPr>
        <w:t>Návratná forma pomoci, ktorá je poskytovaná na podporu investícií, od ktorých sa očakáva, že budú finančne životaschopné, ale nemajú zabezpečené dostatočné financovanie z trhových zdrojov.</w:t>
      </w:r>
    </w:p>
  </w:footnote>
  <w:footnote w:id="14">
    <w:p w14:paraId="28E643E5" w14:textId="77777777" w:rsidR="00AE4109" w:rsidRPr="002B3790" w:rsidRDefault="00AE4109" w:rsidP="00A87B3B">
      <w:pPr>
        <w:pStyle w:val="Textpoznmkypodiarou"/>
        <w:ind w:left="142" w:hanging="142"/>
        <w:jc w:val="both"/>
        <w:rPr>
          <w:szCs w:val="18"/>
        </w:rPr>
      </w:pPr>
      <w:r w:rsidRPr="001F4C07">
        <w:rPr>
          <w:rStyle w:val="Odkaznapoznmkupodiarou"/>
          <w:sz w:val="20"/>
        </w:rPr>
        <w:footnoteRef/>
      </w:r>
      <w:r w:rsidRPr="001F4C07">
        <w:rPr>
          <w:sz w:val="20"/>
        </w:rPr>
        <w:t xml:space="preserve"> </w:t>
      </w:r>
      <w:r w:rsidRPr="002B3790">
        <w:rPr>
          <w:szCs w:val="18"/>
        </w:rPr>
        <w:t xml:space="preserve">V prípade projektov s celkovými oprávnenými výdavkami nad 50 mil. EUR (tzv. veľké projekty) sa uvedený výpočet </w:t>
      </w:r>
      <w:r>
        <w:rPr>
          <w:szCs w:val="18"/>
        </w:rPr>
        <w:t xml:space="preserve">  </w:t>
      </w:r>
      <w:r w:rsidRPr="002B3790">
        <w:rPr>
          <w:szCs w:val="18"/>
        </w:rPr>
        <w:t>finančnej medzery vykonáva prostredníctvom analýzy nákladov a prínosov projektu (cost-benefit analýzy).</w:t>
      </w:r>
    </w:p>
  </w:footnote>
  <w:footnote w:id="15">
    <w:p w14:paraId="28E643E6" w14:textId="67197773" w:rsidR="00AE4109" w:rsidRPr="002B3790" w:rsidRDefault="00AE4109" w:rsidP="00EA4075">
      <w:pPr>
        <w:pStyle w:val="Textpoznmkypodiarou"/>
        <w:ind w:left="284" w:hanging="284"/>
        <w:jc w:val="both"/>
        <w:rPr>
          <w:szCs w:val="18"/>
        </w:rPr>
      </w:pPr>
      <w:r w:rsidRPr="002B3790">
        <w:rPr>
          <w:szCs w:val="18"/>
          <w:vertAlign w:val="superscript"/>
        </w:rPr>
        <w:footnoteRef/>
      </w:r>
      <w:r>
        <w:rPr>
          <w:szCs w:val="18"/>
          <w:vertAlign w:val="superscript"/>
        </w:rPr>
        <w:t xml:space="preserve">   </w:t>
      </w:r>
      <w:r w:rsidRPr="002B3790">
        <w:rPr>
          <w:szCs w:val="18"/>
        </w:rPr>
        <w:t xml:space="preserve">Príjmy nie je možné stanoviť vopred iba vo výnimočných, objektívne overiteľných prípadoch. K takýmto prípadom patria </w:t>
      </w:r>
      <w:r>
        <w:rPr>
          <w:szCs w:val="18"/>
        </w:rPr>
        <w:t xml:space="preserve"> </w:t>
      </w:r>
      <w:r w:rsidRPr="002B3790">
        <w:rPr>
          <w:szCs w:val="18"/>
        </w:rPr>
        <w:t>situácie, kedy nie je možné definovať jeden z faktorov ovplyvňujúcich možnosť odhadu príjmov, t.j. úroveň dopytu, počet užívateľov alebo výšku uplatňovanej ceny/poplatku. Tento problém nastáva typicky u inovačných projektov, resp. projektov, kde dopyt bude vytvorený novou ponukou.</w:t>
      </w:r>
    </w:p>
  </w:footnote>
  <w:footnote w:id="16">
    <w:p w14:paraId="28E643E7" w14:textId="10699AE0" w:rsidR="00AE4109" w:rsidRPr="002B3790" w:rsidRDefault="00AE4109" w:rsidP="00176E40">
      <w:pPr>
        <w:pStyle w:val="Textpoznmkypodiarou"/>
        <w:ind w:left="142" w:hanging="142"/>
        <w:jc w:val="both"/>
        <w:rPr>
          <w:szCs w:val="18"/>
        </w:rPr>
      </w:pPr>
      <w:r w:rsidRPr="002B3790">
        <w:rPr>
          <w:szCs w:val="18"/>
          <w:vertAlign w:val="superscript"/>
        </w:rPr>
        <w:footnoteRef/>
      </w:r>
      <w:r w:rsidRPr="002B3790">
        <w:rPr>
          <w:szCs w:val="18"/>
          <w:vertAlign w:val="superscript"/>
        </w:rPr>
        <w:t xml:space="preserve"> </w:t>
      </w:r>
      <w:r>
        <w:rPr>
          <w:szCs w:val="18"/>
          <w:vertAlign w:val="superscript"/>
        </w:rPr>
        <w:t xml:space="preserve">   </w:t>
      </w:r>
      <w:r w:rsidRPr="002B3790">
        <w:rPr>
          <w:szCs w:val="18"/>
        </w:rPr>
        <w:t>Pre účely tejto príručky sa odovzdávajúcim rozumie prijímateľ a príjemcom sa rozumie dodávateľ.</w:t>
      </w:r>
    </w:p>
  </w:footnote>
  <w:footnote w:id="17">
    <w:p w14:paraId="28E643E8" w14:textId="1956F891" w:rsidR="00AE4109" w:rsidRPr="00AE6F19" w:rsidRDefault="00AE4109" w:rsidP="00C57639">
      <w:pPr>
        <w:pStyle w:val="Textpoznmkypodiarou"/>
        <w:ind w:left="284" w:hanging="284"/>
        <w:jc w:val="both"/>
        <w:rPr>
          <w:sz w:val="20"/>
        </w:rPr>
      </w:pPr>
      <w:r w:rsidRPr="00AE6F19">
        <w:rPr>
          <w:rStyle w:val="Odkaznapoznmkupodiarou"/>
          <w:sz w:val="20"/>
        </w:rPr>
        <w:footnoteRef/>
      </w:r>
      <w:r w:rsidRPr="00AE6F19">
        <w:rPr>
          <w:sz w:val="20"/>
        </w:rPr>
        <w:t xml:space="preserve"> </w:t>
      </w:r>
      <w:r w:rsidRPr="00C57639">
        <w:rPr>
          <w:szCs w:val="18"/>
        </w:rPr>
        <w:t>Napr. veľkoplošná reklamná tabuľa, (panel), trvalá vysvetľujúca tabuľa (pamätná doska), informačná tabuľa (plagát), publikovanie článkov o projekte (inzercia), bližšie špecifikované v Manuále pre informovanie a komunikáciu).</w:t>
      </w:r>
    </w:p>
  </w:footnote>
  <w:footnote w:id="18">
    <w:p w14:paraId="28E643E9" w14:textId="77777777" w:rsidR="00AE4109" w:rsidRPr="00C57639" w:rsidRDefault="00AE4109" w:rsidP="005862FF">
      <w:pPr>
        <w:pStyle w:val="Textpoznmkypodiarou"/>
        <w:ind w:left="284" w:hanging="284"/>
        <w:jc w:val="both"/>
        <w:rPr>
          <w:szCs w:val="18"/>
        </w:rPr>
      </w:pPr>
      <w:r w:rsidRPr="00AE6F19">
        <w:rPr>
          <w:sz w:val="20"/>
          <w:vertAlign w:val="superscript"/>
        </w:rPr>
        <w:footnoteRef/>
      </w:r>
      <w:r w:rsidRPr="00AE6F19">
        <w:rPr>
          <w:sz w:val="20"/>
        </w:rPr>
        <w:t xml:space="preserve"> </w:t>
      </w:r>
      <w:r w:rsidRPr="00C57639">
        <w:rPr>
          <w:szCs w:val="18"/>
        </w:rPr>
        <w:t>V zmysle Metodického pokynu CKO č. 5 k určovaniu finančných opráv, ktoré má riadiaci orgán uplatňovať pri nedodržaní pravidiel a postupov verejného obstarávania.</w:t>
      </w:r>
    </w:p>
  </w:footnote>
  <w:footnote w:id="19">
    <w:p w14:paraId="28E643EA" w14:textId="77777777" w:rsidR="00AE4109" w:rsidRPr="00E761D5" w:rsidRDefault="00AE4109" w:rsidP="005862FF">
      <w:pPr>
        <w:pStyle w:val="Textpoznmkypodiarou"/>
        <w:ind w:left="284" w:hanging="284"/>
        <w:jc w:val="both"/>
        <w:rPr>
          <w:color w:val="006600"/>
          <w:szCs w:val="18"/>
        </w:rPr>
      </w:pPr>
      <w:r w:rsidRPr="00AE6F19">
        <w:rPr>
          <w:sz w:val="20"/>
          <w:vertAlign w:val="superscript"/>
        </w:rPr>
        <w:footnoteRef/>
      </w:r>
      <w:r>
        <w:rPr>
          <w:sz w:val="20"/>
        </w:rPr>
        <w:t xml:space="preserve"> </w:t>
      </w:r>
      <w:r w:rsidRPr="00D72FA8">
        <w:rPr>
          <w:szCs w:val="18"/>
        </w:rPr>
        <w:t>§8 ods. 4 zákona č. 523/2004 Z. z. o rozpočtových pravidlách verejnej správy a o zmene a doplnení niektorých zákonov v znení neskorších predpisov.</w:t>
      </w:r>
    </w:p>
  </w:footnote>
  <w:footnote w:id="20">
    <w:p w14:paraId="6A9FC788" w14:textId="322A2380" w:rsidR="00AE4109" w:rsidRPr="005A0429" w:rsidRDefault="00AE4109" w:rsidP="005A0429">
      <w:pPr>
        <w:pStyle w:val="Textpoznmkypodiarou"/>
        <w:ind w:left="284" w:hanging="284"/>
        <w:jc w:val="both"/>
        <w:rPr>
          <w:szCs w:val="18"/>
        </w:rPr>
      </w:pPr>
      <w:r>
        <w:rPr>
          <w:rStyle w:val="Odkaznapoznmkupodiarou"/>
        </w:rPr>
        <w:footnoteRef/>
      </w:r>
      <w:r>
        <w:t xml:space="preserve"> Kategórie nepriamych výdavkov sú stanovené v prílohe č. 1 MP č. 6. Uvedené triedenie sa aplikuje aj na zjednodušené vykazovanie </w:t>
      </w:r>
      <w:r w:rsidRPr="005A0429">
        <w:rPr>
          <w:szCs w:val="18"/>
        </w:rPr>
        <w:t>výdavkov (najmä v prípade uplatňovania paušálnej sadzby na nepriame výdavky).</w:t>
      </w:r>
    </w:p>
  </w:footnote>
  <w:footnote w:id="21">
    <w:p w14:paraId="696A13AA" w14:textId="47776750" w:rsidR="00AE4109" w:rsidRDefault="00AE4109" w:rsidP="005A0429">
      <w:pPr>
        <w:pStyle w:val="Textpoznmkypodiarou"/>
        <w:ind w:left="142" w:hanging="142"/>
        <w:jc w:val="both"/>
      </w:pPr>
      <w:r w:rsidRPr="005A0429">
        <w:rPr>
          <w:szCs w:val="18"/>
          <w:vertAlign w:val="superscript"/>
        </w:rPr>
        <w:footnoteRef/>
      </w:r>
      <w:r>
        <w:rPr>
          <w:szCs w:val="18"/>
        </w:rPr>
        <w:t xml:space="preserve"> </w:t>
      </w:r>
      <w:r w:rsidRPr="005A0429">
        <w:rPr>
          <w:szCs w:val="18"/>
        </w:rPr>
        <w:t>V zmysle časti 2.2.2 Vymedzenie priamych nákladov, nepriamych nákladov a nákladov na zamestnancov, Usmernenia týkajúce sa zjednodušených</w:t>
      </w:r>
      <w:r>
        <w:t xml:space="preserve"> možností vykazovania nákladov.</w:t>
      </w:r>
    </w:p>
  </w:footnote>
  <w:footnote w:id="22">
    <w:p w14:paraId="589BE1D1" w14:textId="657A4C0E" w:rsidR="00AE4109" w:rsidRPr="00030FDC" w:rsidRDefault="00AE4109" w:rsidP="00030FDC">
      <w:pPr>
        <w:pStyle w:val="Textpoznmkypodiarou"/>
        <w:jc w:val="both"/>
        <w:rPr>
          <w:sz w:val="20"/>
        </w:rPr>
      </w:pPr>
      <w:r w:rsidRPr="00030FDC">
        <w:rPr>
          <w:rStyle w:val="Odkaznapoznmkupodiarou"/>
          <w:sz w:val="20"/>
        </w:rPr>
        <w:footnoteRef/>
      </w:r>
      <w:r w:rsidRPr="00030FDC">
        <w:rPr>
          <w:sz w:val="20"/>
        </w:rPr>
        <w:t xml:space="preserve"> </w:t>
      </w:r>
      <w:r w:rsidRPr="00D26A09">
        <w:rPr>
          <w:sz w:val="20"/>
        </w:rPr>
        <w:t>V zmysle prílohy XII všeobecného nariadenia 1303/2013 (výdavky týkajúce sa mediálnych aktivít ako súčasť hlavných aktivít projektu, resp. mediálne aktivity implementované ako hlavné aktivity projektu, sú zahrnuté do priamych výdavkov projektu).</w:t>
      </w:r>
    </w:p>
  </w:footnote>
  <w:footnote w:id="23">
    <w:p w14:paraId="174463AC" w14:textId="03763C74" w:rsidR="00AE4109" w:rsidRPr="004000DA" w:rsidRDefault="00AE4109" w:rsidP="004000DA">
      <w:pPr>
        <w:pStyle w:val="Textpoznmkypodiarou"/>
        <w:jc w:val="both"/>
        <w:rPr>
          <w:sz w:val="20"/>
        </w:rPr>
      </w:pPr>
      <w:r w:rsidRPr="004000DA">
        <w:rPr>
          <w:rStyle w:val="Odkaznapoznmkupodiarou"/>
          <w:sz w:val="20"/>
        </w:rPr>
        <w:footnoteRef/>
      </w:r>
      <w:r w:rsidRPr="004000DA">
        <w:rPr>
          <w:sz w:val="20"/>
        </w:rPr>
        <w:t xml:space="preserve"> </w:t>
      </w:r>
      <w:r>
        <w:rPr>
          <w:sz w:val="20"/>
        </w:rPr>
        <w:t>Vrátane prípravnej fázy realizácie projektu (napr. príprava žiadosti o nenávratný finančný príspevok).</w:t>
      </w:r>
    </w:p>
  </w:footnote>
  <w:footnote w:id="24">
    <w:p w14:paraId="28E643EB" w14:textId="77777777" w:rsidR="00AE4109" w:rsidRPr="000F3551" w:rsidRDefault="00AE4109" w:rsidP="000F3551">
      <w:pPr>
        <w:pStyle w:val="Textpoznmkypodiarou"/>
        <w:ind w:left="142" w:hanging="142"/>
        <w:jc w:val="both"/>
        <w:rPr>
          <w:szCs w:val="18"/>
        </w:rPr>
      </w:pPr>
      <w:r w:rsidRPr="004D35F5">
        <w:rPr>
          <w:sz w:val="20"/>
          <w:vertAlign w:val="superscript"/>
        </w:rPr>
        <w:footnoteRef/>
      </w:r>
      <w:r>
        <w:rPr>
          <w:szCs w:val="18"/>
        </w:rPr>
        <w:t xml:space="preserve"> </w:t>
      </w:r>
      <w:r w:rsidRPr="000F3551">
        <w:rPr>
          <w:szCs w:val="18"/>
        </w:rPr>
        <w:t xml:space="preserve">Zabezpečenie pre projekt relevantných nástrojov pre informovanie a komunikáciu (napr. veľkoplošná reklamná tabuľa (panel), trvalá vysvetľujúca tabuľa (pamätná doska), informačná tabuľa (plagát), publikovanie článkov o projekte (inzercia) bližšie špecifikovaných v </w:t>
      </w:r>
      <w:r w:rsidRPr="000F3551">
        <w:rPr>
          <w:i/>
          <w:szCs w:val="18"/>
        </w:rPr>
        <w:t>Manuále pre informovanie a komunikáciu</w:t>
      </w:r>
      <w:r w:rsidRPr="000F3551">
        <w:rPr>
          <w:szCs w:val="18"/>
        </w:rPr>
        <w:t xml:space="preserve"> .</w:t>
      </w:r>
      <w:r w:rsidRPr="000F3551">
        <w:rPr>
          <w:i/>
          <w:szCs w:val="18"/>
        </w:rPr>
        <w:t xml:space="preserve"> </w:t>
      </w:r>
    </w:p>
  </w:footnote>
  <w:footnote w:id="25">
    <w:p w14:paraId="28E643EC" w14:textId="388AA207" w:rsidR="00AE4109" w:rsidRPr="00D72FA8" w:rsidRDefault="00AE4109" w:rsidP="00191377">
      <w:pPr>
        <w:pStyle w:val="Textpoznmkypodiarou"/>
        <w:ind w:left="142" w:hanging="142"/>
        <w:jc w:val="both"/>
        <w:rPr>
          <w:szCs w:val="18"/>
        </w:rPr>
      </w:pPr>
      <w:r w:rsidRPr="00F5072A">
        <w:rPr>
          <w:sz w:val="20"/>
          <w:vertAlign w:val="superscript"/>
        </w:rPr>
        <w:footnoteRef/>
      </w:r>
      <w:r w:rsidRPr="00D72FA8">
        <w:rPr>
          <w:szCs w:val="18"/>
        </w:rPr>
        <w:t>Vrátane nákladov súvisiacich s obstaraním dlhodobého nehmotného majetku do času uvedenia predmetného majetku do užívania.</w:t>
      </w:r>
    </w:p>
  </w:footnote>
  <w:footnote w:id="26">
    <w:p w14:paraId="28E643ED" w14:textId="77777777" w:rsidR="00AE4109" w:rsidRPr="00D72FA8" w:rsidRDefault="00AE4109" w:rsidP="00191377">
      <w:pPr>
        <w:pStyle w:val="Textpoznmkypodiarou"/>
        <w:ind w:left="142" w:hanging="142"/>
        <w:jc w:val="both"/>
        <w:rPr>
          <w:szCs w:val="18"/>
        </w:rPr>
      </w:pPr>
      <w:r w:rsidRPr="00F5072A">
        <w:rPr>
          <w:sz w:val="20"/>
          <w:vertAlign w:val="superscript"/>
        </w:rPr>
        <w:footnoteRef/>
      </w:r>
      <w:r w:rsidRPr="00F5072A">
        <w:rPr>
          <w:sz w:val="20"/>
        </w:rPr>
        <w:t xml:space="preserve"> </w:t>
      </w:r>
      <w:r w:rsidRPr="00D72FA8">
        <w:rPr>
          <w:szCs w:val="18"/>
        </w:rPr>
        <w:t xml:space="preserve">Podľa aktuálneho znenia Zákona č. 595/2003 Z. z. o dani z príjmov. </w:t>
      </w:r>
    </w:p>
  </w:footnote>
  <w:footnote w:id="27">
    <w:p w14:paraId="28E643EE" w14:textId="77777777" w:rsidR="00AE4109" w:rsidRPr="00E761D5" w:rsidRDefault="00AE4109" w:rsidP="0037239A">
      <w:pPr>
        <w:pStyle w:val="Textpoznmkypodiarou"/>
        <w:ind w:left="142" w:hanging="142"/>
        <w:jc w:val="both"/>
        <w:rPr>
          <w:szCs w:val="18"/>
        </w:rPr>
      </w:pPr>
      <w:r w:rsidRPr="00F5072A">
        <w:rPr>
          <w:sz w:val="20"/>
          <w:vertAlign w:val="superscript"/>
        </w:rPr>
        <w:footnoteRef/>
      </w:r>
      <w:r w:rsidRPr="00F5072A">
        <w:rPr>
          <w:sz w:val="20"/>
        </w:rPr>
        <w:t xml:space="preserve"> </w:t>
      </w:r>
      <w:r w:rsidRPr="00D72FA8">
        <w:rPr>
          <w:szCs w:val="18"/>
        </w:rPr>
        <w:t>Podľa aktuálneho znenia Zákona č. 595/2003 Z. z. o dani z príjmov.</w:t>
      </w:r>
    </w:p>
  </w:footnote>
  <w:footnote w:id="28">
    <w:p w14:paraId="28E643EF" w14:textId="77777777" w:rsidR="00AE4109" w:rsidRDefault="00AE4109" w:rsidP="006030E2">
      <w:pPr>
        <w:pStyle w:val="Textpoznmkypodiarou"/>
        <w:ind w:left="142" w:hanging="142"/>
        <w:jc w:val="both"/>
      </w:pPr>
      <w:r>
        <w:rPr>
          <w:rStyle w:val="Odkaznapoznmkupodiarou"/>
          <w:rFonts w:eastAsiaTheme="majorEastAsia"/>
        </w:rPr>
        <w:footnoteRef/>
      </w:r>
      <w:r>
        <w:t xml:space="preserve"> Za písomnú zmluvu sa pokladá aj zmluva uzatvorená podľa osobitného zákona – ZVO (podlimitné zákazky s využitím    elektronického trhoviska).</w:t>
      </w:r>
    </w:p>
  </w:footnote>
  <w:footnote w:id="29">
    <w:p w14:paraId="28E643F0" w14:textId="77777777" w:rsidR="00AE4109" w:rsidRPr="002C1784" w:rsidRDefault="00AE4109" w:rsidP="00AE4883">
      <w:pPr>
        <w:pStyle w:val="Textpoznmkypodiarou"/>
        <w:ind w:left="284" w:hanging="284"/>
        <w:jc w:val="both"/>
        <w:rPr>
          <w:szCs w:val="18"/>
        </w:rPr>
      </w:pPr>
      <w:r w:rsidRPr="002C1784">
        <w:rPr>
          <w:szCs w:val="18"/>
          <w:vertAlign w:val="superscript"/>
        </w:rPr>
        <w:footnoteRef/>
      </w:r>
      <w:r w:rsidRPr="002C1784">
        <w:rPr>
          <w:szCs w:val="18"/>
        </w:rPr>
        <w:t xml:space="preserve"> Know-how obyčajne označuje vedomosti a skúsenosti technického, obchodného, administratívneho, finančného alebo iného charakteru, ktoré sa môžu používať komerčne, a ktoré nie sú chránené patentom alebo registrovaním.</w:t>
      </w:r>
    </w:p>
  </w:footnote>
  <w:footnote w:id="30">
    <w:p w14:paraId="28E643F1" w14:textId="77777777" w:rsidR="00AE4109" w:rsidRPr="002C1784" w:rsidRDefault="00AE4109" w:rsidP="00A93BAB">
      <w:pPr>
        <w:pStyle w:val="Textpoznmkypodiarou"/>
        <w:ind w:left="142" w:hanging="142"/>
        <w:jc w:val="both"/>
        <w:rPr>
          <w:szCs w:val="18"/>
        </w:rPr>
      </w:pPr>
      <w:r w:rsidRPr="002C1784">
        <w:rPr>
          <w:szCs w:val="18"/>
          <w:vertAlign w:val="superscript"/>
        </w:rPr>
        <w:footnoteRef/>
      </w:r>
      <w:r w:rsidRPr="002C1784">
        <w:rPr>
          <w:szCs w:val="18"/>
        </w:rPr>
        <w:t xml:space="preserve"> Plagiátorstvo možno definovať ako úmysel prezentovať navonok cudzie výsledky duševnej činnosti (myšlienky a ich vyjadrenia) ako svoje vlastné.</w:t>
      </w:r>
    </w:p>
  </w:footnote>
  <w:footnote w:id="31">
    <w:p w14:paraId="28E643F2" w14:textId="77777777" w:rsidR="00AE4109" w:rsidRDefault="00AE4109" w:rsidP="006030E2">
      <w:pPr>
        <w:pStyle w:val="Textpoznmkypodiarou"/>
        <w:ind w:left="142" w:hanging="142"/>
        <w:jc w:val="both"/>
      </w:pPr>
      <w:r w:rsidRPr="002C1784">
        <w:rPr>
          <w:rStyle w:val="Odkaznapoznmkupodiarou"/>
          <w:rFonts w:eastAsiaTheme="majorEastAsia"/>
          <w:szCs w:val="18"/>
        </w:rPr>
        <w:footnoteRef/>
      </w:r>
      <w:r w:rsidRPr="002C1784">
        <w:rPr>
          <w:szCs w:val="18"/>
        </w:rPr>
        <w:t xml:space="preserve"> Za písomnú zmluvu sa pokladá aj zmluva uzatvorená podľa osobitného zákona – ZVO (podlimitné zákazky s využitím elektronického trhoviska).</w:t>
      </w:r>
    </w:p>
  </w:footnote>
  <w:footnote w:id="32">
    <w:p w14:paraId="28E643F3" w14:textId="77777777" w:rsidR="00AE4109" w:rsidRPr="00F440F1" w:rsidRDefault="00AE4109" w:rsidP="00B929F1">
      <w:pPr>
        <w:pStyle w:val="Textpoznmkypodiarou"/>
        <w:ind w:left="142" w:hanging="142"/>
        <w:jc w:val="both"/>
        <w:rPr>
          <w:szCs w:val="18"/>
        </w:rPr>
      </w:pPr>
      <w:r>
        <w:rPr>
          <w:rStyle w:val="Odkaznapoznmkupodiarou"/>
          <w:rFonts w:eastAsiaTheme="majorEastAsia"/>
        </w:rPr>
        <w:footnoteRef/>
      </w:r>
      <w:r>
        <w:rPr>
          <w:szCs w:val="18"/>
        </w:rPr>
        <w:t xml:space="preserve"> </w:t>
      </w:r>
      <w:r w:rsidRPr="00F440F1">
        <w:rPr>
          <w:szCs w:val="18"/>
        </w:rPr>
        <w:t>Za písomnú zmluvu sa pokladá aj zmluva uzatvorená podľa osobitného zákona – ZVO (podlimitné zákazky s využitím elektronického trhoviska).</w:t>
      </w:r>
    </w:p>
  </w:footnote>
  <w:footnote w:id="33">
    <w:p w14:paraId="28E643F4" w14:textId="77777777" w:rsidR="00AE4109" w:rsidRPr="00F440F1" w:rsidRDefault="00AE4109" w:rsidP="00A93BAB">
      <w:pPr>
        <w:pStyle w:val="Textpoznmkypodiarou"/>
        <w:ind w:left="142" w:hanging="142"/>
        <w:jc w:val="both"/>
        <w:rPr>
          <w:szCs w:val="18"/>
        </w:rPr>
      </w:pPr>
      <w:r w:rsidRPr="00F440F1">
        <w:rPr>
          <w:szCs w:val="18"/>
          <w:vertAlign w:val="superscript"/>
        </w:rPr>
        <w:footnoteRef/>
      </w:r>
      <w:r w:rsidRPr="00F440F1">
        <w:rPr>
          <w:szCs w:val="18"/>
        </w:rPr>
        <w:t xml:space="preserve"> Vrátane nákladov súvisiacich s obstaraním dlhodobého hmotného majetku do času uvedenia predmetného  majetku do užívania.</w:t>
      </w:r>
    </w:p>
  </w:footnote>
  <w:footnote w:id="34">
    <w:p w14:paraId="28E643F5" w14:textId="77777777" w:rsidR="00AE4109" w:rsidRPr="00A93BAB" w:rsidRDefault="00AE4109" w:rsidP="00A93BAB">
      <w:pPr>
        <w:pStyle w:val="Textpoznmkypodiarou"/>
        <w:ind w:left="142" w:hanging="142"/>
        <w:jc w:val="both"/>
        <w:rPr>
          <w:szCs w:val="18"/>
        </w:rPr>
      </w:pPr>
      <w:r w:rsidRPr="00F440F1">
        <w:rPr>
          <w:szCs w:val="18"/>
          <w:vertAlign w:val="superscript"/>
        </w:rPr>
        <w:footnoteRef/>
      </w:r>
      <w:r w:rsidRPr="00F440F1">
        <w:rPr>
          <w:szCs w:val="18"/>
        </w:rPr>
        <w:t xml:space="preserve"> Podľa aktuálneho znenia Zákona č. 595/2003 Z. z. o dani z príjmov.</w:t>
      </w:r>
    </w:p>
  </w:footnote>
  <w:footnote w:id="35">
    <w:p w14:paraId="28E643F6" w14:textId="77777777" w:rsidR="00AE4109" w:rsidRPr="00775E81" w:rsidRDefault="00AE4109" w:rsidP="00184B55">
      <w:pPr>
        <w:pStyle w:val="Textpoznmkypodiarou"/>
        <w:ind w:left="284" w:hanging="284"/>
        <w:jc w:val="both"/>
        <w:rPr>
          <w:szCs w:val="18"/>
        </w:rPr>
      </w:pPr>
      <w:r w:rsidRPr="00775E81">
        <w:rPr>
          <w:rStyle w:val="Odkaznapoznmkupodiarou"/>
          <w:rFonts w:eastAsiaTheme="majorEastAsia"/>
          <w:szCs w:val="18"/>
        </w:rPr>
        <w:footnoteRef/>
      </w:r>
      <w:r>
        <w:rPr>
          <w:szCs w:val="18"/>
        </w:rPr>
        <w:t xml:space="preserve"> </w:t>
      </w:r>
      <w:r w:rsidRPr="00775E81">
        <w:rPr>
          <w:szCs w:val="18"/>
        </w:rPr>
        <w:t>Za písomnú zmluvu sa pokladá aj zmluva uzatvorená podľa osobitného zákona – ZVO (podlimitné zákazky s využitím elektronického trhoviska).</w:t>
      </w:r>
    </w:p>
  </w:footnote>
  <w:footnote w:id="36">
    <w:p w14:paraId="28E643F7" w14:textId="77777777" w:rsidR="00AE4109" w:rsidRDefault="00AE4109" w:rsidP="00184B55">
      <w:pPr>
        <w:pStyle w:val="Textpoznmkypodiarou"/>
        <w:ind w:left="284" w:hanging="284"/>
        <w:jc w:val="both"/>
      </w:pPr>
      <w:r w:rsidRPr="00775E81">
        <w:rPr>
          <w:rStyle w:val="Odkaznapoznmkupodiarou"/>
          <w:rFonts w:eastAsiaTheme="majorEastAsia"/>
          <w:szCs w:val="18"/>
        </w:rPr>
        <w:footnoteRef/>
      </w:r>
      <w:r>
        <w:rPr>
          <w:szCs w:val="18"/>
        </w:rPr>
        <w:t xml:space="preserve"> </w:t>
      </w:r>
      <w:r w:rsidRPr="00775E81">
        <w:rPr>
          <w:szCs w:val="18"/>
        </w:rPr>
        <w:t>Za písomnú zmluvu sa pokladá aj zmluva uzatvorená podľa osobitného zákona – ZVO (podlimitné zákazky s využitím elektronického trhoviska).</w:t>
      </w:r>
    </w:p>
  </w:footnote>
  <w:footnote w:id="37">
    <w:p w14:paraId="28E643F8" w14:textId="77777777" w:rsidR="00AE4109" w:rsidRDefault="00AE4109" w:rsidP="000C0695">
      <w:pPr>
        <w:pStyle w:val="Textpoznmkypodiarou"/>
        <w:ind w:left="284" w:hanging="284"/>
        <w:jc w:val="both"/>
      </w:pPr>
      <w:r>
        <w:rPr>
          <w:rStyle w:val="Odkaznapoznmkupodiarou"/>
          <w:rFonts w:eastAsiaTheme="majorEastAsia"/>
        </w:rPr>
        <w:footnoteRef/>
      </w:r>
      <w:r>
        <w:t xml:space="preserve"> Za písomnú zmluvu sa pokladá aj zmluva uzatvorená podľa osobitného zákona – ZVO (podlimitné zákazky s využitím  elektronického trhoviska).</w:t>
      </w:r>
    </w:p>
  </w:footnote>
  <w:footnote w:id="38">
    <w:p w14:paraId="335ADA56" w14:textId="77777777" w:rsidR="00AE4109" w:rsidRDefault="00AE4109" w:rsidP="00E31D2D">
      <w:pPr>
        <w:pStyle w:val="Textpoznmkypodiarou"/>
        <w:ind w:left="284" w:hanging="284"/>
        <w:jc w:val="both"/>
      </w:pPr>
      <w:r>
        <w:rPr>
          <w:rStyle w:val="Odkaznapoznmkupodiarou"/>
          <w:rFonts w:eastAsiaTheme="majorEastAsia"/>
        </w:rPr>
        <w:footnoteRef/>
      </w:r>
      <w:r>
        <w:t xml:space="preserve"> Za písomnú zmluvu sa pokladá aj zmluva uzatvorená podľa osobitného zákona – ZVO (podlimitné zákazky s využitím  elektronického trhoviska).</w:t>
      </w:r>
    </w:p>
  </w:footnote>
  <w:footnote w:id="39">
    <w:p w14:paraId="28E643F9" w14:textId="77777777" w:rsidR="00AE4109" w:rsidRPr="00D06ED4" w:rsidRDefault="00AE4109" w:rsidP="00D06ED4">
      <w:pPr>
        <w:pStyle w:val="Textpoznmkypodiarou"/>
        <w:ind w:left="284" w:hanging="284"/>
        <w:jc w:val="both"/>
        <w:rPr>
          <w:szCs w:val="18"/>
        </w:rPr>
      </w:pPr>
      <w:r w:rsidRPr="00ED26D7">
        <w:rPr>
          <w:rStyle w:val="Odkaznapoznmkupodiarou"/>
          <w:rFonts w:eastAsiaTheme="majorEastAsia"/>
          <w:sz w:val="20"/>
        </w:rPr>
        <w:footnoteRef/>
      </w:r>
      <w:r>
        <w:rPr>
          <w:szCs w:val="18"/>
        </w:rPr>
        <w:t xml:space="preserve"> </w:t>
      </w:r>
      <w:r w:rsidRPr="00D06ED4">
        <w:rPr>
          <w:szCs w:val="18"/>
        </w:rPr>
        <w:t>Za písomnú zmluvu sa pokladá aj zmluva uzatvorená podľa osobitného zákona – ZVO (podlimitné zákazky s využitím elektronického trhoviska).</w:t>
      </w:r>
    </w:p>
  </w:footnote>
  <w:footnote w:id="40">
    <w:p w14:paraId="28E643FA" w14:textId="77777777" w:rsidR="00AE4109" w:rsidRDefault="00AE4109" w:rsidP="006030E2">
      <w:pPr>
        <w:pStyle w:val="Textpoznmkypodiarou"/>
        <w:ind w:left="142" w:hanging="142"/>
        <w:jc w:val="both"/>
      </w:pPr>
      <w:r>
        <w:rPr>
          <w:rStyle w:val="Odkaznapoznmkupodiarou"/>
          <w:rFonts w:eastAsiaTheme="majorEastAsia"/>
        </w:rPr>
        <w:footnoteRef/>
      </w:r>
      <w:r>
        <w:t>Za písomnú zmluvu sa pokladá aj zmluva uzatvorená podľa osobitného zákona – ZVO (podlimitné zákazky s využitím elektronického trhoviska).</w:t>
      </w:r>
    </w:p>
  </w:footnote>
  <w:footnote w:id="41">
    <w:p w14:paraId="28E643FB" w14:textId="77777777" w:rsidR="00AE4109" w:rsidDel="003804DE" w:rsidRDefault="00AE4109" w:rsidP="006030E2">
      <w:pPr>
        <w:pStyle w:val="Textpoznmkypodiarou"/>
        <w:ind w:left="142" w:hanging="142"/>
        <w:jc w:val="both"/>
        <w:rPr>
          <w:del w:id="44" w:author="metodika2 " w:date="2016-08-05T13:54:00Z"/>
        </w:rPr>
      </w:pPr>
      <w:del w:id="45" w:author="metodika2 " w:date="2016-08-05T13:54:00Z">
        <w:r w:rsidDel="003804DE">
          <w:rPr>
            <w:rStyle w:val="Odkaznapoznmkupodiarou"/>
            <w:rFonts w:eastAsiaTheme="majorEastAsia"/>
          </w:rPr>
          <w:footnoteRef/>
        </w:r>
        <w:r w:rsidDel="003804DE">
          <w:delText xml:space="preserve"> Za písomnú zmluvu sa pokladá aj zmluva uzatvorená podľa osobitného zákona – ZVO (podlimitné zákazky s využitím elektronického trhoviska).</w:delText>
        </w:r>
      </w:del>
    </w:p>
  </w:footnote>
  <w:footnote w:id="42">
    <w:p w14:paraId="28E643FC" w14:textId="77777777" w:rsidR="00AE4109" w:rsidRPr="008B75B4" w:rsidRDefault="00AE4109" w:rsidP="00114F3D">
      <w:pPr>
        <w:pStyle w:val="Textpoznmkypodiarou"/>
        <w:jc w:val="both"/>
        <w:rPr>
          <w:sz w:val="20"/>
        </w:rPr>
      </w:pPr>
      <w:r w:rsidRPr="008B75B4">
        <w:rPr>
          <w:rStyle w:val="Odkaznapoznmkupodiarou"/>
          <w:sz w:val="20"/>
        </w:rPr>
        <w:footnoteRef/>
      </w:r>
      <w:r w:rsidRPr="001074D6">
        <w:rPr>
          <w:szCs w:val="18"/>
        </w:rPr>
        <w:t>Uvedené môže mať vplyv na správne určenie finančnej medzery pri projektoch generujúcich príjmy.</w:t>
      </w:r>
    </w:p>
  </w:footnote>
  <w:footnote w:id="43">
    <w:p w14:paraId="28E643FD" w14:textId="77777777" w:rsidR="00AE4109" w:rsidRPr="007C0098" w:rsidRDefault="00AE4109" w:rsidP="00A77019">
      <w:pPr>
        <w:pStyle w:val="Textpoznmkypodiarou"/>
        <w:jc w:val="both"/>
        <w:rPr>
          <w:szCs w:val="18"/>
        </w:rPr>
      </w:pPr>
      <w:r w:rsidRPr="00C72ED9">
        <w:rPr>
          <w:rStyle w:val="Odkaznapoznmkupodiarou"/>
          <w:sz w:val="20"/>
        </w:rPr>
        <w:footnoteRef/>
      </w:r>
      <w:r w:rsidRPr="00C72ED9">
        <w:rPr>
          <w:sz w:val="20"/>
        </w:rPr>
        <w:t xml:space="preserve"> </w:t>
      </w:r>
      <w:r w:rsidRPr="007C0098">
        <w:rPr>
          <w:szCs w:val="18"/>
        </w:rPr>
        <w:t>Nie však, ak je súčasťou ceny stavby/stavebných prác.</w:t>
      </w:r>
    </w:p>
  </w:footnote>
  <w:footnote w:id="44">
    <w:p w14:paraId="28E643FE" w14:textId="3976A7BB" w:rsidR="00AE4109" w:rsidRDefault="00AE4109" w:rsidP="00147529">
      <w:pPr>
        <w:pStyle w:val="Textpoznmkypodiarou"/>
        <w:ind w:left="142" w:hanging="142"/>
        <w:jc w:val="both"/>
      </w:pPr>
      <w:r w:rsidRPr="002959C9">
        <w:rPr>
          <w:rStyle w:val="Odkaznapoznmkupodiarou"/>
        </w:rPr>
        <w:footnoteRef/>
      </w:r>
      <w:r w:rsidRPr="002959C9">
        <w:t xml:space="preserve">Za oprávnený výdavok sa aj v prípade stravného poskytnutého dodávateľsky (na faktúru) považuje suma stravného, ktorá je v súlade s platným znením </w:t>
      </w:r>
      <w:r w:rsidRPr="002959C9">
        <w:rPr>
          <w:i/>
          <w:iCs/>
        </w:rPr>
        <w:t>Opatrenia Ministerstva práce, sociálnych vecí a rodiny SR</w:t>
      </w:r>
      <w:r>
        <w:rPr>
          <w:i/>
          <w:iCs/>
        </w:rPr>
        <w:t> </w:t>
      </w:r>
      <w:r w:rsidRPr="002959C9">
        <w:rPr>
          <w:i/>
          <w:iCs/>
        </w:rPr>
        <w:t>o sumách stravného</w:t>
      </w:r>
      <w:r w:rsidRPr="002959C9">
        <w:t>.  Zároveň platí, že ak má zamestnanec/osoba vyslaná na pracovnú cestu zabezpečené stravné dodávateľským spôsobom, nepatrí mu náhrada za</w:t>
      </w:r>
      <w:r>
        <w:t> </w:t>
      </w:r>
      <w:r w:rsidRPr="002959C9">
        <w:t>stravné (v zmysle § 1 ods. 4 zákona o cestovných náhradách).</w:t>
      </w:r>
    </w:p>
  </w:footnote>
  <w:footnote w:id="45">
    <w:p w14:paraId="28E643FF" w14:textId="77777777" w:rsidR="00AE4109" w:rsidRDefault="00AE4109" w:rsidP="0034336C">
      <w:pPr>
        <w:pStyle w:val="Textpoznmkypodiarou"/>
        <w:ind w:left="142" w:hanging="142"/>
        <w:jc w:val="both"/>
      </w:pPr>
      <w:r w:rsidRPr="00760667">
        <w:rPr>
          <w:rStyle w:val="Odkaznapoznmkupodiarou"/>
          <w:sz w:val="20"/>
        </w:rPr>
        <w:footnoteRef/>
      </w:r>
      <w:r>
        <w:t xml:space="preserve">V prípade diaľničnej známky musí prijímateľ preukázať, že motorové vozidlo bolo počas celej pracovnej cesty využívané výlučne pre účely projektu a diaľničná známka bola nevyhnutná a spĺňa podmienky </w:t>
      </w:r>
      <w:r w:rsidRPr="00760667">
        <w:t>hospodárnosti. Ak sa motorové vozidlo využívalo pre účely projektu len z časti, prijímateľ predloží výpočet pre úhradu zodpovedajúcej/oprávnenej časti.</w:t>
      </w:r>
    </w:p>
  </w:footnote>
  <w:footnote w:id="46">
    <w:p w14:paraId="28E64400" w14:textId="77777777" w:rsidR="00AE4109" w:rsidRPr="009D7F63" w:rsidRDefault="00AE4109" w:rsidP="0034336C">
      <w:pPr>
        <w:pStyle w:val="Textpoznmkypodiarou"/>
        <w:ind w:left="142" w:hanging="142"/>
        <w:jc w:val="both"/>
        <w:rPr>
          <w:rFonts w:cs="Arial"/>
          <w:szCs w:val="16"/>
        </w:rPr>
      </w:pPr>
      <w:r w:rsidRPr="00760667">
        <w:rPr>
          <w:rStyle w:val="Odkaznapoznmkupodiarou"/>
          <w:rFonts w:cs="Arial"/>
          <w:szCs w:val="18"/>
        </w:rPr>
        <w:footnoteRef/>
      </w:r>
      <w:r w:rsidRPr="009D7F63">
        <w:rPr>
          <w:rFonts w:cs="Arial"/>
          <w:szCs w:val="16"/>
        </w:rPr>
        <w:t>Akceptovaná bude cena lístka pre II. triedu + miestenka za priame spojenie, resp. cena lístka za najkratšiu vzdialenosť medzi miestom začiatku a skončenia pracovnej cesty.</w:t>
      </w:r>
    </w:p>
  </w:footnote>
  <w:footnote w:id="47">
    <w:p w14:paraId="28E64401" w14:textId="77777777" w:rsidR="00AE4109" w:rsidRPr="009D7F63" w:rsidRDefault="00AE4109" w:rsidP="001F18D0">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Výdavky týkajúce sa údržby a poistenia vozidla nie sú zahrňované do cestovných náhrad. </w:t>
      </w:r>
    </w:p>
  </w:footnote>
  <w:footnote w:id="48">
    <w:p w14:paraId="28E64402" w14:textId="77777777" w:rsidR="00AE4109" w:rsidRDefault="00AE4109" w:rsidP="006A5D7C">
      <w:pPr>
        <w:pStyle w:val="Textpoznmkypodiarou"/>
        <w:ind w:left="142" w:hanging="142"/>
        <w:jc w:val="both"/>
        <w:rPr>
          <w:rFonts w:cs="Arial"/>
          <w:szCs w:val="16"/>
        </w:rPr>
      </w:pPr>
      <w:r w:rsidRPr="009D7F63">
        <w:rPr>
          <w:rStyle w:val="Odkaznapoznmkupodiarou"/>
          <w:rFonts w:cs="Arial"/>
          <w:szCs w:val="16"/>
        </w:rPr>
        <w:footnoteRef/>
      </w:r>
      <w:r w:rsidRPr="006A5D7C">
        <w:rPr>
          <w:rFonts w:cs="Arial"/>
          <w:szCs w:val="16"/>
        </w:rPr>
        <w:t>Ak sa motorové vozidlo využívalo pre účely projektu len z časti, prijímateľ predloží výpočet pre úhradu zodpovedajúcej/oprávnenej časti</w:t>
      </w:r>
      <w:r w:rsidRPr="009D7F63">
        <w:rPr>
          <w:rFonts w:cs="Arial"/>
          <w:szCs w:val="16"/>
        </w:rPr>
        <w:t xml:space="preserve">. </w:t>
      </w:r>
    </w:p>
    <w:p w14:paraId="51F98304" w14:textId="1D03785A" w:rsidR="00AE4109" w:rsidRPr="009D7F63" w:rsidRDefault="00AE4109" w:rsidP="006A5D7C">
      <w:pPr>
        <w:pStyle w:val="Textpoznmkypodiarou"/>
        <w:ind w:left="142" w:hanging="142"/>
        <w:jc w:val="both"/>
        <w:rPr>
          <w:rFonts w:cs="Arial"/>
          <w:szCs w:val="16"/>
        </w:rPr>
      </w:pPr>
    </w:p>
  </w:footnote>
  <w:footnote w:id="49">
    <w:p w14:paraId="28E64403" w14:textId="77777777" w:rsidR="00AE4109" w:rsidRPr="00D74778" w:rsidRDefault="00AE4109" w:rsidP="0053481B">
      <w:pPr>
        <w:pStyle w:val="Textpoznmkypodiarou"/>
        <w:ind w:left="284" w:hanging="284"/>
        <w:jc w:val="both"/>
        <w:rPr>
          <w:szCs w:val="18"/>
        </w:rPr>
      </w:pPr>
      <w:r w:rsidRPr="0053481B">
        <w:rPr>
          <w:rStyle w:val="Odkaznapoznmkupodiarou"/>
          <w:sz w:val="20"/>
        </w:rPr>
        <w:footnoteRef/>
      </w:r>
      <w:r>
        <w:rPr>
          <w:rFonts w:cs="Arial"/>
          <w:sz w:val="20"/>
        </w:rPr>
        <w:t xml:space="preserve"> </w:t>
      </w:r>
      <w:r w:rsidRPr="00D74778">
        <w:rPr>
          <w:rFonts w:cs="Arial"/>
          <w:szCs w:val="18"/>
        </w:rPr>
        <w:t>Plagiátorstvo</w:t>
      </w:r>
      <w:r w:rsidRPr="00D74778">
        <w:rPr>
          <w:szCs w:val="18"/>
        </w:rPr>
        <w:t xml:space="preserve"> možno definovať ako úmysel prezentovať navonok cudzie výsledky duševnej činnosti (myšlienky a ich vyjadrenia) ako svoje vlastné.</w:t>
      </w:r>
    </w:p>
  </w:footnote>
  <w:footnote w:id="50">
    <w:p w14:paraId="28E64404" w14:textId="77777777" w:rsidR="00AE4109" w:rsidRPr="00D74778" w:rsidRDefault="00AE4109" w:rsidP="0053481B">
      <w:pPr>
        <w:pStyle w:val="Textpoznmkypodiarou"/>
        <w:ind w:left="284" w:hanging="284"/>
        <w:jc w:val="both"/>
        <w:rPr>
          <w:szCs w:val="18"/>
        </w:rPr>
      </w:pPr>
      <w:r w:rsidRPr="0053481B">
        <w:rPr>
          <w:rStyle w:val="Odkaznapoznmkupodiarou"/>
          <w:sz w:val="20"/>
        </w:rPr>
        <w:footnoteRef/>
      </w:r>
      <w:r>
        <w:rPr>
          <w:sz w:val="20"/>
        </w:rPr>
        <w:t xml:space="preserve"> </w:t>
      </w:r>
      <w:r w:rsidRPr="00D74778">
        <w:rPr>
          <w:szCs w:val="18"/>
        </w:rPr>
        <w:t xml:space="preserve">Verejné obstarávanie služieb dodávateľov/poskytovateľov bude vykonané v súlade so zákonom o VO, podmienkami </w:t>
      </w:r>
      <w:r w:rsidRPr="00D74778">
        <w:rPr>
          <w:rFonts w:cs="Arial"/>
          <w:szCs w:val="18"/>
        </w:rPr>
        <w:t>špecifikovanými</w:t>
      </w:r>
      <w:r w:rsidRPr="00D74778">
        <w:rPr>
          <w:szCs w:val="18"/>
        </w:rPr>
        <w:t xml:space="preserve"> v kapitole 2.2, časť </w:t>
      </w:r>
      <w:r w:rsidRPr="00D74778">
        <w:rPr>
          <w:i/>
          <w:szCs w:val="18"/>
        </w:rPr>
        <w:t>Verejné obstarávanie</w:t>
      </w:r>
      <w:r w:rsidRPr="00D74778">
        <w:rPr>
          <w:szCs w:val="18"/>
        </w:rPr>
        <w:t xml:space="preserve"> tejto príručky a v súlade s </w:t>
      </w:r>
      <w:r w:rsidRPr="00D74778">
        <w:rPr>
          <w:i/>
          <w:szCs w:val="18"/>
        </w:rPr>
        <w:t>Príručkou pre verejné obstarávanie</w:t>
      </w:r>
      <w:r w:rsidRPr="00D74778">
        <w:rPr>
          <w:szCs w:val="18"/>
        </w:rPr>
        <w:t>.</w:t>
      </w:r>
    </w:p>
  </w:footnote>
  <w:footnote w:id="51">
    <w:p w14:paraId="28E64405" w14:textId="60ED9297" w:rsidR="00AE4109" w:rsidRPr="006F055D" w:rsidRDefault="00AE4109" w:rsidP="0040298C">
      <w:pPr>
        <w:pStyle w:val="Textpoznmkypodiarou"/>
        <w:ind w:left="142" w:hanging="142"/>
        <w:jc w:val="both"/>
        <w:rPr>
          <w:sz w:val="20"/>
        </w:rPr>
      </w:pPr>
      <w:r w:rsidRPr="0008651E">
        <w:rPr>
          <w:rStyle w:val="Odkaznapoznmkupodiarou"/>
        </w:rPr>
        <w:footnoteRef/>
      </w:r>
      <w:r>
        <w:rPr>
          <w:szCs w:val="18"/>
        </w:rPr>
        <w:t xml:space="preserve"> </w:t>
      </w:r>
      <w:r w:rsidRPr="00D74778">
        <w:rPr>
          <w:szCs w:val="18"/>
        </w:rPr>
        <w:t>Prijímateľ je povinný rešpektovať zásadu „hodnota za peniaze/value for money“. Poskytovateľ ustanoví podmienky, za</w:t>
      </w:r>
      <w:r>
        <w:rPr>
          <w:szCs w:val="18"/>
        </w:rPr>
        <w:t> </w:t>
      </w:r>
      <w:r w:rsidRPr="00D74778">
        <w:rPr>
          <w:szCs w:val="18"/>
        </w:rPr>
        <w:t>ktorých je možné uvedené služby považovať za oprávnené v relevantnej výzve na predkladanie ŽoNFP.</w:t>
      </w:r>
      <w:r w:rsidRPr="006F055D">
        <w:rPr>
          <w:sz w:val="20"/>
        </w:rPr>
        <w:t xml:space="preserve"> </w:t>
      </w:r>
    </w:p>
  </w:footnote>
  <w:footnote w:id="52">
    <w:p w14:paraId="4EFD6DEF" w14:textId="31CE7E38" w:rsidR="00AE4109" w:rsidRDefault="00AE4109" w:rsidP="0040298C">
      <w:pPr>
        <w:pStyle w:val="Textpoznmkypodiarou"/>
        <w:ind w:left="142" w:hanging="142"/>
      </w:pPr>
      <w:r>
        <w:rPr>
          <w:rStyle w:val="Odkaznapoznmkupodiarou"/>
        </w:rPr>
        <w:footnoteRef/>
      </w:r>
      <w:r>
        <w:t xml:space="preserve"> </w:t>
      </w:r>
      <w:r w:rsidRPr="00D74778">
        <w:rPr>
          <w:szCs w:val="18"/>
        </w:rPr>
        <w:t>Prijímateľ je povinný rešpektovať zásadu „hodnota za peniaze/value for money“. Poskytovateľ ustanoví podmienky, za</w:t>
      </w:r>
      <w:r>
        <w:rPr>
          <w:szCs w:val="18"/>
        </w:rPr>
        <w:t> </w:t>
      </w:r>
      <w:r w:rsidRPr="00D74778">
        <w:rPr>
          <w:szCs w:val="18"/>
        </w:rPr>
        <w:t>ktorých je možné uvedené služby považovať za oprávnené v relevantnej výzve na predkladanie ŽoNFP.</w:t>
      </w:r>
    </w:p>
  </w:footnote>
  <w:footnote w:id="53">
    <w:p w14:paraId="28E64406" w14:textId="77777777" w:rsidR="00AE4109" w:rsidRPr="006F055D" w:rsidRDefault="00AE4109" w:rsidP="002A16BF">
      <w:pPr>
        <w:pStyle w:val="Textpoznmkypodiarou"/>
        <w:ind w:left="142" w:hanging="142"/>
        <w:jc w:val="both"/>
        <w:rPr>
          <w:sz w:val="20"/>
        </w:rPr>
      </w:pPr>
      <w:r w:rsidRPr="006F055D">
        <w:rPr>
          <w:rStyle w:val="Odkaznapoznmkupodiarou"/>
          <w:sz w:val="20"/>
        </w:rPr>
        <w:footnoteRef/>
      </w:r>
      <w:r w:rsidRPr="00B56816">
        <w:rPr>
          <w:szCs w:val="18"/>
        </w:rPr>
        <w:t xml:space="preserve">Zabezpečenie pre projekt relevantných nástrojov pre informovanie a komunikáciu (napr. veľkoplošná reklamná tabuľa/panel, trvalá vysvetľujúca tabuľa/pamätná doska, informačná tabuľa/plagát, publikovanie článkov o projekte/inzercia) bližšie špecifikovaných v </w:t>
      </w:r>
      <w:r w:rsidRPr="00B56816">
        <w:rPr>
          <w:i/>
          <w:szCs w:val="18"/>
        </w:rPr>
        <w:t>Manuále pre informovanie a komunikáciu</w:t>
      </w:r>
      <w:r w:rsidRPr="00B56816">
        <w:rPr>
          <w:szCs w:val="18"/>
        </w:rPr>
        <w:t>.</w:t>
      </w:r>
    </w:p>
  </w:footnote>
  <w:footnote w:id="54">
    <w:p w14:paraId="28E64407" w14:textId="77777777" w:rsidR="00AE4109" w:rsidRPr="00B56816" w:rsidRDefault="00AE4109" w:rsidP="000F31BA">
      <w:pPr>
        <w:pStyle w:val="Textpoznmkypodiarou"/>
        <w:jc w:val="both"/>
        <w:rPr>
          <w:szCs w:val="18"/>
        </w:rPr>
      </w:pPr>
      <w:r w:rsidRPr="006F055D">
        <w:rPr>
          <w:rStyle w:val="Odkaznapoznmkupodiarou"/>
          <w:sz w:val="20"/>
        </w:rPr>
        <w:footnoteRef/>
      </w:r>
      <w:r w:rsidRPr="006F055D">
        <w:rPr>
          <w:sz w:val="20"/>
        </w:rPr>
        <w:t xml:space="preserve"> </w:t>
      </w:r>
      <w:r w:rsidRPr="00B56816">
        <w:rPr>
          <w:szCs w:val="18"/>
        </w:rPr>
        <w:t xml:space="preserve">Z pohľadu súladu s údajmi uvedenými v schválenej ŽoNFP a uzavretej zmluve o NFP. </w:t>
      </w:r>
    </w:p>
  </w:footnote>
  <w:footnote w:id="55">
    <w:p w14:paraId="28E64408" w14:textId="77777777" w:rsidR="00AE4109" w:rsidRDefault="00AE4109" w:rsidP="00157DF1">
      <w:pPr>
        <w:pStyle w:val="Textpoznmkypodiarou"/>
        <w:jc w:val="both"/>
      </w:pPr>
      <w:r>
        <w:rPr>
          <w:rStyle w:val="Odkaznapoznmkupodiarou"/>
        </w:rPr>
        <w:footnoteRef/>
      </w:r>
      <w:r>
        <w:t xml:space="preserve"> Z pohľadu súladu s údajmi uvedenými </w:t>
      </w:r>
      <w:r w:rsidRPr="009767EF">
        <w:t>v</w:t>
      </w:r>
      <w:r>
        <w:t> </w:t>
      </w:r>
      <w:r w:rsidRPr="009767EF">
        <w:t>schválen</w:t>
      </w:r>
      <w:r>
        <w:t xml:space="preserve">ej ŽoNFP </w:t>
      </w:r>
      <w:r w:rsidRPr="009767EF">
        <w:t>a</w:t>
      </w:r>
      <w:r>
        <w:t> </w:t>
      </w:r>
      <w:r w:rsidRPr="009767EF">
        <w:t>uzavret</w:t>
      </w:r>
      <w:r>
        <w:t>ej z</w:t>
      </w:r>
      <w:r w:rsidRPr="009767EF">
        <w:t>mluv</w:t>
      </w:r>
      <w:r>
        <w:t xml:space="preserve">e </w:t>
      </w:r>
      <w:r w:rsidRPr="009767EF">
        <w:t>o</w:t>
      </w:r>
      <w:r>
        <w:t>  NFP.</w:t>
      </w:r>
    </w:p>
  </w:footnote>
  <w:footnote w:id="56">
    <w:p w14:paraId="28E64409" w14:textId="77777777" w:rsidR="00AE4109" w:rsidRPr="004B7D61" w:rsidRDefault="00AE4109" w:rsidP="00B517C0">
      <w:pPr>
        <w:pStyle w:val="Textpoznmkypodiarou"/>
        <w:ind w:left="142" w:hanging="142"/>
        <w:jc w:val="both"/>
        <w:rPr>
          <w:szCs w:val="18"/>
        </w:rPr>
      </w:pPr>
      <w:r>
        <w:rPr>
          <w:rStyle w:val="Odkaznapoznmkupodiarou"/>
          <w:rFonts w:eastAsiaTheme="majorEastAsia"/>
        </w:rPr>
        <w:footnoteRef/>
      </w:r>
      <w:r>
        <w:t xml:space="preserve"> </w:t>
      </w:r>
      <w:r w:rsidRPr="004B7D61">
        <w:rPr>
          <w:szCs w:val="18"/>
        </w:rPr>
        <w:t>Za písomnú zmluvu sa pokladá aj zmluva uzatvorená podľa osobitného zákona – ZVO (podlimitné zákazky s využitím elektronického trhoviska).</w:t>
      </w:r>
    </w:p>
  </w:footnote>
  <w:footnote w:id="57">
    <w:p w14:paraId="28E6440A" w14:textId="72DE760A" w:rsidR="00AE4109" w:rsidRPr="008B31B1" w:rsidRDefault="00AE4109" w:rsidP="00AA653E">
      <w:pPr>
        <w:pStyle w:val="Textpoznmkypodiarou"/>
        <w:ind w:left="284" w:hanging="284"/>
        <w:jc w:val="both"/>
        <w:rPr>
          <w:sz w:val="20"/>
        </w:rPr>
      </w:pPr>
      <w:r w:rsidRPr="008B31B1">
        <w:rPr>
          <w:rStyle w:val="Odkaznapoznmkupodiarou"/>
          <w:rFonts w:eastAsiaTheme="majorEastAsia"/>
          <w:sz w:val="20"/>
        </w:rPr>
        <w:footnoteRef/>
      </w:r>
      <w:r>
        <w:rPr>
          <w:sz w:val="20"/>
        </w:rPr>
        <w:t xml:space="preserve"> </w:t>
      </w:r>
      <w:r w:rsidRPr="00AA653E">
        <w:rPr>
          <w:szCs w:val="18"/>
        </w:rPr>
        <w:t>SO v prípade potreby má právo stanoviť ako preberací protokol</w:t>
      </w:r>
      <w:r>
        <w:rPr>
          <w:szCs w:val="18"/>
        </w:rPr>
        <w:t>,</w:t>
      </w:r>
      <w:r w:rsidRPr="00AA653E">
        <w:rPr>
          <w:szCs w:val="18"/>
        </w:rPr>
        <w:t xml:space="preserve"> aj pracovný výkaz z dôvodu preukázania dodaných služieb.</w:t>
      </w:r>
      <w:r w:rsidRPr="008B31B1">
        <w:rPr>
          <w:sz w:val="20"/>
        </w:rPr>
        <w:t xml:space="preserve"> </w:t>
      </w:r>
    </w:p>
  </w:footnote>
  <w:footnote w:id="58">
    <w:p w14:paraId="2642F557" w14:textId="77777777" w:rsidR="00AE4109" w:rsidRDefault="00AE4109" w:rsidP="009F3628">
      <w:pPr>
        <w:pStyle w:val="Textpoznmkypodiarou"/>
        <w:ind w:left="142" w:hanging="142"/>
        <w:jc w:val="both"/>
      </w:pPr>
      <w:r>
        <w:rPr>
          <w:rStyle w:val="Odkaznapoznmkupodiarou"/>
        </w:rPr>
        <w:footnoteRef/>
      </w:r>
      <w:r>
        <w:t>Ide o </w:t>
      </w:r>
      <w:r w:rsidRPr="009F3628">
        <w:rPr>
          <w:szCs w:val="18"/>
        </w:rPr>
        <w:t>zložku</w:t>
      </w:r>
      <w:r>
        <w:t xml:space="preserve"> mzdy v zmysle § 118 zákonníka práce. Uvedené sa aplikuje aj na  obdobný pracovný vzťah (napr. zákon o štátnej službe).</w:t>
      </w:r>
    </w:p>
  </w:footnote>
  <w:footnote w:id="59">
    <w:p w14:paraId="3A080364" w14:textId="77777777" w:rsidR="00AE4109" w:rsidRPr="00AA653E" w:rsidRDefault="00AE4109" w:rsidP="002B38F3">
      <w:pPr>
        <w:pStyle w:val="Textpoznmkypodiarou"/>
        <w:jc w:val="both"/>
        <w:rPr>
          <w:szCs w:val="18"/>
        </w:rPr>
      </w:pPr>
      <w:r w:rsidRPr="008A28E8">
        <w:rPr>
          <w:rStyle w:val="Odkaznapoznmkupodiarou"/>
          <w:sz w:val="20"/>
        </w:rPr>
        <w:footnoteRef/>
      </w:r>
      <w:r w:rsidRPr="008A28E8">
        <w:rPr>
          <w:sz w:val="20"/>
        </w:rPr>
        <w:t xml:space="preserve">  </w:t>
      </w:r>
      <w:r>
        <w:rPr>
          <w:sz w:val="20"/>
        </w:rPr>
        <w:t xml:space="preserve"> </w:t>
      </w:r>
      <w:r w:rsidRPr="00AA653E">
        <w:rPr>
          <w:szCs w:val="18"/>
        </w:rPr>
        <w:t>Oprávnené sú príplatky v zmysle platnej legislatívy.</w:t>
      </w:r>
    </w:p>
  </w:footnote>
  <w:footnote w:id="60">
    <w:p w14:paraId="28E6440D" w14:textId="77777777" w:rsidR="00AE4109" w:rsidRDefault="00AE4109" w:rsidP="00250147">
      <w:pPr>
        <w:pStyle w:val="Textpoznmkypodiarou"/>
        <w:jc w:val="both"/>
      </w:pPr>
      <w:r>
        <w:rPr>
          <w:rStyle w:val="Odkaznapoznmkupodiarou"/>
        </w:rPr>
        <w:footnoteRef/>
      </w:r>
      <w:r>
        <w:t xml:space="preserve"> Týmto nie sú dotknuté záväzky zamestnávateľa voči zamestnancovi na základe uzatvorených pracovnoprávnych vzťahov.</w:t>
      </w:r>
    </w:p>
  </w:footnote>
  <w:footnote w:id="61">
    <w:p w14:paraId="28E6440F" w14:textId="77777777" w:rsidR="00AE4109" w:rsidRPr="008054DB" w:rsidRDefault="00AE4109" w:rsidP="005C199D">
      <w:pPr>
        <w:pStyle w:val="Textpoznmkypodiarou"/>
        <w:ind w:left="142" w:hanging="142"/>
        <w:jc w:val="both"/>
        <w:rPr>
          <w:szCs w:val="18"/>
        </w:rPr>
      </w:pPr>
      <w:r w:rsidRPr="006D23EA">
        <w:rPr>
          <w:rStyle w:val="Odkaznapoznmkupodiarou"/>
        </w:rPr>
        <w:footnoteRef/>
      </w:r>
      <w:r w:rsidRPr="008054DB">
        <w:rPr>
          <w:szCs w:val="18"/>
        </w:rPr>
        <w:t>Ak napr. zamestnanec nepracuje z dôvodu práceneschopnosti alebo ošetrovania člena rodiny či navštívi lekára a súčasne v tom istom čase vykonáva aktivity na základe, napr. občianskeho zákonníka alebo zákonníka práce pre projekt, budú výdavky na tieto aktivity považované za neoprávnené.</w:t>
      </w:r>
    </w:p>
  </w:footnote>
  <w:footnote w:id="62">
    <w:p w14:paraId="28E64411" w14:textId="77777777" w:rsidR="00AE4109" w:rsidRPr="008054DB" w:rsidRDefault="00AE4109" w:rsidP="005C199D">
      <w:pPr>
        <w:pStyle w:val="Textpoznmkypodiarou"/>
        <w:ind w:left="142" w:hanging="142"/>
        <w:jc w:val="both"/>
        <w:rPr>
          <w:szCs w:val="18"/>
        </w:rPr>
      </w:pPr>
      <w:r w:rsidRPr="008054DB">
        <w:rPr>
          <w:rStyle w:val="Odkaznapoznmkupodiarou"/>
          <w:szCs w:val="18"/>
        </w:rPr>
        <w:footnoteRef/>
      </w:r>
      <w:r w:rsidRPr="008054DB">
        <w:rPr>
          <w:szCs w:val="18"/>
        </w:rPr>
        <w:t>V prípade, ak do povinných odvodov za zamestnávateľa vstupuje aj odvod za sumu ostatných výdavkov na zamestnanca, je potrebné túto sumu odpočítať od celkových odvodov zamestnávateľa.</w:t>
      </w:r>
    </w:p>
  </w:footnote>
  <w:footnote w:id="63">
    <w:p w14:paraId="28E64412" w14:textId="77777777" w:rsidR="00AE4109" w:rsidRPr="008054DB" w:rsidRDefault="00AE4109" w:rsidP="005C199D">
      <w:pPr>
        <w:pStyle w:val="Textpoznmkypodiarou"/>
        <w:ind w:left="142" w:hanging="142"/>
        <w:jc w:val="both"/>
        <w:rPr>
          <w:szCs w:val="18"/>
        </w:rPr>
      </w:pPr>
      <w:r w:rsidRPr="008054DB">
        <w:rPr>
          <w:rStyle w:val="Odkaznapoznmkupodiarou"/>
          <w:szCs w:val="18"/>
        </w:rPr>
        <w:footnoteRef/>
      </w:r>
      <w:r w:rsidRPr="008054DB">
        <w:rPr>
          <w:szCs w:val="18"/>
        </w:rPr>
        <w:t>V prípade, ak do povinných odvodov za zamestnávateľa vstupuje aj odvod za výdavok na odstupné a odchodné, je potrebné túto sumu odpočítať od celkových odvodov zamestnávateľa.</w:t>
      </w:r>
    </w:p>
  </w:footnote>
  <w:footnote w:id="64">
    <w:p w14:paraId="28E64413" w14:textId="77777777" w:rsidR="00AE4109" w:rsidRPr="008054DB" w:rsidRDefault="00AE4109" w:rsidP="00741E0C">
      <w:pPr>
        <w:pStyle w:val="Textpoznmkypodiarou"/>
        <w:ind w:left="142" w:hanging="142"/>
        <w:jc w:val="both"/>
        <w:rPr>
          <w:szCs w:val="18"/>
        </w:rPr>
      </w:pPr>
      <w:r w:rsidRPr="008054DB">
        <w:rPr>
          <w:rStyle w:val="Odkaznapoznmkupodiarou"/>
          <w:szCs w:val="18"/>
        </w:rPr>
        <w:footnoteRef/>
      </w:r>
      <w:r w:rsidRPr="008054DB">
        <w:rPr>
          <w:szCs w:val="18"/>
        </w:rPr>
        <w:t xml:space="preserve"> Pracovné zmluvy a dohody o práci vykonávanej mimo pracovného pomeru sú uzatvorené na základe Zákonníka práce, zákona o výkone práce vo verejnom záujme, resp. zákona o štátnej službe a obsahujú všetky náležitosti pracovnej zmluvy/dohody podľa týchto zákonov. Zmluva/dohoda alebo ich prílohy ďalej obsahujú aj:</w:t>
      </w:r>
    </w:p>
    <w:p w14:paraId="28E64414" w14:textId="77777777" w:rsidR="00AE4109" w:rsidRPr="008054DB" w:rsidRDefault="00AE4109" w:rsidP="006C4BB2">
      <w:pPr>
        <w:pStyle w:val="Zoznamsodrkami"/>
        <w:numPr>
          <w:ilvl w:val="0"/>
          <w:numId w:val="43"/>
        </w:numPr>
        <w:spacing w:before="0" w:after="0"/>
        <w:ind w:left="284" w:hanging="142"/>
        <w:contextualSpacing/>
        <w:rPr>
          <w:sz w:val="18"/>
          <w:szCs w:val="18"/>
        </w:rPr>
      </w:pPr>
      <w:r w:rsidRPr="008054DB">
        <w:rPr>
          <w:sz w:val="18"/>
          <w:szCs w:val="18"/>
        </w:rPr>
        <w:t>identifikáciu projektu, do ktorého je zamestnanec zapojený,</w:t>
      </w:r>
    </w:p>
    <w:p w14:paraId="28E64415" w14:textId="77777777" w:rsidR="00AE4109" w:rsidRPr="008054DB" w:rsidRDefault="00AE4109" w:rsidP="006C4BB2">
      <w:pPr>
        <w:pStyle w:val="Zoznamsodrkami"/>
        <w:spacing w:before="0" w:after="0"/>
        <w:ind w:left="142"/>
        <w:contextualSpacing/>
        <w:rPr>
          <w:sz w:val="18"/>
          <w:szCs w:val="18"/>
        </w:rPr>
      </w:pPr>
      <w:r>
        <w:rPr>
          <w:sz w:val="18"/>
          <w:szCs w:val="18"/>
        </w:rPr>
        <w:t xml:space="preserve">b) </w:t>
      </w:r>
      <w:r w:rsidRPr="008054DB">
        <w:rPr>
          <w:sz w:val="18"/>
          <w:szCs w:val="18"/>
        </w:rPr>
        <w:t>opis pracovnej činnosti (t. j. náplň práce) relevantnej pre projekt.</w:t>
      </w:r>
    </w:p>
    <w:p w14:paraId="28E64416" w14:textId="77777777" w:rsidR="00AE4109" w:rsidRPr="008054DB" w:rsidRDefault="00AE4109" w:rsidP="00741E0C">
      <w:pPr>
        <w:pStyle w:val="Textpoznmkypodiarou"/>
        <w:ind w:left="142" w:hanging="142"/>
        <w:jc w:val="both"/>
        <w:rPr>
          <w:szCs w:val="18"/>
        </w:rPr>
      </w:pPr>
      <w:r>
        <w:rPr>
          <w:szCs w:val="18"/>
        </w:rPr>
        <w:t xml:space="preserve">    </w:t>
      </w:r>
      <w:r w:rsidRPr="008054DB">
        <w:rPr>
          <w:szCs w:val="18"/>
        </w:rPr>
        <w:t xml:space="preserve">V prípade, ak v pracovnej zmluve, resp. dodatku k pracovnej zmluve a obdobných dokumentoch nie je špecifikovaná pracovná doba, prestávky v práci a pod., je potrebné doložiť k ŽoP aj interný predpis ošetrujúci uvedené skutočnosti, napr. pracovný poriadok, kolektívna zmluva. </w:t>
      </w:r>
    </w:p>
  </w:footnote>
  <w:footnote w:id="65">
    <w:p w14:paraId="28E64418" w14:textId="77777777" w:rsidR="00AE4109" w:rsidRPr="00741E0C" w:rsidRDefault="00AE4109" w:rsidP="00741E0C">
      <w:pPr>
        <w:pStyle w:val="Textpoznmkypodiarou"/>
        <w:ind w:left="142" w:hanging="142"/>
        <w:jc w:val="both"/>
        <w:rPr>
          <w:szCs w:val="18"/>
        </w:rPr>
      </w:pPr>
      <w:r w:rsidRPr="008054DB">
        <w:rPr>
          <w:rStyle w:val="Odkaznapoznmkupodiarou"/>
          <w:szCs w:val="18"/>
        </w:rPr>
        <w:footnoteRef/>
      </w:r>
      <w:r w:rsidRPr="008054DB">
        <w:rPr>
          <w:szCs w:val="18"/>
        </w:rPr>
        <w:t xml:space="preserve"> Zjednodušený pracovný výkaz sa predkladá v prípade zamestnanca, ktorý pracuje v rámci svojich pracovných činností </w:t>
      </w:r>
      <w:r w:rsidRPr="008054DB">
        <w:rPr>
          <w:b/>
          <w:bCs/>
          <w:szCs w:val="18"/>
        </w:rPr>
        <w:t xml:space="preserve">iba na jednom projekte </w:t>
      </w:r>
      <w:r w:rsidRPr="008054DB">
        <w:rPr>
          <w:szCs w:val="18"/>
        </w:rPr>
        <w:t xml:space="preserve">(bez ohľadu na ustanovený pracovný čas) a </w:t>
      </w:r>
      <w:r w:rsidRPr="008054DB">
        <w:rPr>
          <w:b/>
          <w:szCs w:val="18"/>
        </w:rPr>
        <w:t>jednej pracovnej pozícii</w:t>
      </w:r>
      <w:r w:rsidRPr="008054DB">
        <w:rPr>
          <w:szCs w:val="18"/>
        </w:rPr>
        <w:t xml:space="preserve"> na základe jedného pracovnoprávneho vzťahu alebo obdobného vzťahu, t. j. </w:t>
      </w:r>
      <w:r w:rsidRPr="008054DB">
        <w:rPr>
          <w:b/>
          <w:bCs/>
          <w:szCs w:val="18"/>
          <w:u w:val="single"/>
        </w:rPr>
        <w:t xml:space="preserve">nevykonáva iné činnosti </w:t>
      </w:r>
      <w:r w:rsidRPr="008054DB">
        <w:rPr>
          <w:szCs w:val="18"/>
        </w:rPr>
        <w:t xml:space="preserve">financované prostredníctvom </w:t>
      </w:r>
      <w:r w:rsidRPr="008054DB">
        <w:rPr>
          <w:b/>
          <w:bCs/>
          <w:szCs w:val="18"/>
          <w:u w:val="single"/>
        </w:rPr>
        <w:t xml:space="preserve">verejných prostriedkov </w:t>
      </w:r>
      <w:r w:rsidRPr="008054DB">
        <w:rPr>
          <w:szCs w:val="18"/>
        </w:rPr>
        <w:t>u rovnakého zamestnávateľa (napr. ďalšia pracovná zmluva alebo dohoda o vykonaní práce) alebo iných zamestnávateľov, resp. pre iné právnické alebo fyzické osoby (bez ohľadu na povahu zmluvných vzťahov). Ak poskytovateľ identifikuje porušenie podmienky týkajúcej sa nevykonávania ďalšej činnosti financovanej z verejných prostriedkov (ďalší zmluvný vzťah a bez ohľadu na dodávateľské, resp. subdodávateľské kontrakty), tak v takomto prípade</w:t>
      </w:r>
      <w:r w:rsidRPr="00741E0C">
        <w:rPr>
          <w:szCs w:val="18"/>
        </w:rPr>
        <w:t xml:space="preserve"> budú všetky výdavky týkajúce sa činností preukázaných prostredníctvom zjednodušeného pracovného výkazu posúdené ako neoprávnené od začiatku obdobia, v ktorom zamestnanec začal vykonávať ďalšiu činnosť financovanú z verejných prostriedkov (napr. v priebehu kalendárneho mesiaca marec začal zamestnanec vykonávať ďalšiu činnosť, tak výdavky na činnosti vykázané prostredníctvom zjednodušeného pracovného výkazu budú neoprávnené od začiatku kalendárneho mesiaca marec). </w:t>
      </w:r>
    </w:p>
  </w:footnote>
  <w:footnote w:id="66">
    <w:p w14:paraId="28E64419" w14:textId="77777777" w:rsidR="00AE4109" w:rsidRPr="00493335" w:rsidRDefault="00AE4109" w:rsidP="00741E0C">
      <w:pPr>
        <w:pStyle w:val="Textpoznmkypodiarou"/>
        <w:ind w:left="142" w:hanging="142"/>
        <w:jc w:val="both"/>
      </w:pPr>
      <w:r w:rsidRPr="00493335">
        <w:rPr>
          <w:rStyle w:val="Odkaznapoznmkupodiarou"/>
        </w:rPr>
        <w:footnoteRef/>
      </w:r>
      <w:r w:rsidRPr="00493335">
        <w:t xml:space="preserve"> Pracovné výkazy sa predkladajú za zamestnanca majúceho pracovný pomer (resp. štátnozamestnanecký pomer), pričom zároveň tento zamestnanec pracuje na jednom, resp. viacerých projektoch na základe dodatku k pracovnej zmluve, resp. na základe </w:t>
      </w:r>
      <w:r w:rsidRPr="00741E0C">
        <w:rPr>
          <w:szCs w:val="18"/>
        </w:rPr>
        <w:t>pracovnoprávneho</w:t>
      </w:r>
      <w:r w:rsidRPr="00493335">
        <w:t xml:space="preserve"> vzťahu alebo obdobného vzťahu, pričom vykonáva aj</w:t>
      </w:r>
      <w:r>
        <w:t> </w:t>
      </w:r>
      <w:r w:rsidRPr="00493335">
        <w:t xml:space="preserve">iné činnosti financované prostredníctvom verejných prostriedkov u rovnakého zamestnávateľa (napr. ďalšia pracovná zmluva alebo dohoda o vykonaní práce) alebo iných zamestnávateľov, resp. pre iné právnické alebo fyzické osoby. Všeobecný pracovný výkaz </w:t>
      </w:r>
      <w:r>
        <w:t xml:space="preserve"> </w:t>
      </w:r>
      <w:r w:rsidRPr="00493335">
        <w:t>sa vypĺňa len v prípade, ak zamestnanec vykonáva pracovné činnosti iba v rámci jednej kategórie regiónu, všeobecný pracovný výkaz</w:t>
      </w:r>
      <w:r>
        <w:t xml:space="preserve"> </w:t>
      </w:r>
      <w:r w:rsidRPr="00493335">
        <w:t xml:space="preserve">sa vypĺňa len v prípade pracovnej činnosti v rámci dvoch </w:t>
      </w:r>
      <w:r w:rsidRPr="00F863B5">
        <w:t>kategórii regiónov (MRR a RR).</w:t>
      </w:r>
    </w:p>
  </w:footnote>
  <w:footnote w:id="67">
    <w:p w14:paraId="28E6441A" w14:textId="77777777" w:rsidR="00AE4109" w:rsidRPr="00DF619B" w:rsidRDefault="00AE4109" w:rsidP="00741E0C">
      <w:pPr>
        <w:pStyle w:val="Textpoznmkypodiarou"/>
        <w:ind w:left="142" w:hanging="142"/>
        <w:jc w:val="both"/>
      </w:pPr>
      <w:r w:rsidRPr="00DF619B">
        <w:rPr>
          <w:rStyle w:val="Odkaznapoznmkupodiarou"/>
        </w:rPr>
        <w:footnoteRef/>
      </w:r>
      <w:r w:rsidRPr="00DF619B">
        <w:t xml:space="preserve"> Pri </w:t>
      </w:r>
      <w:r w:rsidRPr="00741E0C">
        <w:rPr>
          <w:szCs w:val="18"/>
        </w:rPr>
        <w:t>zamestnancoch</w:t>
      </w:r>
      <w:r w:rsidRPr="00DF619B">
        <w:t xml:space="preserve">, za ktorých si prijímateľ žiada preplatiť personálne výdavky v ŽoP </w:t>
      </w:r>
      <w:r w:rsidRPr="00DF619B">
        <w:rPr>
          <w:b/>
        </w:rPr>
        <w:t xml:space="preserve">prvýkrát. </w:t>
      </w:r>
      <w:r w:rsidRPr="00DF619B">
        <w:t xml:space="preserve">V ďalších ŽoP už tieto doklady nie je potrebné predkladať </w:t>
      </w:r>
      <w:r w:rsidRPr="00DF619B">
        <w:rPr>
          <w:b/>
        </w:rPr>
        <w:t>s výnimkou zmien</w:t>
      </w:r>
      <w:r w:rsidRPr="00DF619B">
        <w:t xml:space="preserve"> v týchto dokladoch</w:t>
      </w:r>
      <w:r>
        <w:t>.</w:t>
      </w:r>
    </w:p>
  </w:footnote>
  <w:footnote w:id="68">
    <w:p w14:paraId="28E6441B" w14:textId="77777777" w:rsidR="00AE4109" w:rsidRPr="00CB3FF5" w:rsidRDefault="00AE4109" w:rsidP="00DB5E96">
      <w:pPr>
        <w:pStyle w:val="Textpoznmkypodiarou"/>
        <w:jc w:val="both"/>
      </w:pPr>
      <w:r w:rsidRPr="00CB3FF5">
        <w:rPr>
          <w:rStyle w:val="Odkaznapoznmkupodiarou"/>
        </w:rPr>
        <w:footnoteRef/>
      </w:r>
      <w:r w:rsidRPr="00CB3FF5">
        <w:t xml:space="preserve"> </w:t>
      </w:r>
      <w:r>
        <w:t xml:space="preserve"> </w:t>
      </w:r>
      <w:r w:rsidRPr="00CB3FF5">
        <w:t>Prekročenie stanoveného benchmarku je povolené vo výnimočných a dobre zdôvodnených prípadoch.</w:t>
      </w:r>
    </w:p>
  </w:footnote>
  <w:footnote w:id="69">
    <w:p w14:paraId="28E6441C" w14:textId="77777777" w:rsidR="00AE4109" w:rsidRPr="00490F16" w:rsidRDefault="00AE4109" w:rsidP="00D72FA8">
      <w:pPr>
        <w:pStyle w:val="Textpoznmkypodiarou"/>
        <w:ind w:left="284" w:hanging="284"/>
        <w:jc w:val="both"/>
        <w:rPr>
          <w:szCs w:val="18"/>
        </w:rPr>
      </w:pPr>
      <w:r w:rsidRPr="002F37DE">
        <w:rPr>
          <w:rStyle w:val="Odkaznapoznmkupodiarou"/>
          <w:sz w:val="20"/>
        </w:rPr>
        <w:footnoteRef/>
      </w:r>
      <w:r>
        <w:rPr>
          <w:sz w:val="20"/>
        </w:rPr>
        <w:t xml:space="preserve"> </w:t>
      </w:r>
      <w:r w:rsidRPr="00490F16">
        <w:rPr>
          <w:szCs w:val="18"/>
        </w:rPr>
        <w:t>Takýmito výdavkami sú napr. pokuty (napr. pokuty uložené v súlade s ustanoveniami všeobecne záväzných právnych predpisov za porušenie princípu ,,znečisťovateľ platí“) a iné druhy uložených peňažných alebo nepeňažných sankcií.</w:t>
      </w:r>
    </w:p>
  </w:footnote>
  <w:footnote w:id="70">
    <w:p w14:paraId="28E6441D" w14:textId="277E7ACE" w:rsidR="00AE4109" w:rsidRPr="00490F16" w:rsidRDefault="00AE4109" w:rsidP="00853509">
      <w:pPr>
        <w:pStyle w:val="Textpoznmkypodiarou"/>
        <w:jc w:val="both"/>
        <w:rPr>
          <w:szCs w:val="18"/>
        </w:rPr>
      </w:pPr>
      <w:r w:rsidRPr="002F37DE">
        <w:rPr>
          <w:rStyle w:val="Odkaznapoznmkupodiarou"/>
          <w:sz w:val="20"/>
        </w:rPr>
        <w:footnoteRef/>
      </w:r>
      <w:r>
        <w:rPr>
          <w:sz w:val="20"/>
        </w:rPr>
        <w:t xml:space="preserve"> </w:t>
      </w:r>
      <w:r>
        <w:rPr>
          <w:szCs w:val="18"/>
        </w:rPr>
        <w:t xml:space="preserve">  T</w:t>
      </w:r>
      <w:r w:rsidRPr="00490F16">
        <w:rPr>
          <w:szCs w:val="18"/>
        </w:rPr>
        <w:t>ýmto nie je dotknuté ustanovenie čl. 69 ods. 3 písm. a) všeobecného nariadenia.</w:t>
      </w:r>
    </w:p>
  </w:footnote>
  <w:footnote w:id="71">
    <w:p w14:paraId="28E6441E" w14:textId="77777777" w:rsidR="00AE4109" w:rsidRDefault="00AE4109" w:rsidP="0074450C">
      <w:pPr>
        <w:pStyle w:val="Textpoznmkypodiarou"/>
        <w:ind w:left="142" w:hanging="142"/>
        <w:jc w:val="both"/>
      </w:pPr>
      <w:r w:rsidRPr="002F37DE">
        <w:rPr>
          <w:rStyle w:val="Odkaznapoznmkupodiarou"/>
          <w:sz w:val="20"/>
        </w:rPr>
        <w:footnoteRef/>
      </w:r>
      <w:r w:rsidRPr="002F37DE">
        <w:rPr>
          <w:sz w:val="20"/>
        </w:rPr>
        <w:t xml:space="preserve"> </w:t>
      </w:r>
      <w:r w:rsidRPr="00D72FA8">
        <w:rPr>
          <w:szCs w:val="18"/>
        </w:rPr>
        <w:t>Na úrovni projektu sa hospodárnosťou rozumie minimalizácia výdavkov nevyhnutých na realizáciu projektu pri rešpektovaní cieľov projektu.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E643C8" w14:textId="77777777" w:rsidR="00AE4109" w:rsidRDefault="00AE4109">
    <w:pPr>
      <w:pStyle w:val="Hlavika"/>
      <w:framePr w:hSpace="181" w:wrap="around" w:vAnchor="text" w:hAnchor="margin" w:y="-407"/>
      <w:jc w:val="left"/>
      <w:rPr>
        <w:i w:val="0"/>
        <w:sz w:val="26"/>
        <w:szCs w:val="26"/>
      </w:rPr>
    </w:pPr>
    <w:r>
      <w:rPr>
        <w:rFonts w:ascii="KPMG Logo" w:hAnsi="KPMG Logo"/>
        <w:i w:val="0"/>
        <w:sz w:val="26"/>
        <w:szCs w:val="26"/>
      </w:rPr>
      <w:t>ABCD</w:t>
    </w:r>
  </w:p>
  <w:tbl>
    <w:tblPr>
      <w:tblW w:w="0" w:type="auto"/>
      <w:tblLayout w:type="fixed"/>
      <w:tblCellMar>
        <w:left w:w="71" w:type="dxa"/>
        <w:right w:w="71" w:type="dxa"/>
      </w:tblCellMar>
      <w:tblLook w:val="0000" w:firstRow="0" w:lastRow="0" w:firstColumn="0" w:lastColumn="0" w:noHBand="0" w:noVBand="0"/>
    </w:tblPr>
    <w:tblGrid>
      <w:gridCol w:w="4111"/>
    </w:tblGrid>
    <w:tr w:rsidR="00AE4109" w14:paraId="28E643CA" w14:textId="77777777">
      <w:trPr>
        <w:trHeight w:hRule="exact" w:val="220"/>
      </w:trPr>
      <w:tc>
        <w:tcPr>
          <w:tcW w:w="4111" w:type="dxa"/>
        </w:tcPr>
        <w:p w14:paraId="28E643C9" w14:textId="77777777" w:rsidR="00AE4109" w:rsidRDefault="00AE4109">
          <w:pPr>
            <w:pStyle w:val="Hlavika"/>
            <w:framePr w:hSpace="181" w:wrap="around" w:vAnchor="text" w:hAnchor="text" w:xAlign="right" w:y="1"/>
            <w:rPr>
              <w:b/>
            </w:rPr>
          </w:pPr>
          <w:r>
            <w:rPr>
              <w:b/>
            </w:rPr>
            <w:fldChar w:fldCharType="begin"/>
          </w:r>
          <w:r>
            <w:rPr>
              <w:b/>
            </w:rPr>
            <w:instrText xml:space="preserve"> DocProperty KISClient \* charformat </w:instrText>
          </w:r>
          <w:r>
            <w:rPr>
              <w:b/>
            </w:rPr>
            <w:fldChar w:fldCharType="separate"/>
          </w:r>
          <w:r w:rsidR="00273A14">
            <w:rPr>
              <w:bCs/>
            </w:rPr>
            <w:t>Chyba! Neznámy názov vlastnosti dokumentu.</w:t>
          </w:r>
          <w:r>
            <w:rPr>
              <w:b/>
            </w:rPr>
            <w:fldChar w:fldCharType="end"/>
          </w:r>
        </w:p>
      </w:tc>
    </w:tr>
    <w:tr w:rsidR="00AE4109" w14:paraId="28E643CC" w14:textId="77777777">
      <w:trPr>
        <w:trHeight w:hRule="exact" w:val="220"/>
      </w:trPr>
      <w:tc>
        <w:tcPr>
          <w:tcW w:w="4111" w:type="dxa"/>
        </w:tcPr>
        <w:p w14:paraId="28E643CB" w14:textId="77777777" w:rsidR="00AE4109" w:rsidRDefault="00AE4109">
          <w:pPr>
            <w:pStyle w:val="Hlavika"/>
            <w:framePr w:hSpace="181" w:wrap="around" w:vAnchor="text" w:hAnchor="text" w:xAlign="right" w:y="1"/>
          </w:pPr>
          <w:r>
            <w:fldChar w:fldCharType="begin"/>
          </w:r>
          <w:r>
            <w:instrText xml:space="preserve"> DocProperty KISSubject  \* charformat </w:instrText>
          </w:r>
          <w:r>
            <w:fldChar w:fldCharType="separate"/>
          </w:r>
          <w:r w:rsidR="00273A14">
            <w:rPr>
              <w:b/>
              <w:bCs/>
            </w:rPr>
            <w:t>Chyba! Neznámy názov vlastnosti dokumentu.</w:t>
          </w:r>
          <w:r>
            <w:fldChar w:fldCharType="end"/>
          </w:r>
        </w:p>
      </w:tc>
    </w:tr>
    <w:tr w:rsidR="00AE4109" w14:paraId="28E643CE" w14:textId="77777777">
      <w:tc>
        <w:tcPr>
          <w:tcW w:w="4111" w:type="dxa"/>
        </w:tcPr>
        <w:p w14:paraId="28E643CD" w14:textId="77777777" w:rsidR="00AE4109" w:rsidRDefault="00AE4109">
          <w:pPr>
            <w:pStyle w:val="Hlavika"/>
            <w:framePr w:hSpace="181" w:wrap="around" w:vAnchor="text" w:hAnchor="text" w:xAlign="right" w:y="1"/>
          </w:pPr>
          <w:r>
            <w:fldChar w:fldCharType="begin"/>
          </w:r>
          <w:r>
            <w:instrText xml:space="preserve"> DocProperty KISHdrInfo \* charformat </w:instrText>
          </w:r>
          <w:r>
            <w:fldChar w:fldCharType="separate"/>
          </w:r>
          <w:r w:rsidR="00273A14">
            <w:rPr>
              <w:b/>
              <w:bCs/>
            </w:rPr>
            <w:t>Chyba! Neznámy názov vlastnosti dokumentu.</w:t>
          </w:r>
          <w:r>
            <w:fldChar w:fldCharType="end"/>
          </w:r>
        </w:p>
      </w:tc>
    </w:tr>
  </w:tbl>
  <w:p w14:paraId="28E643CF" w14:textId="77777777" w:rsidR="00AE4109" w:rsidRDefault="00AE4109">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466DB0" w14:textId="77777777" w:rsidR="00AE4109" w:rsidRPr="00ED7A72" w:rsidRDefault="00AE4109" w:rsidP="007B7DEB">
    <w:pPr>
      <w:pStyle w:val="Hlavika"/>
      <w:jc w:val="left"/>
      <w:rPr>
        <w:szCs w:val="18"/>
      </w:rPr>
    </w:pPr>
    <w:r>
      <w:rPr>
        <w:szCs w:val="18"/>
      </w:rPr>
      <w:t>Príručka k oprávnenosti výdavkov, SO pre OP ĽZ – MV SR</w:t>
    </w:r>
  </w:p>
  <w:p w14:paraId="5AEAF1A5" w14:textId="5D3BE125" w:rsidR="00AE4109" w:rsidRPr="00ED7A72" w:rsidRDefault="00AE4109" w:rsidP="007B7DEB">
    <w:pPr>
      <w:pStyle w:val="Hlavika"/>
      <w:jc w:val="left"/>
      <w:rPr>
        <w:szCs w:val="18"/>
      </w:rPr>
    </w:pPr>
    <w:r w:rsidRPr="00ED7A72">
      <w:rPr>
        <w:szCs w:val="18"/>
      </w:rPr>
      <w:t xml:space="preserve">Verzia: </w:t>
    </w:r>
    <w:ins w:id="64" w:author="metodika2 " w:date="2016-08-25T11:31:00Z">
      <w:r w:rsidR="008F5BAA">
        <w:rPr>
          <w:szCs w:val="18"/>
        </w:rPr>
        <w:t>1.4</w:t>
      </w:r>
    </w:ins>
  </w:p>
  <w:p w14:paraId="1E449B29" w14:textId="33EAB599" w:rsidR="00AE4109" w:rsidRDefault="00AE4109" w:rsidP="007B7DEB">
    <w:pPr>
      <w:pStyle w:val="Hlavika"/>
      <w:jc w:val="left"/>
      <w:rPr>
        <w:szCs w:val="18"/>
      </w:rPr>
    </w:pPr>
    <w:r w:rsidRPr="00ED7A72">
      <w:rPr>
        <w:szCs w:val="18"/>
      </w:rPr>
      <w:t xml:space="preserve">Účinnosť od: </w:t>
    </w:r>
    <w:ins w:id="65" w:author="metodika2 " w:date="2016-08-25T11:30:00Z">
      <w:r w:rsidR="008F5BAA">
        <w:rPr>
          <w:szCs w:val="18"/>
        </w:rPr>
        <w:t>25.08.2016</w:t>
      </w:r>
    </w:ins>
  </w:p>
  <w:p w14:paraId="55024B23" w14:textId="77777777" w:rsidR="00AE4109" w:rsidRDefault="00AE4109" w:rsidP="007B7DEB">
    <w:pPr>
      <w:pStyle w:val="Hlavika"/>
      <w:jc w:val="lef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5B28ED" w14:textId="014BCDEF" w:rsidR="00AE4109" w:rsidRPr="00ED7A72" w:rsidRDefault="00AE4109" w:rsidP="007B7DEB">
    <w:pPr>
      <w:pStyle w:val="Hlavika"/>
      <w:jc w:val="left"/>
      <w:rPr>
        <w:szCs w:val="18"/>
      </w:rPr>
    </w:pPr>
    <w:r>
      <w:rPr>
        <w:szCs w:val="18"/>
      </w:rPr>
      <w:t>Príručka k oprávnenosti výdavkov, SO pre OP ĽZ – MV SR</w:t>
    </w:r>
  </w:p>
  <w:p w14:paraId="163E09D5" w14:textId="0AA11A4F" w:rsidR="00AE4109" w:rsidRPr="00ED7A72" w:rsidRDefault="00AE4109" w:rsidP="00D4172D">
    <w:pPr>
      <w:pStyle w:val="Hlavika"/>
      <w:tabs>
        <w:tab w:val="left" w:pos="3360"/>
      </w:tabs>
      <w:jc w:val="left"/>
      <w:rPr>
        <w:szCs w:val="18"/>
      </w:rPr>
    </w:pPr>
    <w:r w:rsidRPr="00ED7A72">
      <w:rPr>
        <w:szCs w:val="18"/>
      </w:rPr>
      <w:t xml:space="preserve">Verzia: </w:t>
    </w:r>
    <w:r w:rsidR="00583E02">
      <w:rPr>
        <w:szCs w:val="18"/>
      </w:rPr>
      <w:t>1.4</w:t>
    </w:r>
    <w:r>
      <w:rPr>
        <w:szCs w:val="18"/>
      </w:rPr>
      <w:tab/>
    </w:r>
  </w:p>
  <w:p w14:paraId="28E643D4" w14:textId="44828F08" w:rsidR="00AE4109" w:rsidRDefault="00AE4109" w:rsidP="007B7DEB">
    <w:pPr>
      <w:pStyle w:val="Hlavika"/>
      <w:jc w:val="left"/>
      <w:rPr>
        <w:szCs w:val="18"/>
      </w:rPr>
    </w:pPr>
    <w:r w:rsidRPr="00ED7A72">
      <w:rPr>
        <w:szCs w:val="18"/>
      </w:rPr>
      <w:t xml:space="preserve">Účinnosť od: </w:t>
    </w:r>
    <w:r w:rsidR="00583E02">
      <w:rPr>
        <w:szCs w:val="18"/>
      </w:rPr>
      <w:t>25.08.2016</w:t>
    </w:r>
  </w:p>
  <w:p w14:paraId="540965DD" w14:textId="77777777" w:rsidR="00AE4109" w:rsidRDefault="00AE4109" w:rsidP="007B7DEB">
    <w:pPr>
      <w:pStyle w:val="Hlavika"/>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AF0E1C3A"/>
    <w:lvl w:ilvl="0">
      <w:start w:val="1"/>
      <w:numFmt w:val="bullet"/>
      <w:pStyle w:val="Zoznamsodrkami2"/>
      <w:lvlText w:val=""/>
      <w:lvlJc w:val="left"/>
      <w:pPr>
        <w:tabs>
          <w:tab w:val="num" w:pos="643"/>
        </w:tabs>
        <w:ind w:left="643" w:hanging="360"/>
      </w:pPr>
      <w:rPr>
        <w:rFonts w:ascii="Symbol" w:hAnsi="Symbol" w:hint="default"/>
      </w:rPr>
    </w:lvl>
  </w:abstractNum>
  <w:abstractNum w:abstractNumId="1">
    <w:nsid w:val="011C3562"/>
    <w:multiLevelType w:val="hybridMultilevel"/>
    <w:tmpl w:val="F09060B2"/>
    <w:lvl w:ilvl="0" w:tplc="B5D42800">
      <w:start w:val="1"/>
      <w:numFmt w:val="decimal"/>
      <w:lvlText w:val="%1."/>
      <w:lvlJc w:val="left"/>
      <w:pPr>
        <w:ind w:left="720" w:hanging="360"/>
      </w:pPr>
      <w:rPr>
        <w:rFonts w:cstheme="majorBidi" w:hint="default"/>
        <w:color w:val="365F91" w:themeColor="accent1" w:themeShade="BF"/>
        <w:sz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02603E20"/>
    <w:multiLevelType w:val="hybridMultilevel"/>
    <w:tmpl w:val="28EC37CE"/>
    <w:lvl w:ilvl="0" w:tplc="02CA6F5C">
      <w:numFmt w:val="bullet"/>
      <w:lvlText w:val="•"/>
      <w:lvlJc w:val="left"/>
      <w:pPr>
        <w:ind w:left="720" w:hanging="360"/>
      </w:pPr>
      <w:rPr>
        <w:rFonts w:ascii="Times New Roman" w:eastAsia="Times New Roman" w:hAnsi="Times New Roman" w:cs="Times New Roman" w:hint="default"/>
        <w:color w:val="auto"/>
        <w:sz w:val="24"/>
        <w:szCs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2AF1ED7"/>
    <w:multiLevelType w:val="hybridMultilevel"/>
    <w:tmpl w:val="16B09D12"/>
    <w:lvl w:ilvl="0" w:tplc="643CEA94">
      <w:start w:val="1"/>
      <w:numFmt w:val="lowerLetter"/>
      <w:lvlText w:val="%1)"/>
      <w:lvlJc w:val="left"/>
      <w:pPr>
        <w:ind w:left="502" w:hanging="360"/>
      </w:pPr>
      <w:rPr>
        <w:rFonts w:hint="default"/>
      </w:rPr>
    </w:lvl>
    <w:lvl w:ilvl="1" w:tplc="041B0019" w:tentative="1">
      <w:start w:val="1"/>
      <w:numFmt w:val="lowerLetter"/>
      <w:lvlText w:val="%2."/>
      <w:lvlJc w:val="left"/>
      <w:pPr>
        <w:ind w:left="1932" w:hanging="360"/>
      </w:pPr>
    </w:lvl>
    <w:lvl w:ilvl="2" w:tplc="041B001B" w:tentative="1">
      <w:start w:val="1"/>
      <w:numFmt w:val="lowerRoman"/>
      <w:lvlText w:val="%3."/>
      <w:lvlJc w:val="right"/>
      <w:pPr>
        <w:ind w:left="2652" w:hanging="180"/>
      </w:pPr>
    </w:lvl>
    <w:lvl w:ilvl="3" w:tplc="041B000F" w:tentative="1">
      <w:start w:val="1"/>
      <w:numFmt w:val="decimal"/>
      <w:lvlText w:val="%4."/>
      <w:lvlJc w:val="left"/>
      <w:pPr>
        <w:ind w:left="3372" w:hanging="360"/>
      </w:pPr>
    </w:lvl>
    <w:lvl w:ilvl="4" w:tplc="041B0019" w:tentative="1">
      <w:start w:val="1"/>
      <w:numFmt w:val="lowerLetter"/>
      <w:lvlText w:val="%5."/>
      <w:lvlJc w:val="left"/>
      <w:pPr>
        <w:ind w:left="4092" w:hanging="360"/>
      </w:pPr>
    </w:lvl>
    <w:lvl w:ilvl="5" w:tplc="041B001B" w:tentative="1">
      <w:start w:val="1"/>
      <w:numFmt w:val="lowerRoman"/>
      <w:lvlText w:val="%6."/>
      <w:lvlJc w:val="right"/>
      <w:pPr>
        <w:ind w:left="4812" w:hanging="180"/>
      </w:pPr>
    </w:lvl>
    <w:lvl w:ilvl="6" w:tplc="041B000F" w:tentative="1">
      <w:start w:val="1"/>
      <w:numFmt w:val="decimal"/>
      <w:lvlText w:val="%7."/>
      <w:lvlJc w:val="left"/>
      <w:pPr>
        <w:ind w:left="5532" w:hanging="360"/>
      </w:pPr>
    </w:lvl>
    <w:lvl w:ilvl="7" w:tplc="041B0019" w:tentative="1">
      <w:start w:val="1"/>
      <w:numFmt w:val="lowerLetter"/>
      <w:lvlText w:val="%8."/>
      <w:lvlJc w:val="left"/>
      <w:pPr>
        <w:ind w:left="6252" w:hanging="360"/>
      </w:pPr>
    </w:lvl>
    <w:lvl w:ilvl="8" w:tplc="041B001B" w:tentative="1">
      <w:start w:val="1"/>
      <w:numFmt w:val="lowerRoman"/>
      <w:lvlText w:val="%9."/>
      <w:lvlJc w:val="right"/>
      <w:pPr>
        <w:ind w:left="6972" w:hanging="180"/>
      </w:pPr>
    </w:lvl>
  </w:abstractNum>
  <w:abstractNum w:abstractNumId="4">
    <w:nsid w:val="03ED45DB"/>
    <w:multiLevelType w:val="hybridMultilevel"/>
    <w:tmpl w:val="C9CE740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057B77DD"/>
    <w:multiLevelType w:val="hybridMultilevel"/>
    <w:tmpl w:val="1CAAFDB2"/>
    <w:lvl w:ilvl="0" w:tplc="4F3C299E">
      <w:start w:val="1"/>
      <w:numFmt w:val="lowerLetter"/>
      <w:lvlText w:val="%1)"/>
      <w:lvlJc w:val="left"/>
      <w:pPr>
        <w:ind w:left="928" w:hanging="360"/>
      </w:pPr>
      <w:rPr>
        <w:rFonts w:hint="default"/>
        <w:strike w:val="0"/>
      </w:rPr>
    </w:lvl>
    <w:lvl w:ilvl="1" w:tplc="041B0019" w:tentative="1">
      <w:start w:val="1"/>
      <w:numFmt w:val="lowerLetter"/>
      <w:lvlText w:val="%2."/>
      <w:lvlJc w:val="left"/>
      <w:pPr>
        <w:ind w:left="1648" w:hanging="360"/>
      </w:pPr>
    </w:lvl>
    <w:lvl w:ilvl="2" w:tplc="041B001B" w:tentative="1">
      <w:start w:val="1"/>
      <w:numFmt w:val="lowerRoman"/>
      <w:lvlText w:val="%3."/>
      <w:lvlJc w:val="right"/>
      <w:pPr>
        <w:ind w:left="2368" w:hanging="180"/>
      </w:pPr>
    </w:lvl>
    <w:lvl w:ilvl="3" w:tplc="041B000F" w:tentative="1">
      <w:start w:val="1"/>
      <w:numFmt w:val="decimal"/>
      <w:lvlText w:val="%4."/>
      <w:lvlJc w:val="left"/>
      <w:pPr>
        <w:ind w:left="3088" w:hanging="360"/>
      </w:pPr>
    </w:lvl>
    <w:lvl w:ilvl="4" w:tplc="041B0019" w:tentative="1">
      <w:start w:val="1"/>
      <w:numFmt w:val="lowerLetter"/>
      <w:lvlText w:val="%5."/>
      <w:lvlJc w:val="left"/>
      <w:pPr>
        <w:ind w:left="3808" w:hanging="360"/>
      </w:pPr>
    </w:lvl>
    <w:lvl w:ilvl="5" w:tplc="041B001B" w:tentative="1">
      <w:start w:val="1"/>
      <w:numFmt w:val="lowerRoman"/>
      <w:lvlText w:val="%6."/>
      <w:lvlJc w:val="right"/>
      <w:pPr>
        <w:ind w:left="4528" w:hanging="180"/>
      </w:pPr>
    </w:lvl>
    <w:lvl w:ilvl="6" w:tplc="041B000F" w:tentative="1">
      <w:start w:val="1"/>
      <w:numFmt w:val="decimal"/>
      <w:lvlText w:val="%7."/>
      <w:lvlJc w:val="left"/>
      <w:pPr>
        <w:ind w:left="5248" w:hanging="360"/>
      </w:pPr>
    </w:lvl>
    <w:lvl w:ilvl="7" w:tplc="041B0019" w:tentative="1">
      <w:start w:val="1"/>
      <w:numFmt w:val="lowerLetter"/>
      <w:lvlText w:val="%8."/>
      <w:lvlJc w:val="left"/>
      <w:pPr>
        <w:ind w:left="5968" w:hanging="360"/>
      </w:pPr>
    </w:lvl>
    <w:lvl w:ilvl="8" w:tplc="041B001B" w:tentative="1">
      <w:start w:val="1"/>
      <w:numFmt w:val="lowerRoman"/>
      <w:lvlText w:val="%9."/>
      <w:lvlJc w:val="right"/>
      <w:pPr>
        <w:ind w:left="6688" w:hanging="180"/>
      </w:pPr>
    </w:lvl>
  </w:abstractNum>
  <w:abstractNum w:abstractNumId="6">
    <w:nsid w:val="060779F8"/>
    <w:multiLevelType w:val="hybridMultilevel"/>
    <w:tmpl w:val="C0422B6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079933E1"/>
    <w:multiLevelType w:val="hybridMultilevel"/>
    <w:tmpl w:val="D918F07A"/>
    <w:lvl w:ilvl="0" w:tplc="37E6E65E">
      <w:start w:val="1"/>
      <w:numFmt w:val="bullet"/>
      <w:lvlText w:val=""/>
      <w:lvlJc w:val="left"/>
      <w:pPr>
        <w:ind w:left="720" w:hanging="360"/>
      </w:pPr>
      <w:rPr>
        <w:rFonts w:ascii="Symbol" w:hAnsi="Symbol" w:hint="default"/>
        <w:sz w:val="20"/>
        <w:szCs w:val="2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07CC4DC2"/>
    <w:multiLevelType w:val="hybridMultilevel"/>
    <w:tmpl w:val="A62A18A2"/>
    <w:lvl w:ilvl="0" w:tplc="02CA6F5C">
      <w:numFmt w:val="bullet"/>
      <w:lvlText w:val="•"/>
      <w:lvlJc w:val="left"/>
      <w:pPr>
        <w:ind w:left="720" w:hanging="360"/>
      </w:pPr>
      <w:rPr>
        <w:rFonts w:ascii="Times New Roman" w:eastAsia="Times New Roman" w:hAnsi="Times New Roman" w:cs="Times New Roman" w:hint="default"/>
        <w:color w:val="auto"/>
        <w:sz w:val="24"/>
        <w:szCs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081129FE"/>
    <w:multiLevelType w:val="hybridMultilevel"/>
    <w:tmpl w:val="9F808D0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097C0A8F"/>
    <w:multiLevelType w:val="hybridMultilevel"/>
    <w:tmpl w:val="0E66C8F2"/>
    <w:lvl w:ilvl="0" w:tplc="A08ECF08">
      <w:start w:val="1"/>
      <w:numFmt w:val="lowerLetter"/>
      <w:lvlText w:val="%1)"/>
      <w:lvlJc w:val="left"/>
      <w:pPr>
        <w:ind w:left="720" w:hanging="360"/>
      </w:pPr>
      <w:rPr>
        <w:rFonts w:hint="default"/>
        <w:sz w:val="24"/>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0DF9384B"/>
    <w:multiLevelType w:val="hybridMultilevel"/>
    <w:tmpl w:val="B1A0E968"/>
    <w:lvl w:ilvl="0" w:tplc="EA1CF2C0">
      <w:numFmt w:val="bullet"/>
      <w:lvlText w:val="•"/>
      <w:lvlJc w:val="left"/>
      <w:pPr>
        <w:ind w:left="1288" w:hanging="360"/>
      </w:pPr>
      <w:rPr>
        <w:rFonts w:ascii="Times New Roman" w:eastAsia="Times New Roman" w:hAnsi="Times New Roman" w:cs="Times New Roman" w:hint="default"/>
        <w:color w:val="auto"/>
        <w:sz w:val="22"/>
        <w:szCs w:val="22"/>
      </w:rPr>
    </w:lvl>
    <w:lvl w:ilvl="1" w:tplc="041B0003" w:tentative="1">
      <w:start w:val="1"/>
      <w:numFmt w:val="bullet"/>
      <w:lvlText w:val="o"/>
      <w:lvlJc w:val="left"/>
      <w:pPr>
        <w:ind w:left="2008" w:hanging="360"/>
      </w:pPr>
      <w:rPr>
        <w:rFonts w:ascii="Courier New" w:hAnsi="Courier New" w:cs="Courier New" w:hint="default"/>
      </w:rPr>
    </w:lvl>
    <w:lvl w:ilvl="2" w:tplc="EA1CF2C0">
      <w:numFmt w:val="bullet"/>
      <w:lvlText w:val="•"/>
      <w:lvlJc w:val="left"/>
      <w:pPr>
        <w:ind w:left="2728" w:hanging="360"/>
      </w:pPr>
      <w:rPr>
        <w:rFonts w:ascii="Times New Roman" w:eastAsia="Times New Roman" w:hAnsi="Times New Roman" w:cs="Times New Roman" w:hint="default"/>
        <w:color w:val="auto"/>
        <w:sz w:val="22"/>
        <w:szCs w:val="22"/>
      </w:rPr>
    </w:lvl>
    <w:lvl w:ilvl="3" w:tplc="041B0001" w:tentative="1">
      <w:start w:val="1"/>
      <w:numFmt w:val="bullet"/>
      <w:lvlText w:val=""/>
      <w:lvlJc w:val="left"/>
      <w:pPr>
        <w:ind w:left="3448" w:hanging="360"/>
      </w:pPr>
      <w:rPr>
        <w:rFonts w:ascii="Symbol" w:hAnsi="Symbol" w:hint="default"/>
      </w:rPr>
    </w:lvl>
    <w:lvl w:ilvl="4" w:tplc="041B0003" w:tentative="1">
      <w:start w:val="1"/>
      <w:numFmt w:val="bullet"/>
      <w:lvlText w:val="o"/>
      <w:lvlJc w:val="left"/>
      <w:pPr>
        <w:ind w:left="4168" w:hanging="360"/>
      </w:pPr>
      <w:rPr>
        <w:rFonts w:ascii="Courier New" w:hAnsi="Courier New" w:cs="Courier New" w:hint="default"/>
      </w:rPr>
    </w:lvl>
    <w:lvl w:ilvl="5" w:tplc="041B0005" w:tentative="1">
      <w:start w:val="1"/>
      <w:numFmt w:val="bullet"/>
      <w:lvlText w:val=""/>
      <w:lvlJc w:val="left"/>
      <w:pPr>
        <w:ind w:left="4888" w:hanging="360"/>
      </w:pPr>
      <w:rPr>
        <w:rFonts w:ascii="Wingdings" w:hAnsi="Wingdings" w:hint="default"/>
      </w:rPr>
    </w:lvl>
    <w:lvl w:ilvl="6" w:tplc="041B0001" w:tentative="1">
      <w:start w:val="1"/>
      <w:numFmt w:val="bullet"/>
      <w:lvlText w:val=""/>
      <w:lvlJc w:val="left"/>
      <w:pPr>
        <w:ind w:left="5608" w:hanging="360"/>
      </w:pPr>
      <w:rPr>
        <w:rFonts w:ascii="Symbol" w:hAnsi="Symbol" w:hint="default"/>
      </w:rPr>
    </w:lvl>
    <w:lvl w:ilvl="7" w:tplc="041B0003" w:tentative="1">
      <w:start w:val="1"/>
      <w:numFmt w:val="bullet"/>
      <w:lvlText w:val="o"/>
      <w:lvlJc w:val="left"/>
      <w:pPr>
        <w:ind w:left="6328" w:hanging="360"/>
      </w:pPr>
      <w:rPr>
        <w:rFonts w:ascii="Courier New" w:hAnsi="Courier New" w:cs="Courier New" w:hint="default"/>
      </w:rPr>
    </w:lvl>
    <w:lvl w:ilvl="8" w:tplc="041B0005" w:tentative="1">
      <w:start w:val="1"/>
      <w:numFmt w:val="bullet"/>
      <w:lvlText w:val=""/>
      <w:lvlJc w:val="left"/>
      <w:pPr>
        <w:ind w:left="7048" w:hanging="360"/>
      </w:pPr>
      <w:rPr>
        <w:rFonts w:ascii="Wingdings" w:hAnsi="Wingdings" w:hint="default"/>
      </w:rPr>
    </w:lvl>
  </w:abstractNum>
  <w:abstractNum w:abstractNumId="12">
    <w:nsid w:val="0ED002CB"/>
    <w:multiLevelType w:val="hybridMultilevel"/>
    <w:tmpl w:val="B68ED42C"/>
    <w:lvl w:ilvl="0" w:tplc="2402C2D8">
      <w:start w:val="1"/>
      <w:numFmt w:val="lowerLetter"/>
      <w:lvlText w:val="%1)"/>
      <w:lvlJc w:val="left"/>
      <w:pPr>
        <w:ind w:left="720" w:hanging="360"/>
      </w:pPr>
      <w:rPr>
        <w:rFonts w:hint="default"/>
        <w:sz w:val="24"/>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13834D20"/>
    <w:multiLevelType w:val="hybridMultilevel"/>
    <w:tmpl w:val="85B863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14BF2666"/>
    <w:multiLevelType w:val="hybridMultilevel"/>
    <w:tmpl w:val="74E63B48"/>
    <w:lvl w:ilvl="0" w:tplc="A2DC4E8A">
      <w:numFmt w:val="bullet"/>
      <w:lvlText w:val="•"/>
      <w:lvlJc w:val="left"/>
      <w:pPr>
        <w:ind w:left="720" w:hanging="360"/>
      </w:pPr>
      <w:rPr>
        <w:rFonts w:ascii="Times New Roman" w:eastAsia="Times New Roman" w:hAnsi="Times New Roman" w:cs="Times New Roman" w:hint="default"/>
        <w:strike w:val="0"/>
        <w:color w:val="auto"/>
        <w:sz w:val="22"/>
        <w:szCs w:val="22"/>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14EA14B2"/>
    <w:multiLevelType w:val="hybridMultilevel"/>
    <w:tmpl w:val="F23EE902"/>
    <w:lvl w:ilvl="0" w:tplc="A2DC4E8A">
      <w:numFmt w:val="bullet"/>
      <w:lvlText w:val="•"/>
      <w:lvlJc w:val="left"/>
      <w:pPr>
        <w:ind w:left="720" w:hanging="360"/>
      </w:pPr>
      <w:rPr>
        <w:rFonts w:ascii="Times New Roman" w:eastAsia="Times New Roman" w:hAnsi="Times New Roman" w:cs="Times New Roman" w:hint="default"/>
        <w:strike w:val="0"/>
        <w:color w:val="auto"/>
        <w:sz w:val="22"/>
        <w:szCs w:val="22"/>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nsid w:val="16346DA7"/>
    <w:multiLevelType w:val="hybridMultilevel"/>
    <w:tmpl w:val="E3A25BD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166D7663"/>
    <w:multiLevelType w:val="hybridMultilevel"/>
    <w:tmpl w:val="3DE6315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16DC1E94"/>
    <w:multiLevelType w:val="hybridMultilevel"/>
    <w:tmpl w:val="16B09D12"/>
    <w:lvl w:ilvl="0" w:tplc="643CEA94">
      <w:start w:val="1"/>
      <w:numFmt w:val="lowerLetter"/>
      <w:lvlText w:val="%1)"/>
      <w:lvlJc w:val="left"/>
      <w:pPr>
        <w:ind w:left="502" w:hanging="360"/>
      </w:pPr>
      <w:rPr>
        <w:rFonts w:hint="default"/>
      </w:rPr>
    </w:lvl>
    <w:lvl w:ilvl="1" w:tplc="041B0019" w:tentative="1">
      <w:start w:val="1"/>
      <w:numFmt w:val="lowerLetter"/>
      <w:lvlText w:val="%2."/>
      <w:lvlJc w:val="left"/>
      <w:pPr>
        <w:ind w:left="1932" w:hanging="360"/>
      </w:pPr>
    </w:lvl>
    <w:lvl w:ilvl="2" w:tplc="041B001B" w:tentative="1">
      <w:start w:val="1"/>
      <w:numFmt w:val="lowerRoman"/>
      <w:lvlText w:val="%3."/>
      <w:lvlJc w:val="right"/>
      <w:pPr>
        <w:ind w:left="2652" w:hanging="180"/>
      </w:pPr>
    </w:lvl>
    <w:lvl w:ilvl="3" w:tplc="041B000F" w:tentative="1">
      <w:start w:val="1"/>
      <w:numFmt w:val="decimal"/>
      <w:lvlText w:val="%4."/>
      <w:lvlJc w:val="left"/>
      <w:pPr>
        <w:ind w:left="3372" w:hanging="360"/>
      </w:pPr>
    </w:lvl>
    <w:lvl w:ilvl="4" w:tplc="041B0019" w:tentative="1">
      <w:start w:val="1"/>
      <w:numFmt w:val="lowerLetter"/>
      <w:lvlText w:val="%5."/>
      <w:lvlJc w:val="left"/>
      <w:pPr>
        <w:ind w:left="4092" w:hanging="360"/>
      </w:pPr>
    </w:lvl>
    <w:lvl w:ilvl="5" w:tplc="041B001B" w:tentative="1">
      <w:start w:val="1"/>
      <w:numFmt w:val="lowerRoman"/>
      <w:lvlText w:val="%6."/>
      <w:lvlJc w:val="right"/>
      <w:pPr>
        <w:ind w:left="4812" w:hanging="180"/>
      </w:pPr>
    </w:lvl>
    <w:lvl w:ilvl="6" w:tplc="041B000F" w:tentative="1">
      <w:start w:val="1"/>
      <w:numFmt w:val="decimal"/>
      <w:lvlText w:val="%7."/>
      <w:lvlJc w:val="left"/>
      <w:pPr>
        <w:ind w:left="5532" w:hanging="360"/>
      </w:pPr>
    </w:lvl>
    <w:lvl w:ilvl="7" w:tplc="041B0019" w:tentative="1">
      <w:start w:val="1"/>
      <w:numFmt w:val="lowerLetter"/>
      <w:lvlText w:val="%8."/>
      <w:lvlJc w:val="left"/>
      <w:pPr>
        <w:ind w:left="6252" w:hanging="360"/>
      </w:pPr>
    </w:lvl>
    <w:lvl w:ilvl="8" w:tplc="041B001B" w:tentative="1">
      <w:start w:val="1"/>
      <w:numFmt w:val="lowerRoman"/>
      <w:lvlText w:val="%9."/>
      <w:lvlJc w:val="right"/>
      <w:pPr>
        <w:ind w:left="6972" w:hanging="180"/>
      </w:pPr>
    </w:lvl>
  </w:abstractNum>
  <w:abstractNum w:abstractNumId="19">
    <w:nsid w:val="171069F3"/>
    <w:multiLevelType w:val="hybridMultilevel"/>
    <w:tmpl w:val="96D28964"/>
    <w:lvl w:ilvl="0" w:tplc="041B0017">
      <w:start w:val="1"/>
      <w:numFmt w:val="lowerLetter"/>
      <w:lvlText w:val="%1)"/>
      <w:lvlJc w:val="left"/>
      <w:pPr>
        <w:ind w:left="644"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179F65AB"/>
    <w:multiLevelType w:val="hybridMultilevel"/>
    <w:tmpl w:val="B69AE4B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nsid w:val="18152007"/>
    <w:multiLevelType w:val="hybridMultilevel"/>
    <w:tmpl w:val="C1E646FC"/>
    <w:lvl w:ilvl="0" w:tplc="643CEA94">
      <w:start w:val="1"/>
      <w:numFmt w:val="lowerLetter"/>
      <w:lvlText w:val="%1)"/>
      <w:lvlJc w:val="left"/>
      <w:pPr>
        <w:ind w:left="573" w:hanging="360"/>
      </w:pPr>
      <w:rPr>
        <w:rFonts w:hint="default"/>
      </w:rPr>
    </w:lvl>
    <w:lvl w:ilvl="1" w:tplc="041B0019" w:tentative="1">
      <w:start w:val="1"/>
      <w:numFmt w:val="lowerLetter"/>
      <w:lvlText w:val="%2."/>
      <w:lvlJc w:val="left"/>
      <w:pPr>
        <w:ind w:left="1293" w:hanging="360"/>
      </w:pPr>
    </w:lvl>
    <w:lvl w:ilvl="2" w:tplc="041B001B" w:tentative="1">
      <w:start w:val="1"/>
      <w:numFmt w:val="lowerRoman"/>
      <w:lvlText w:val="%3."/>
      <w:lvlJc w:val="right"/>
      <w:pPr>
        <w:ind w:left="2013" w:hanging="180"/>
      </w:pPr>
    </w:lvl>
    <w:lvl w:ilvl="3" w:tplc="041B000F" w:tentative="1">
      <w:start w:val="1"/>
      <w:numFmt w:val="decimal"/>
      <w:lvlText w:val="%4."/>
      <w:lvlJc w:val="left"/>
      <w:pPr>
        <w:ind w:left="2733" w:hanging="360"/>
      </w:pPr>
    </w:lvl>
    <w:lvl w:ilvl="4" w:tplc="041B0019" w:tentative="1">
      <w:start w:val="1"/>
      <w:numFmt w:val="lowerLetter"/>
      <w:lvlText w:val="%5."/>
      <w:lvlJc w:val="left"/>
      <w:pPr>
        <w:ind w:left="3453" w:hanging="360"/>
      </w:pPr>
    </w:lvl>
    <w:lvl w:ilvl="5" w:tplc="041B001B" w:tentative="1">
      <w:start w:val="1"/>
      <w:numFmt w:val="lowerRoman"/>
      <w:lvlText w:val="%6."/>
      <w:lvlJc w:val="right"/>
      <w:pPr>
        <w:ind w:left="4173" w:hanging="180"/>
      </w:pPr>
    </w:lvl>
    <w:lvl w:ilvl="6" w:tplc="041B000F" w:tentative="1">
      <w:start w:val="1"/>
      <w:numFmt w:val="decimal"/>
      <w:lvlText w:val="%7."/>
      <w:lvlJc w:val="left"/>
      <w:pPr>
        <w:ind w:left="4893" w:hanging="360"/>
      </w:pPr>
    </w:lvl>
    <w:lvl w:ilvl="7" w:tplc="041B0019" w:tentative="1">
      <w:start w:val="1"/>
      <w:numFmt w:val="lowerLetter"/>
      <w:lvlText w:val="%8."/>
      <w:lvlJc w:val="left"/>
      <w:pPr>
        <w:ind w:left="5613" w:hanging="360"/>
      </w:pPr>
    </w:lvl>
    <w:lvl w:ilvl="8" w:tplc="041B001B" w:tentative="1">
      <w:start w:val="1"/>
      <w:numFmt w:val="lowerRoman"/>
      <w:lvlText w:val="%9."/>
      <w:lvlJc w:val="right"/>
      <w:pPr>
        <w:ind w:left="6333" w:hanging="180"/>
      </w:pPr>
    </w:lvl>
  </w:abstractNum>
  <w:abstractNum w:abstractNumId="22">
    <w:nsid w:val="18DB438C"/>
    <w:multiLevelType w:val="hybridMultilevel"/>
    <w:tmpl w:val="9FAAB098"/>
    <w:lvl w:ilvl="0" w:tplc="041B0017">
      <w:start w:val="1"/>
      <w:numFmt w:val="lowerLetter"/>
      <w:lvlText w:val="%1)"/>
      <w:lvlJc w:val="left"/>
      <w:pPr>
        <w:ind w:left="715" w:hanging="360"/>
      </w:pPr>
      <w:rPr>
        <w:rFonts w:hint="default"/>
        <w:color w:val="auto"/>
        <w:sz w:val="22"/>
        <w:szCs w:val="22"/>
      </w:rPr>
    </w:lvl>
    <w:lvl w:ilvl="1" w:tplc="041B0019" w:tentative="1">
      <w:start w:val="1"/>
      <w:numFmt w:val="lowerLetter"/>
      <w:lvlText w:val="%2."/>
      <w:lvlJc w:val="left"/>
      <w:pPr>
        <w:ind w:left="1435" w:hanging="360"/>
      </w:pPr>
    </w:lvl>
    <w:lvl w:ilvl="2" w:tplc="041B001B" w:tentative="1">
      <w:start w:val="1"/>
      <w:numFmt w:val="lowerRoman"/>
      <w:lvlText w:val="%3."/>
      <w:lvlJc w:val="right"/>
      <w:pPr>
        <w:ind w:left="2155" w:hanging="180"/>
      </w:pPr>
    </w:lvl>
    <w:lvl w:ilvl="3" w:tplc="041B000F" w:tentative="1">
      <w:start w:val="1"/>
      <w:numFmt w:val="decimal"/>
      <w:lvlText w:val="%4."/>
      <w:lvlJc w:val="left"/>
      <w:pPr>
        <w:ind w:left="2875" w:hanging="360"/>
      </w:pPr>
    </w:lvl>
    <w:lvl w:ilvl="4" w:tplc="041B0019" w:tentative="1">
      <w:start w:val="1"/>
      <w:numFmt w:val="lowerLetter"/>
      <w:lvlText w:val="%5."/>
      <w:lvlJc w:val="left"/>
      <w:pPr>
        <w:ind w:left="3595" w:hanging="360"/>
      </w:pPr>
    </w:lvl>
    <w:lvl w:ilvl="5" w:tplc="041B001B" w:tentative="1">
      <w:start w:val="1"/>
      <w:numFmt w:val="lowerRoman"/>
      <w:lvlText w:val="%6."/>
      <w:lvlJc w:val="right"/>
      <w:pPr>
        <w:ind w:left="4315" w:hanging="180"/>
      </w:pPr>
    </w:lvl>
    <w:lvl w:ilvl="6" w:tplc="041B000F" w:tentative="1">
      <w:start w:val="1"/>
      <w:numFmt w:val="decimal"/>
      <w:lvlText w:val="%7."/>
      <w:lvlJc w:val="left"/>
      <w:pPr>
        <w:ind w:left="5035" w:hanging="360"/>
      </w:pPr>
    </w:lvl>
    <w:lvl w:ilvl="7" w:tplc="041B0019" w:tentative="1">
      <w:start w:val="1"/>
      <w:numFmt w:val="lowerLetter"/>
      <w:lvlText w:val="%8."/>
      <w:lvlJc w:val="left"/>
      <w:pPr>
        <w:ind w:left="5755" w:hanging="360"/>
      </w:pPr>
    </w:lvl>
    <w:lvl w:ilvl="8" w:tplc="041B001B" w:tentative="1">
      <w:start w:val="1"/>
      <w:numFmt w:val="lowerRoman"/>
      <w:lvlText w:val="%9."/>
      <w:lvlJc w:val="right"/>
      <w:pPr>
        <w:ind w:left="6475" w:hanging="180"/>
      </w:pPr>
    </w:lvl>
  </w:abstractNum>
  <w:abstractNum w:abstractNumId="23">
    <w:nsid w:val="19672C9F"/>
    <w:multiLevelType w:val="hybridMultilevel"/>
    <w:tmpl w:val="6914C664"/>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796A3F62">
      <w:numFmt w:val="bullet"/>
      <w:lvlText w:val="-"/>
      <w:lvlJc w:val="left"/>
      <w:pPr>
        <w:ind w:left="2340" w:hanging="360"/>
      </w:pPr>
      <w:rPr>
        <w:rFonts w:ascii="Times New Roman" w:eastAsia="Times New Roman" w:hAnsi="Times New Roman" w:cs="Times New Roman"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198D7E34"/>
    <w:multiLevelType w:val="hybridMultilevel"/>
    <w:tmpl w:val="3750583C"/>
    <w:lvl w:ilvl="0" w:tplc="041B0017">
      <w:start w:val="1"/>
      <w:numFmt w:val="lowerLetter"/>
      <w:lvlText w:val="%1)"/>
      <w:lvlJc w:val="left"/>
      <w:pPr>
        <w:ind w:left="473" w:hanging="360"/>
      </w:pPr>
      <w:rPr>
        <w:rFonts w:hint="default"/>
      </w:rPr>
    </w:lvl>
    <w:lvl w:ilvl="1" w:tplc="041B0019" w:tentative="1">
      <w:start w:val="1"/>
      <w:numFmt w:val="lowerLetter"/>
      <w:lvlText w:val="%2."/>
      <w:lvlJc w:val="left"/>
      <w:pPr>
        <w:ind w:left="1193" w:hanging="360"/>
      </w:pPr>
    </w:lvl>
    <w:lvl w:ilvl="2" w:tplc="041B001B" w:tentative="1">
      <w:start w:val="1"/>
      <w:numFmt w:val="lowerRoman"/>
      <w:lvlText w:val="%3."/>
      <w:lvlJc w:val="right"/>
      <w:pPr>
        <w:ind w:left="1913" w:hanging="180"/>
      </w:pPr>
    </w:lvl>
    <w:lvl w:ilvl="3" w:tplc="041B000F" w:tentative="1">
      <w:start w:val="1"/>
      <w:numFmt w:val="decimal"/>
      <w:lvlText w:val="%4."/>
      <w:lvlJc w:val="left"/>
      <w:pPr>
        <w:ind w:left="2633" w:hanging="360"/>
      </w:pPr>
    </w:lvl>
    <w:lvl w:ilvl="4" w:tplc="041B0019" w:tentative="1">
      <w:start w:val="1"/>
      <w:numFmt w:val="lowerLetter"/>
      <w:lvlText w:val="%5."/>
      <w:lvlJc w:val="left"/>
      <w:pPr>
        <w:ind w:left="3353" w:hanging="360"/>
      </w:pPr>
    </w:lvl>
    <w:lvl w:ilvl="5" w:tplc="041B001B" w:tentative="1">
      <w:start w:val="1"/>
      <w:numFmt w:val="lowerRoman"/>
      <w:lvlText w:val="%6."/>
      <w:lvlJc w:val="right"/>
      <w:pPr>
        <w:ind w:left="4073" w:hanging="180"/>
      </w:pPr>
    </w:lvl>
    <w:lvl w:ilvl="6" w:tplc="041B000F" w:tentative="1">
      <w:start w:val="1"/>
      <w:numFmt w:val="decimal"/>
      <w:lvlText w:val="%7."/>
      <w:lvlJc w:val="left"/>
      <w:pPr>
        <w:ind w:left="4793" w:hanging="360"/>
      </w:pPr>
    </w:lvl>
    <w:lvl w:ilvl="7" w:tplc="041B0019" w:tentative="1">
      <w:start w:val="1"/>
      <w:numFmt w:val="lowerLetter"/>
      <w:lvlText w:val="%8."/>
      <w:lvlJc w:val="left"/>
      <w:pPr>
        <w:ind w:left="5513" w:hanging="360"/>
      </w:pPr>
    </w:lvl>
    <w:lvl w:ilvl="8" w:tplc="041B001B" w:tentative="1">
      <w:start w:val="1"/>
      <w:numFmt w:val="lowerRoman"/>
      <w:lvlText w:val="%9."/>
      <w:lvlJc w:val="right"/>
      <w:pPr>
        <w:ind w:left="6233" w:hanging="180"/>
      </w:pPr>
    </w:lvl>
  </w:abstractNum>
  <w:abstractNum w:abstractNumId="25">
    <w:nsid w:val="1A6839C1"/>
    <w:multiLevelType w:val="hybridMultilevel"/>
    <w:tmpl w:val="D81E7EE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1B012B3D"/>
    <w:multiLevelType w:val="hybridMultilevel"/>
    <w:tmpl w:val="ABF20C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nsid w:val="1C64576F"/>
    <w:multiLevelType w:val="hybridMultilevel"/>
    <w:tmpl w:val="3750583C"/>
    <w:lvl w:ilvl="0" w:tplc="041B0017">
      <w:start w:val="1"/>
      <w:numFmt w:val="lowerLetter"/>
      <w:lvlText w:val="%1)"/>
      <w:lvlJc w:val="left"/>
      <w:pPr>
        <w:ind w:left="473" w:hanging="360"/>
      </w:pPr>
      <w:rPr>
        <w:rFonts w:hint="default"/>
      </w:rPr>
    </w:lvl>
    <w:lvl w:ilvl="1" w:tplc="041B0019" w:tentative="1">
      <w:start w:val="1"/>
      <w:numFmt w:val="lowerLetter"/>
      <w:lvlText w:val="%2."/>
      <w:lvlJc w:val="left"/>
      <w:pPr>
        <w:ind w:left="1193" w:hanging="360"/>
      </w:pPr>
    </w:lvl>
    <w:lvl w:ilvl="2" w:tplc="041B001B" w:tentative="1">
      <w:start w:val="1"/>
      <w:numFmt w:val="lowerRoman"/>
      <w:lvlText w:val="%3."/>
      <w:lvlJc w:val="right"/>
      <w:pPr>
        <w:ind w:left="1913" w:hanging="180"/>
      </w:pPr>
    </w:lvl>
    <w:lvl w:ilvl="3" w:tplc="041B000F" w:tentative="1">
      <w:start w:val="1"/>
      <w:numFmt w:val="decimal"/>
      <w:lvlText w:val="%4."/>
      <w:lvlJc w:val="left"/>
      <w:pPr>
        <w:ind w:left="2633" w:hanging="360"/>
      </w:pPr>
    </w:lvl>
    <w:lvl w:ilvl="4" w:tplc="041B0019" w:tentative="1">
      <w:start w:val="1"/>
      <w:numFmt w:val="lowerLetter"/>
      <w:lvlText w:val="%5."/>
      <w:lvlJc w:val="left"/>
      <w:pPr>
        <w:ind w:left="3353" w:hanging="360"/>
      </w:pPr>
    </w:lvl>
    <w:lvl w:ilvl="5" w:tplc="041B001B" w:tentative="1">
      <w:start w:val="1"/>
      <w:numFmt w:val="lowerRoman"/>
      <w:lvlText w:val="%6."/>
      <w:lvlJc w:val="right"/>
      <w:pPr>
        <w:ind w:left="4073" w:hanging="180"/>
      </w:pPr>
    </w:lvl>
    <w:lvl w:ilvl="6" w:tplc="041B000F" w:tentative="1">
      <w:start w:val="1"/>
      <w:numFmt w:val="decimal"/>
      <w:lvlText w:val="%7."/>
      <w:lvlJc w:val="left"/>
      <w:pPr>
        <w:ind w:left="4793" w:hanging="360"/>
      </w:pPr>
    </w:lvl>
    <w:lvl w:ilvl="7" w:tplc="041B0019" w:tentative="1">
      <w:start w:val="1"/>
      <w:numFmt w:val="lowerLetter"/>
      <w:lvlText w:val="%8."/>
      <w:lvlJc w:val="left"/>
      <w:pPr>
        <w:ind w:left="5513" w:hanging="360"/>
      </w:pPr>
    </w:lvl>
    <w:lvl w:ilvl="8" w:tplc="041B001B" w:tentative="1">
      <w:start w:val="1"/>
      <w:numFmt w:val="lowerRoman"/>
      <w:lvlText w:val="%9."/>
      <w:lvlJc w:val="right"/>
      <w:pPr>
        <w:ind w:left="6233" w:hanging="180"/>
      </w:pPr>
    </w:lvl>
  </w:abstractNum>
  <w:abstractNum w:abstractNumId="28">
    <w:nsid w:val="1EAE350A"/>
    <w:multiLevelType w:val="hybridMultilevel"/>
    <w:tmpl w:val="CE144A40"/>
    <w:lvl w:ilvl="0" w:tplc="D930B068">
      <w:start w:val="1"/>
      <w:numFmt w:val="lowerLetter"/>
      <w:lvlText w:val="%1)"/>
      <w:lvlJc w:val="left"/>
      <w:pPr>
        <w:ind w:left="720" w:hanging="360"/>
      </w:pPr>
      <w:rPr>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1F040AFA"/>
    <w:multiLevelType w:val="hybridMultilevel"/>
    <w:tmpl w:val="424CE1EE"/>
    <w:lvl w:ilvl="0" w:tplc="18F82538">
      <w:start w:val="1"/>
      <w:numFmt w:val="lowerLetter"/>
      <w:lvlText w:val="%1)"/>
      <w:lvlJc w:val="left"/>
      <w:pPr>
        <w:ind w:left="473" w:hanging="360"/>
      </w:pPr>
      <w:rPr>
        <w:rFonts w:hint="default"/>
      </w:rPr>
    </w:lvl>
    <w:lvl w:ilvl="1" w:tplc="041B0019" w:tentative="1">
      <w:start w:val="1"/>
      <w:numFmt w:val="lowerLetter"/>
      <w:lvlText w:val="%2."/>
      <w:lvlJc w:val="left"/>
      <w:pPr>
        <w:ind w:left="1193" w:hanging="360"/>
      </w:pPr>
    </w:lvl>
    <w:lvl w:ilvl="2" w:tplc="041B001B" w:tentative="1">
      <w:start w:val="1"/>
      <w:numFmt w:val="lowerRoman"/>
      <w:lvlText w:val="%3."/>
      <w:lvlJc w:val="right"/>
      <w:pPr>
        <w:ind w:left="1913" w:hanging="180"/>
      </w:pPr>
    </w:lvl>
    <w:lvl w:ilvl="3" w:tplc="041B000F" w:tentative="1">
      <w:start w:val="1"/>
      <w:numFmt w:val="decimal"/>
      <w:lvlText w:val="%4."/>
      <w:lvlJc w:val="left"/>
      <w:pPr>
        <w:ind w:left="2633" w:hanging="360"/>
      </w:pPr>
    </w:lvl>
    <w:lvl w:ilvl="4" w:tplc="041B0019" w:tentative="1">
      <w:start w:val="1"/>
      <w:numFmt w:val="lowerLetter"/>
      <w:lvlText w:val="%5."/>
      <w:lvlJc w:val="left"/>
      <w:pPr>
        <w:ind w:left="3353" w:hanging="360"/>
      </w:pPr>
    </w:lvl>
    <w:lvl w:ilvl="5" w:tplc="041B001B" w:tentative="1">
      <w:start w:val="1"/>
      <w:numFmt w:val="lowerRoman"/>
      <w:lvlText w:val="%6."/>
      <w:lvlJc w:val="right"/>
      <w:pPr>
        <w:ind w:left="4073" w:hanging="180"/>
      </w:pPr>
    </w:lvl>
    <w:lvl w:ilvl="6" w:tplc="041B000F" w:tentative="1">
      <w:start w:val="1"/>
      <w:numFmt w:val="decimal"/>
      <w:lvlText w:val="%7."/>
      <w:lvlJc w:val="left"/>
      <w:pPr>
        <w:ind w:left="4793" w:hanging="360"/>
      </w:pPr>
    </w:lvl>
    <w:lvl w:ilvl="7" w:tplc="041B0019" w:tentative="1">
      <w:start w:val="1"/>
      <w:numFmt w:val="lowerLetter"/>
      <w:lvlText w:val="%8."/>
      <w:lvlJc w:val="left"/>
      <w:pPr>
        <w:ind w:left="5513" w:hanging="360"/>
      </w:pPr>
    </w:lvl>
    <w:lvl w:ilvl="8" w:tplc="041B001B" w:tentative="1">
      <w:start w:val="1"/>
      <w:numFmt w:val="lowerRoman"/>
      <w:lvlText w:val="%9."/>
      <w:lvlJc w:val="right"/>
      <w:pPr>
        <w:ind w:left="6233" w:hanging="180"/>
      </w:pPr>
    </w:lvl>
  </w:abstractNum>
  <w:abstractNum w:abstractNumId="30">
    <w:nsid w:val="216F4B2A"/>
    <w:multiLevelType w:val="hybridMultilevel"/>
    <w:tmpl w:val="EB2A7182"/>
    <w:lvl w:ilvl="0" w:tplc="041B0017">
      <w:start w:val="1"/>
      <w:numFmt w:val="lowerLetter"/>
      <w:lvlText w:val="%1)"/>
      <w:lvlJc w:val="left"/>
      <w:pPr>
        <w:tabs>
          <w:tab w:val="num" w:pos="1260"/>
        </w:tabs>
        <w:ind w:left="1260" w:hanging="360"/>
      </w:pPr>
    </w:lvl>
    <w:lvl w:ilvl="1" w:tplc="EBFE00F2">
      <w:numFmt w:val="bullet"/>
      <w:lvlText w:val="•"/>
      <w:lvlJc w:val="left"/>
      <w:pPr>
        <w:tabs>
          <w:tab w:val="num" w:pos="1440"/>
        </w:tabs>
        <w:ind w:left="1440" w:hanging="360"/>
      </w:pPr>
      <w:rPr>
        <w:rFonts w:ascii="Times New Roman" w:eastAsia="Times New Roman" w:hAnsi="Times New Roman" w:cs="Times New Roman" w:hint="default"/>
        <w:color w:val="auto"/>
        <w:sz w:val="24"/>
        <w:szCs w:val="24"/>
      </w:r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31">
    <w:nsid w:val="22DF0A37"/>
    <w:multiLevelType w:val="hybridMultilevel"/>
    <w:tmpl w:val="9B520588"/>
    <w:lvl w:ilvl="0" w:tplc="02CA6F5C">
      <w:numFmt w:val="bullet"/>
      <w:lvlText w:val="•"/>
      <w:lvlJc w:val="left"/>
      <w:pPr>
        <w:ind w:left="720" w:hanging="360"/>
      </w:pPr>
      <w:rPr>
        <w:rFonts w:ascii="Times New Roman" w:eastAsia="Times New Roman" w:hAnsi="Times New Roman" w:cs="Times New Roman" w:hint="default"/>
        <w:color w:val="auto"/>
        <w:sz w:val="24"/>
        <w:szCs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23176AF5"/>
    <w:multiLevelType w:val="hybridMultilevel"/>
    <w:tmpl w:val="F9361E0E"/>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33">
    <w:nsid w:val="23FF3963"/>
    <w:multiLevelType w:val="hybridMultilevel"/>
    <w:tmpl w:val="CE18FFB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nsid w:val="24992A49"/>
    <w:multiLevelType w:val="hybridMultilevel"/>
    <w:tmpl w:val="E8FA5572"/>
    <w:lvl w:ilvl="0" w:tplc="A2DC4E8A">
      <w:numFmt w:val="bullet"/>
      <w:lvlText w:val="•"/>
      <w:lvlJc w:val="left"/>
      <w:pPr>
        <w:ind w:left="1288" w:hanging="360"/>
      </w:pPr>
      <w:rPr>
        <w:rFonts w:ascii="Times New Roman" w:eastAsia="Times New Roman" w:hAnsi="Times New Roman" w:cs="Times New Roman" w:hint="default"/>
        <w:strike w:val="0"/>
        <w:color w:val="auto"/>
        <w:sz w:val="22"/>
        <w:szCs w:val="22"/>
      </w:rPr>
    </w:lvl>
    <w:lvl w:ilvl="1" w:tplc="041B0003" w:tentative="1">
      <w:start w:val="1"/>
      <w:numFmt w:val="bullet"/>
      <w:lvlText w:val="o"/>
      <w:lvlJc w:val="left"/>
      <w:pPr>
        <w:ind w:left="2008" w:hanging="360"/>
      </w:pPr>
      <w:rPr>
        <w:rFonts w:ascii="Courier New" w:hAnsi="Courier New" w:cs="Courier New" w:hint="default"/>
      </w:rPr>
    </w:lvl>
    <w:lvl w:ilvl="2" w:tplc="041B0005" w:tentative="1">
      <w:start w:val="1"/>
      <w:numFmt w:val="bullet"/>
      <w:lvlText w:val=""/>
      <w:lvlJc w:val="left"/>
      <w:pPr>
        <w:ind w:left="2728" w:hanging="360"/>
      </w:pPr>
      <w:rPr>
        <w:rFonts w:ascii="Wingdings" w:hAnsi="Wingdings" w:hint="default"/>
      </w:rPr>
    </w:lvl>
    <w:lvl w:ilvl="3" w:tplc="041B0001" w:tentative="1">
      <w:start w:val="1"/>
      <w:numFmt w:val="bullet"/>
      <w:lvlText w:val=""/>
      <w:lvlJc w:val="left"/>
      <w:pPr>
        <w:ind w:left="3448" w:hanging="360"/>
      </w:pPr>
      <w:rPr>
        <w:rFonts w:ascii="Symbol" w:hAnsi="Symbol" w:hint="default"/>
      </w:rPr>
    </w:lvl>
    <w:lvl w:ilvl="4" w:tplc="041B0003" w:tentative="1">
      <w:start w:val="1"/>
      <w:numFmt w:val="bullet"/>
      <w:lvlText w:val="o"/>
      <w:lvlJc w:val="left"/>
      <w:pPr>
        <w:ind w:left="4168" w:hanging="360"/>
      </w:pPr>
      <w:rPr>
        <w:rFonts w:ascii="Courier New" w:hAnsi="Courier New" w:cs="Courier New" w:hint="default"/>
      </w:rPr>
    </w:lvl>
    <w:lvl w:ilvl="5" w:tplc="041B0005" w:tentative="1">
      <w:start w:val="1"/>
      <w:numFmt w:val="bullet"/>
      <w:lvlText w:val=""/>
      <w:lvlJc w:val="left"/>
      <w:pPr>
        <w:ind w:left="4888" w:hanging="360"/>
      </w:pPr>
      <w:rPr>
        <w:rFonts w:ascii="Wingdings" w:hAnsi="Wingdings" w:hint="default"/>
      </w:rPr>
    </w:lvl>
    <w:lvl w:ilvl="6" w:tplc="041B0001" w:tentative="1">
      <w:start w:val="1"/>
      <w:numFmt w:val="bullet"/>
      <w:lvlText w:val=""/>
      <w:lvlJc w:val="left"/>
      <w:pPr>
        <w:ind w:left="5608" w:hanging="360"/>
      </w:pPr>
      <w:rPr>
        <w:rFonts w:ascii="Symbol" w:hAnsi="Symbol" w:hint="default"/>
      </w:rPr>
    </w:lvl>
    <w:lvl w:ilvl="7" w:tplc="041B0003" w:tentative="1">
      <w:start w:val="1"/>
      <w:numFmt w:val="bullet"/>
      <w:lvlText w:val="o"/>
      <w:lvlJc w:val="left"/>
      <w:pPr>
        <w:ind w:left="6328" w:hanging="360"/>
      </w:pPr>
      <w:rPr>
        <w:rFonts w:ascii="Courier New" w:hAnsi="Courier New" w:cs="Courier New" w:hint="default"/>
      </w:rPr>
    </w:lvl>
    <w:lvl w:ilvl="8" w:tplc="041B0005" w:tentative="1">
      <w:start w:val="1"/>
      <w:numFmt w:val="bullet"/>
      <w:lvlText w:val=""/>
      <w:lvlJc w:val="left"/>
      <w:pPr>
        <w:ind w:left="7048" w:hanging="360"/>
      </w:pPr>
      <w:rPr>
        <w:rFonts w:ascii="Wingdings" w:hAnsi="Wingdings" w:hint="default"/>
      </w:rPr>
    </w:lvl>
  </w:abstractNum>
  <w:abstractNum w:abstractNumId="35">
    <w:nsid w:val="24E474C4"/>
    <w:multiLevelType w:val="hybridMultilevel"/>
    <w:tmpl w:val="C2F6D562"/>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nsid w:val="25666DF5"/>
    <w:multiLevelType w:val="hybridMultilevel"/>
    <w:tmpl w:val="369C543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nsid w:val="275C384B"/>
    <w:multiLevelType w:val="hybridMultilevel"/>
    <w:tmpl w:val="8EF6F440"/>
    <w:lvl w:ilvl="0" w:tplc="041B0017">
      <w:start w:val="1"/>
      <w:numFmt w:val="lowerLetter"/>
      <w:lvlText w:val="%1)"/>
      <w:lvlJc w:val="lef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38">
    <w:nsid w:val="28C13C01"/>
    <w:multiLevelType w:val="hybridMultilevel"/>
    <w:tmpl w:val="9FAAB098"/>
    <w:lvl w:ilvl="0" w:tplc="041B0017">
      <w:start w:val="1"/>
      <w:numFmt w:val="lowerLetter"/>
      <w:lvlText w:val="%1)"/>
      <w:lvlJc w:val="left"/>
      <w:pPr>
        <w:ind w:left="715" w:hanging="360"/>
      </w:pPr>
      <w:rPr>
        <w:rFonts w:hint="default"/>
        <w:color w:val="auto"/>
        <w:sz w:val="22"/>
        <w:szCs w:val="22"/>
      </w:rPr>
    </w:lvl>
    <w:lvl w:ilvl="1" w:tplc="041B0019" w:tentative="1">
      <w:start w:val="1"/>
      <w:numFmt w:val="lowerLetter"/>
      <w:lvlText w:val="%2."/>
      <w:lvlJc w:val="left"/>
      <w:pPr>
        <w:ind w:left="1435" w:hanging="360"/>
      </w:pPr>
    </w:lvl>
    <w:lvl w:ilvl="2" w:tplc="041B001B" w:tentative="1">
      <w:start w:val="1"/>
      <w:numFmt w:val="lowerRoman"/>
      <w:lvlText w:val="%3."/>
      <w:lvlJc w:val="right"/>
      <w:pPr>
        <w:ind w:left="2155" w:hanging="180"/>
      </w:pPr>
    </w:lvl>
    <w:lvl w:ilvl="3" w:tplc="041B000F" w:tentative="1">
      <w:start w:val="1"/>
      <w:numFmt w:val="decimal"/>
      <w:lvlText w:val="%4."/>
      <w:lvlJc w:val="left"/>
      <w:pPr>
        <w:ind w:left="2875" w:hanging="360"/>
      </w:pPr>
    </w:lvl>
    <w:lvl w:ilvl="4" w:tplc="041B0019" w:tentative="1">
      <w:start w:val="1"/>
      <w:numFmt w:val="lowerLetter"/>
      <w:lvlText w:val="%5."/>
      <w:lvlJc w:val="left"/>
      <w:pPr>
        <w:ind w:left="3595" w:hanging="360"/>
      </w:pPr>
    </w:lvl>
    <w:lvl w:ilvl="5" w:tplc="041B001B" w:tentative="1">
      <w:start w:val="1"/>
      <w:numFmt w:val="lowerRoman"/>
      <w:lvlText w:val="%6."/>
      <w:lvlJc w:val="right"/>
      <w:pPr>
        <w:ind w:left="4315" w:hanging="180"/>
      </w:pPr>
    </w:lvl>
    <w:lvl w:ilvl="6" w:tplc="041B000F" w:tentative="1">
      <w:start w:val="1"/>
      <w:numFmt w:val="decimal"/>
      <w:lvlText w:val="%7."/>
      <w:lvlJc w:val="left"/>
      <w:pPr>
        <w:ind w:left="5035" w:hanging="360"/>
      </w:pPr>
    </w:lvl>
    <w:lvl w:ilvl="7" w:tplc="041B0019" w:tentative="1">
      <w:start w:val="1"/>
      <w:numFmt w:val="lowerLetter"/>
      <w:lvlText w:val="%8."/>
      <w:lvlJc w:val="left"/>
      <w:pPr>
        <w:ind w:left="5755" w:hanging="360"/>
      </w:pPr>
    </w:lvl>
    <w:lvl w:ilvl="8" w:tplc="041B001B" w:tentative="1">
      <w:start w:val="1"/>
      <w:numFmt w:val="lowerRoman"/>
      <w:lvlText w:val="%9."/>
      <w:lvlJc w:val="right"/>
      <w:pPr>
        <w:ind w:left="6475" w:hanging="180"/>
      </w:pPr>
    </w:lvl>
  </w:abstractNum>
  <w:abstractNum w:abstractNumId="39">
    <w:nsid w:val="29084970"/>
    <w:multiLevelType w:val="hybridMultilevel"/>
    <w:tmpl w:val="DEDAE1E2"/>
    <w:lvl w:ilvl="0" w:tplc="1EC25150">
      <w:numFmt w:val="bullet"/>
      <w:lvlText w:val="•"/>
      <w:lvlJc w:val="left"/>
      <w:pPr>
        <w:tabs>
          <w:tab w:val="num" w:pos="1756"/>
        </w:tabs>
        <w:ind w:left="1756" w:hanging="340"/>
      </w:pPr>
      <w:rPr>
        <w:rFonts w:ascii="Times New Roman" w:eastAsia="Times New Roman" w:hAnsi="Times New Roman" w:cs="Times New Roman" w:hint="default"/>
        <w:color w:val="auto"/>
        <w:sz w:val="24"/>
        <w:szCs w:val="24"/>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40">
    <w:nsid w:val="29BE0FB1"/>
    <w:multiLevelType w:val="hybridMultilevel"/>
    <w:tmpl w:val="CE18FFB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nsid w:val="2B2555C5"/>
    <w:multiLevelType w:val="hybridMultilevel"/>
    <w:tmpl w:val="3750583C"/>
    <w:lvl w:ilvl="0" w:tplc="041B0017">
      <w:start w:val="1"/>
      <w:numFmt w:val="lowerLetter"/>
      <w:lvlText w:val="%1)"/>
      <w:lvlJc w:val="left"/>
      <w:pPr>
        <w:ind w:left="473" w:hanging="360"/>
      </w:pPr>
      <w:rPr>
        <w:rFonts w:hint="default"/>
      </w:rPr>
    </w:lvl>
    <w:lvl w:ilvl="1" w:tplc="041B0019" w:tentative="1">
      <w:start w:val="1"/>
      <w:numFmt w:val="lowerLetter"/>
      <w:lvlText w:val="%2."/>
      <w:lvlJc w:val="left"/>
      <w:pPr>
        <w:ind w:left="1193" w:hanging="360"/>
      </w:pPr>
    </w:lvl>
    <w:lvl w:ilvl="2" w:tplc="041B001B" w:tentative="1">
      <w:start w:val="1"/>
      <w:numFmt w:val="lowerRoman"/>
      <w:lvlText w:val="%3."/>
      <w:lvlJc w:val="right"/>
      <w:pPr>
        <w:ind w:left="1913" w:hanging="180"/>
      </w:pPr>
    </w:lvl>
    <w:lvl w:ilvl="3" w:tplc="041B000F" w:tentative="1">
      <w:start w:val="1"/>
      <w:numFmt w:val="decimal"/>
      <w:lvlText w:val="%4."/>
      <w:lvlJc w:val="left"/>
      <w:pPr>
        <w:ind w:left="2633" w:hanging="360"/>
      </w:pPr>
    </w:lvl>
    <w:lvl w:ilvl="4" w:tplc="041B0019" w:tentative="1">
      <w:start w:val="1"/>
      <w:numFmt w:val="lowerLetter"/>
      <w:lvlText w:val="%5."/>
      <w:lvlJc w:val="left"/>
      <w:pPr>
        <w:ind w:left="3353" w:hanging="360"/>
      </w:pPr>
    </w:lvl>
    <w:lvl w:ilvl="5" w:tplc="041B001B" w:tentative="1">
      <w:start w:val="1"/>
      <w:numFmt w:val="lowerRoman"/>
      <w:lvlText w:val="%6."/>
      <w:lvlJc w:val="right"/>
      <w:pPr>
        <w:ind w:left="4073" w:hanging="180"/>
      </w:pPr>
    </w:lvl>
    <w:lvl w:ilvl="6" w:tplc="041B000F" w:tentative="1">
      <w:start w:val="1"/>
      <w:numFmt w:val="decimal"/>
      <w:lvlText w:val="%7."/>
      <w:lvlJc w:val="left"/>
      <w:pPr>
        <w:ind w:left="4793" w:hanging="360"/>
      </w:pPr>
    </w:lvl>
    <w:lvl w:ilvl="7" w:tplc="041B0019" w:tentative="1">
      <w:start w:val="1"/>
      <w:numFmt w:val="lowerLetter"/>
      <w:lvlText w:val="%8."/>
      <w:lvlJc w:val="left"/>
      <w:pPr>
        <w:ind w:left="5513" w:hanging="360"/>
      </w:pPr>
    </w:lvl>
    <w:lvl w:ilvl="8" w:tplc="041B001B" w:tentative="1">
      <w:start w:val="1"/>
      <w:numFmt w:val="lowerRoman"/>
      <w:lvlText w:val="%9."/>
      <w:lvlJc w:val="right"/>
      <w:pPr>
        <w:ind w:left="6233" w:hanging="180"/>
      </w:pPr>
    </w:lvl>
  </w:abstractNum>
  <w:abstractNum w:abstractNumId="42">
    <w:nsid w:val="2E425D51"/>
    <w:multiLevelType w:val="hybridMultilevel"/>
    <w:tmpl w:val="22F8D5E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nsid w:val="2EEE190A"/>
    <w:multiLevelType w:val="hybridMultilevel"/>
    <w:tmpl w:val="A8CE90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nsid w:val="300E5558"/>
    <w:multiLevelType w:val="multilevel"/>
    <w:tmpl w:val="BD9C9168"/>
    <w:lvl w:ilvl="0">
      <w:start w:val="3"/>
      <w:numFmt w:val="decimal"/>
      <w:lvlText w:val="%1"/>
      <w:lvlJc w:val="left"/>
      <w:pPr>
        <w:ind w:left="360" w:hanging="360"/>
      </w:pPr>
      <w:rPr>
        <w:rFonts w:hint="default"/>
      </w:rPr>
    </w:lvl>
    <w:lvl w:ilvl="1">
      <w:start w:val="1"/>
      <w:numFmt w:val="lowerLetter"/>
      <w:lvlText w:val="%2)"/>
      <w:lvlJc w:val="left"/>
      <w:pPr>
        <w:ind w:left="786" w:hanging="360"/>
      </w:pPr>
      <w:rPr>
        <w:rFonts w:hint="default"/>
        <w:b w:val="0"/>
        <w:i w:val="0"/>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45">
    <w:nsid w:val="30D50534"/>
    <w:multiLevelType w:val="hybridMultilevel"/>
    <w:tmpl w:val="783E8364"/>
    <w:lvl w:ilvl="0" w:tplc="041B0017">
      <w:start w:val="1"/>
      <w:numFmt w:val="lowerLetter"/>
      <w:lvlText w:val="%1)"/>
      <w:lvlJc w:val="left"/>
      <w:pPr>
        <w:ind w:left="473" w:hanging="360"/>
      </w:pPr>
      <w:rPr>
        <w:rFonts w:hint="default"/>
      </w:rPr>
    </w:lvl>
    <w:lvl w:ilvl="1" w:tplc="041B0019" w:tentative="1">
      <w:start w:val="1"/>
      <w:numFmt w:val="lowerLetter"/>
      <w:lvlText w:val="%2."/>
      <w:lvlJc w:val="left"/>
      <w:pPr>
        <w:ind w:left="1193" w:hanging="360"/>
      </w:pPr>
    </w:lvl>
    <w:lvl w:ilvl="2" w:tplc="041B001B" w:tentative="1">
      <w:start w:val="1"/>
      <w:numFmt w:val="lowerRoman"/>
      <w:lvlText w:val="%3."/>
      <w:lvlJc w:val="right"/>
      <w:pPr>
        <w:ind w:left="1913" w:hanging="180"/>
      </w:pPr>
    </w:lvl>
    <w:lvl w:ilvl="3" w:tplc="041B000F" w:tentative="1">
      <w:start w:val="1"/>
      <w:numFmt w:val="decimal"/>
      <w:lvlText w:val="%4."/>
      <w:lvlJc w:val="left"/>
      <w:pPr>
        <w:ind w:left="2633" w:hanging="360"/>
      </w:pPr>
    </w:lvl>
    <w:lvl w:ilvl="4" w:tplc="041B0019" w:tentative="1">
      <w:start w:val="1"/>
      <w:numFmt w:val="lowerLetter"/>
      <w:lvlText w:val="%5."/>
      <w:lvlJc w:val="left"/>
      <w:pPr>
        <w:ind w:left="3353" w:hanging="360"/>
      </w:pPr>
    </w:lvl>
    <w:lvl w:ilvl="5" w:tplc="041B001B" w:tentative="1">
      <w:start w:val="1"/>
      <w:numFmt w:val="lowerRoman"/>
      <w:lvlText w:val="%6."/>
      <w:lvlJc w:val="right"/>
      <w:pPr>
        <w:ind w:left="4073" w:hanging="180"/>
      </w:pPr>
    </w:lvl>
    <w:lvl w:ilvl="6" w:tplc="041B000F" w:tentative="1">
      <w:start w:val="1"/>
      <w:numFmt w:val="decimal"/>
      <w:lvlText w:val="%7."/>
      <w:lvlJc w:val="left"/>
      <w:pPr>
        <w:ind w:left="4793" w:hanging="360"/>
      </w:pPr>
    </w:lvl>
    <w:lvl w:ilvl="7" w:tplc="041B0019" w:tentative="1">
      <w:start w:val="1"/>
      <w:numFmt w:val="lowerLetter"/>
      <w:lvlText w:val="%8."/>
      <w:lvlJc w:val="left"/>
      <w:pPr>
        <w:ind w:left="5513" w:hanging="360"/>
      </w:pPr>
    </w:lvl>
    <w:lvl w:ilvl="8" w:tplc="041B001B" w:tentative="1">
      <w:start w:val="1"/>
      <w:numFmt w:val="lowerRoman"/>
      <w:lvlText w:val="%9."/>
      <w:lvlJc w:val="right"/>
      <w:pPr>
        <w:ind w:left="6233" w:hanging="180"/>
      </w:pPr>
    </w:lvl>
  </w:abstractNum>
  <w:abstractNum w:abstractNumId="46">
    <w:nsid w:val="331C75AB"/>
    <w:multiLevelType w:val="hybridMultilevel"/>
    <w:tmpl w:val="527CDC78"/>
    <w:lvl w:ilvl="0" w:tplc="AC7EED30">
      <w:numFmt w:val="bullet"/>
      <w:lvlText w:val="•"/>
      <w:lvlJc w:val="left"/>
      <w:pPr>
        <w:ind w:left="720" w:hanging="360"/>
      </w:pPr>
      <w:rPr>
        <w:rFonts w:ascii="Times New Roman" w:eastAsia="Times New Roman" w:hAnsi="Times New Roman" w:cs="Times New Roman"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342A6F66"/>
    <w:multiLevelType w:val="hybridMultilevel"/>
    <w:tmpl w:val="B644DC00"/>
    <w:lvl w:ilvl="0" w:tplc="940C0446">
      <w:numFmt w:val="bullet"/>
      <w:lvlText w:val="•"/>
      <w:lvlJc w:val="left"/>
      <w:pPr>
        <w:ind w:left="1146" w:hanging="360"/>
      </w:pPr>
      <w:rPr>
        <w:rFonts w:ascii="Times New Roman" w:eastAsia="Times New Roman" w:hAnsi="Times New Roman" w:cs="Times New Roman" w:hint="default"/>
        <w:strike w:val="0"/>
        <w:color w:val="auto"/>
        <w:sz w:val="24"/>
        <w:szCs w:val="24"/>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48">
    <w:nsid w:val="349863A0"/>
    <w:multiLevelType w:val="hybridMultilevel"/>
    <w:tmpl w:val="F092D8A6"/>
    <w:lvl w:ilvl="0" w:tplc="041B0017">
      <w:start w:val="1"/>
      <w:numFmt w:val="lowerLetter"/>
      <w:lvlText w:val="%1)"/>
      <w:lvlJc w:val="left"/>
      <w:pPr>
        <w:ind w:left="720" w:hanging="360"/>
      </w:pPr>
      <w:rPr>
        <w:rFonts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nsid w:val="34DF17E0"/>
    <w:multiLevelType w:val="hybridMultilevel"/>
    <w:tmpl w:val="2F0C3556"/>
    <w:lvl w:ilvl="0" w:tplc="CFD2582E">
      <w:numFmt w:val="bullet"/>
      <w:lvlText w:val="-"/>
      <w:lvlJc w:val="left"/>
      <w:pPr>
        <w:ind w:left="928" w:hanging="360"/>
      </w:pPr>
      <w:rPr>
        <w:rFonts w:ascii="Calibri" w:eastAsiaTheme="minorHAnsi" w:hAnsi="Calibri" w:cstheme="minorBidi" w:hint="default"/>
      </w:rPr>
    </w:lvl>
    <w:lvl w:ilvl="1" w:tplc="041B0003" w:tentative="1">
      <w:start w:val="1"/>
      <w:numFmt w:val="bullet"/>
      <w:lvlText w:val="o"/>
      <w:lvlJc w:val="left"/>
      <w:pPr>
        <w:ind w:left="1648" w:hanging="360"/>
      </w:pPr>
      <w:rPr>
        <w:rFonts w:ascii="Courier New" w:hAnsi="Courier New" w:cs="Courier New" w:hint="default"/>
      </w:rPr>
    </w:lvl>
    <w:lvl w:ilvl="2" w:tplc="041B0005" w:tentative="1">
      <w:start w:val="1"/>
      <w:numFmt w:val="bullet"/>
      <w:lvlText w:val=""/>
      <w:lvlJc w:val="left"/>
      <w:pPr>
        <w:ind w:left="2368" w:hanging="360"/>
      </w:pPr>
      <w:rPr>
        <w:rFonts w:ascii="Wingdings" w:hAnsi="Wingdings" w:hint="default"/>
      </w:rPr>
    </w:lvl>
    <w:lvl w:ilvl="3" w:tplc="041B0001" w:tentative="1">
      <w:start w:val="1"/>
      <w:numFmt w:val="bullet"/>
      <w:lvlText w:val=""/>
      <w:lvlJc w:val="left"/>
      <w:pPr>
        <w:ind w:left="3088" w:hanging="360"/>
      </w:pPr>
      <w:rPr>
        <w:rFonts w:ascii="Symbol" w:hAnsi="Symbol" w:hint="default"/>
      </w:rPr>
    </w:lvl>
    <w:lvl w:ilvl="4" w:tplc="041B0003" w:tentative="1">
      <w:start w:val="1"/>
      <w:numFmt w:val="bullet"/>
      <w:lvlText w:val="o"/>
      <w:lvlJc w:val="left"/>
      <w:pPr>
        <w:ind w:left="3808" w:hanging="360"/>
      </w:pPr>
      <w:rPr>
        <w:rFonts w:ascii="Courier New" w:hAnsi="Courier New" w:cs="Courier New" w:hint="default"/>
      </w:rPr>
    </w:lvl>
    <w:lvl w:ilvl="5" w:tplc="041B0005" w:tentative="1">
      <w:start w:val="1"/>
      <w:numFmt w:val="bullet"/>
      <w:lvlText w:val=""/>
      <w:lvlJc w:val="left"/>
      <w:pPr>
        <w:ind w:left="4528" w:hanging="360"/>
      </w:pPr>
      <w:rPr>
        <w:rFonts w:ascii="Wingdings" w:hAnsi="Wingdings" w:hint="default"/>
      </w:rPr>
    </w:lvl>
    <w:lvl w:ilvl="6" w:tplc="041B0001" w:tentative="1">
      <w:start w:val="1"/>
      <w:numFmt w:val="bullet"/>
      <w:lvlText w:val=""/>
      <w:lvlJc w:val="left"/>
      <w:pPr>
        <w:ind w:left="5248" w:hanging="360"/>
      </w:pPr>
      <w:rPr>
        <w:rFonts w:ascii="Symbol" w:hAnsi="Symbol" w:hint="default"/>
      </w:rPr>
    </w:lvl>
    <w:lvl w:ilvl="7" w:tplc="041B0003" w:tentative="1">
      <w:start w:val="1"/>
      <w:numFmt w:val="bullet"/>
      <w:lvlText w:val="o"/>
      <w:lvlJc w:val="left"/>
      <w:pPr>
        <w:ind w:left="5968" w:hanging="360"/>
      </w:pPr>
      <w:rPr>
        <w:rFonts w:ascii="Courier New" w:hAnsi="Courier New" w:cs="Courier New" w:hint="default"/>
      </w:rPr>
    </w:lvl>
    <w:lvl w:ilvl="8" w:tplc="041B0005" w:tentative="1">
      <w:start w:val="1"/>
      <w:numFmt w:val="bullet"/>
      <w:lvlText w:val=""/>
      <w:lvlJc w:val="left"/>
      <w:pPr>
        <w:ind w:left="6688" w:hanging="360"/>
      </w:pPr>
      <w:rPr>
        <w:rFonts w:ascii="Wingdings" w:hAnsi="Wingdings" w:hint="default"/>
      </w:rPr>
    </w:lvl>
  </w:abstractNum>
  <w:abstractNum w:abstractNumId="50">
    <w:nsid w:val="385A25AB"/>
    <w:multiLevelType w:val="hybridMultilevel"/>
    <w:tmpl w:val="F092D8A6"/>
    <w:lvl w:ilvl="0" w:tplc="041B0017">
      <w:start w:val="1"/>
      <w:numFmt w:val="lowerLetter"/>
      <w:lvlText w:val="%1)"/>
      <w:lvlJc w:val="left"/>
      <w:pPr>
        <w:ind w:left="720" w:hanging="360"/>
      </w:pPr>
      <w:rPr>
        <w:rFonts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
    <w:nsid w:val="396804DA"/>
    <w:multiLevelType w:val="hybridMultilevel"/>
    <w:tmpl w:val="22F8D5E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nsid w:val="39E246EE"/>
    <w:multiLevelType w:val="hybridMultilevel"/>
    <w:tmpl w:val="D2AA5FBE"/>
    <w:lvl w:ilvl="0" w:tplc="02CA6F5C">
      <w:numFmt w:val="bullet"/>
      <w:lvlText w:val="•"/>
      <w:lvlJc w:val="left"/>
      <w:pPr>
        <w:ind w:left="1004" w:hanging="360"/>
      </w:pPr>
      <w:rPr>
        <w:rFonts w:ascii="Times New Roman" w:eastAsia="Times New Roman" w:hAnsi="Times New Roman" w:cs="Times New Roman" w:hint="default"/>
        <w:color w:val="auto"/>
        <w:sz w:val="24"/>
        <w:szCs w:val="24"/>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53">
    <w:nsid w:val="3B015489"/>
    <w:multiLevelType w:val="hybridMultilevel"/>
    <w:tmpl w:val="C8E2041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nsid w:val="3B66682C"/>
    <w:multiLevelType w:val="hybridMultilevel"/>
    <w:tmpl w:val="783E8364"/>
    <w:lvl w:ilvl="0" w:tplc="041B0017">
      <w:start w:val="1"/>
      <w:numFmt w:val="lowerLetter"/>
      <w:lvlText w:val="%1)"/>
      <w:lvlJc w:val="left"/>
      <w:pPr>
        <w:ind w:left="473" w:hanging="360"/>
      </w:pPr>
      <w:rPr>
        <w:rFonts w:hint="default"/>
      </w:rPr>
    </w:lvl>
    <w:lvl w:ilvl="1" w:tplc="041B0019" w:tentative="1">
      <w:start w:val="1"/>
      <w:numFmt w:val="lowerLetter"/>
      <w:lvlText w:val="%2."/>
      <w:lvlJc w:val="left"/>
      <w:pPr>
        <w:ind w:left="1193" w:hanging="360"/>
      </w:pPr>
    </w:lvl>
    <w:lvl w:ilvl="2" w:tplc="041B001B" w:tentative="1">
      <w:start w:val="1"/>
      <w:numFmt w:val="lowerRoman"/>
      <w:lvlText w:val="%3."/>
      <w:lvlJc w:val="right"/>
      <w:pPr>
        <w:ind w:left="1913" w:hanging="180"/>
      </w:pPr>
    </w:lvl>
    <w:lvl w:ilvl="3" w:tplc="041B000F" w:tentative="1">
      <w:start w:val="1"/>
      <w:numFmt w:val="decimal"/>
      <w:lvlText w:val="%4."/>
      <w:lvlJc w:val="left"/>
      <w:pPr>
        <w:ind w:left="2633" w:hanging="360"/>
      </w:pPr>
    </w:lvl>
    <w:lvl w:ilvl="4" w:tplc="041B0019" w:tentative="1">
      <w:start w:val="1"/>
      <w:numFmt w:val="lowerLetter"/>
      <w:lvlText w:val="%5."/>
      <w:lvlJc w:val="left"/>
      <w:pPr>
        <w:ind w:left="3353" w:hanging="360"/>
      </w:pPr>
    </w:lvl>
    <w:lvl w:ilvl="5" w:tplc="041B001B" w:tentative="1">
      <w:start w:val="1"/>
      <w:numFmt w:val="lowerRoman"/>
      <w:lvlText w:val="%6."/>
      <w:lvlJc w:val="right"/>
      <w:pPr>
        <w:ind w:left="4073" w:hanging="180"/>
      </w:pPr>
    </w:lvl>
    <w:lvl w:ilvl="6" w:tplc="041B000F" w:tentative="1">
      <w:start w:val="1"/>
      <w:numFmt w:val="decimal"/>
      <w:lvlText w:val="%7."/>
      <w:lvlJc w:val="left"/>
      <w:pPr>
        <w:ind w:left="4793" w:hanging="360"/>
      </w:pPr>
    </w:lvl>
    <w:lvl w:ilvl="7" w:tplc="041B0019" w:tentative="1">
      <w:start w:val="1"/>
      <w:numFmt w:val="lowerLetter"/>
      <w:lvlText w:val="%8."/>
      <w:lvlJc w:val="left"/>
      <w:pPr>
        <w:ind w:left="5513" w:hanging="360"/>
      </w:pPr>
    </w:lvl>
    <w:lvl w:ilvl="8" w:tplc="041B001B" w:tentative="1">
      <w:start w:val="1"/>
      <w:numFmt w:val="lowerRoman"/>
      <w:lvlText w:val="%9."/>
      <w:lvlJc w:val="right"/>
      <w:pPr>
        <w:ind w:left="6233" w:hanging="180"/>
      </w:pPr>
    </w:lvl>
  </w:abstractNum>
  <w:abstractNum w:abstractNumId="55">
    <w:nsid w:val="3BC24A53"/>
    <w:multiLevelType w:val="hybridMultilevel"/>
    <w:tmpl w:val="23DC32FE"/>
    <w:lvl w:ilvl="0" w:tplc="041B0017">
      <w:start w:val="1"/>
      <w:numFmt w:val="lowerLetter"/>
      <w:lvlText w:val="%1)"/>
      <w:lvlJc w:val="left"/>
      <w:pPr>
        <w:ind w:left="5180"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56">
    <w:nsid w:val="3BC838E2"/>
    <w:multiLevelType w:val="hybridMultilevel"/>
    <w:tmpl w:val="8B1E9A9E"/>
    <w:lvl w:ilvl="0" w:tplc="041B0017">
      <w:start w:val="1"/>
      <w:numFmt w:val="lowerLetter"/>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57">
    <w:nsid w:val="3F9D35D4"/>
    <w:multiLevelType w:val="multilevel"/>
    <w:tmpl w:val="9A8A0D98"/>
    <w:lvl w:ilvl="0">
      <w:start w:val="1"/>
      <w:numFmt w:val="decimal"/>
      <w:pStyle w:val="1uroven"/>
      <w:lvlText w:val="%1."/>
      <w:lvlJc w:val="left"/>
      <w:pPr>
        <w:ind w:left="72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58">
    <w:nsid w:val="40E376E8"/>
    <w:multiLevelType w:val="hybridMultilevel"/>
    <w:tmpl w:val="D1DA1C48"/>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9">
    <w:nsid w:val="42E6327C"/>
    <w:multiLevelType w:val="hybridMultilevel"/>
    <w:tmpl w:val="63D6751E"/>
    <w:lvl w:ilvl="0" w:tplc="0ED6AB3A">
      <w:start w:val="1"/>
      <w:numFmt w:val="lowerLetter"/>
      <w:lvlText w:val="%1)"/>
      <w:lvlJc w:val="left"/>
      <w:pPr>
        <w:tabs>
          <w:tab w:val="num" w:pos="1260"/>
        </w:tabs>
        <w:ind w:left="1260" w:hanging="360"/>
      </w:pPr>
      <w:rPr>
        <w:b w:val="0"/>
      </w:rPr>
    </w:lvl>
    <w:lvl w:ilvl="1" w:tplc="A2DC4E8A">
      <w:numFmt w:val="bullet"/>
      <w:lvlText w:val="•"/>
      <w:lvlJc w:val="left"/>
      <w:pPr>
        <w:tabs>
          <w:tab w:val="num" w:pos="1440"/>
        </w:tabs>
        <w:ind w:left="1440" w:hanging="360"/>
      </w:pPr>
      <w:rPr>
        <w:rFonts w:ascii="Times New Roman" w:eastAsia="Times New Roman" w:hAnsi="Times New Roman" w:cs="Times New Roman" w:hint="default"/>
        <w:strike w:val="0"/>
        <w:color w:val="auto"/>
        <w:sz w:val="22"/>
        <w:szCs w:val="22"/>
      </w:r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60">
    <w:nsid w:val="43C76A17"/>
    <w:multiLevelType w:val="hybridMultilevel"/>
    <w:tmpl w:val="85B863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nsid w:val="442461F4"/>
    <w:multiLevelType w:val="hybridMultilevel"/>
    <w:tmpl w:val="6FD6E672"/>
    <w:lvl w:ilvl="0" w:tplc="53069D3E">
      <w:numFmt w:val="bullet"/>
      <w:lvlText w:val="•"/>
      <w:lvlJc w:val="left"/>
      <w:pPr>
        <w:ind w:left="720" w:hanging="360"/>
      </w:pPr>
      <w:rPr>
        <w:rFonts w:ascii="Times New Roman" w:eastAsia="Times New Roman" w:hAnsi="Times New Roman" w:cs="Times New Roman" w:hint="default"/>
        <w:b w:val="0"/>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4C217C0"/>
    <w:multiLevelType w:val="hybridMultilevel"/>
    <w:tmpl w:val="A676784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nsid w:val="45E23F1B"/>
    <w:multiLevelType w:val="hybridMultilevel"/>
    <w:tmpl w:val="F06AAC1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nsid w:val="478C176D"/>
    <w:multiLevelType w:val="hybridMultilevel"/>
    <w:tmpl w:val="C1E646FC"/>
    <w:lvl w:ilvl="0" w:tplc="643CEA94">
      <w:start w:val="1"/>
      <w:numFmt w:val="lowerLetter"/>
      <w:lvlText w:val="%1)"/>
      <w:lvlJc w:val="left"/>
      <w:pPr>
        <w:ind w:left="502" w:hanging="360"/>
      </w:pPr>
      <w:rPr>
        <w:rFonts w:hint="default"/>
      </w:rPr>
    </w:lvl>
    <w:lvl w:ilvl="1" w:tplc="041B0019" w:tentative="1">
      <w:start w:val="1"/>
      <w:numFmt w:val="lowerLetter"/>
      <w:lvlText w:val="%2."/>
      <w:lvlJc w:val="left"/>
      <w:pPr>
        <w:ind w:left="1932" w:hanging="360"/>
      </w:pPr>
    </w:lvl>
    <w:lvl w:ilvl="2" w:tplc="041B001B" w:tentative="1">
      <w:start w:val="1"/>
      <w:numFmt w:val="lowerRoman"/>
      <w:lvlText w:val="%3."/>
      <w:lvlJc w:val="right"/>
      <w:pPr>
        <w:ind w:left="2652" w:hanging="180"/>
      </w:pPr>
    </w:lvl>
    <w:lvl w:ilvl="3" w:tplc="041B000F" w:tentative="1">
      <w:start w:val="1"/>
      <w:numFmt w:val="decimal"/>
      <w:lvlText w:val="%4."/>
      <w:lvlJc w:val="left"/>
      <w:pPr>
        <w:ind w:left="3372" w:hanging="360"/>
      </w:pPr>
    </w:lvl>
    <w:lvl w:ilvl="4" w:tplc="041B0019" w:tentative="1">
      <w:start w:val="1"/>
      <w:numFmt w:val="lowerLetter"/>
      <w:lvlText w:val="%5."/>
      <w:lvlJc w:val="left"/>
      <w:pPr>
        <w:ind w:left="4092" w:hanging="360"/>
      </w:pPr>
    </w:lvl>
    <w:lvl w:ilvl="5" w:tplc="041B001B" w:tentative="1">
      <w:start w:val="1"/>
      <w:numFmt w:val="lowerRoman"/>
      <w:lvlText w:val="%6."/>
      <w:lvlJc w:val="right"/>
      <w:pPr>
        <w:ind w:left="4812" w:hanging="180"/>
      </w:pPr>
    </w:lvl>
    <w:lvl w:ilvl="6" w:tplc="041B000F" w:tentative="1">
      <w:start w:val="1"/>
      <w:numFmt w:val="decimal"/>
      <w:lvlText w:val="%7."/>
      <w:lvlJc w:val="left"/>
      <w:pPr>
        <w:ind w:left="5532" w:hanging="360"/>
      </w:pPr>
    </w:lvl>
    <w:lvl w:ilvl="7" w:tplc="041B0019" w:tentative="1">
      <w:start w:val="1"/>
      <w:numFmt w:val="lowerLetter"/>
      <w:lvlText w:val="%8."/>
      <w:lvlJc w:val="left"/>
      <w:pPr>
        <w:ind w:left="6252" w:hanging="360"/>
      </w:pPr>
    </w:lvl>
    <w:lvl w:ilvl="8" w:tplc="041B001B" w:tentative="1">
      <w:start w:val="1"/>
      <w:numFmt w:val="lowerRoman"/>
      <w:lvlText w:val="%9."/>
      <w:lvlJc w:val="right"/>
      <w:pPr>
        <w:ind w:left="6972" w:hanging="180"/>
      </w:pPr>
    </w:lvl>
  </w:abstractNum>
  <w:abstractNum w:abstractNumId="65">
    <w:nsid w:val="47D32DE3"/>
    <w:multiLevelType w:val="hybridMultilevel"/>
    <w:tmpl w:val="18FCC1B0"/>
    <w:lvl w:ilvl="0" w:tplc="EA1CF2C0">
      <w:numFmt w:val="bullet"/>
      <w:lvlText w:val="•"/>
      <w:lvlJc w:val="left"/>
      <w:pPr>
        <w:ind w:left="720" w:hanging="360"/>
      </w:pPr>
      <w:rPr>
        <w:rFonts w:ascii="Times New Roman" w:eastAsia="Times New Roman" w:hAnsi="Times New Roman" w:cs="Times New Roman" w:hint="default"/>
        <w:b w:val="0"/>
        <w:color w:val="auto"/>
        <w:sz w:val="22"/>
        <w:szCs w:val="22"/>
      </w:rPr>
    </w:lvl>
    <w:lvl w:ilvl="1" w:tplc="EA1CF2C0">
      <w:numFmt w:val="bullet"/>
      <w:lvlText w:val="•"/>
      <w:lvlJc w:val="left"/>
      <w:pPr>
        <w:ind w:left="1440" w:hanging="360"/>
      </w:pPr>
      <w:rPr>
        <w:rFonts w:ascii="Times New Roman" w:eastAsia="Times New Roman" w:hAnsi="Times New Roman" w:cs="Times New Roman" w:hint="default"/>
        <w:color w:val="auto"/>
        <w:sz w:val="22"/>
        <w:szCs w:val="22"/>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6">
    <w:nsid w:val="48953F8B"/>
    <w:multiLevelType w:val="hybridMultilevel"/>
    <w:tmpl w:val="C1E646FC"/>
    <w:lvl w:ilvl="0" w:tplc="643CEA94">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7">
    <w:nsid w:val="493C359A"/>
    <w:multiLevelType w:val="hybridMultilevel"/>
    <w:tmpl w:val="22F8D5E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8">
    <w:nsid w:val="4BFA70D7"/>
    <w:multiLevelType w:val="multilevel"/>
    <w:tmpl w:val="944A79EE"/>
    <w:lvl w:ilvl="0">
      <w:start w:val="3"/>
      <w:numFmt w:val="decimal"/>
      <w:lvlText w:val="%1"/>
      <w:lvlJc w:val="left"/>
      <w:pPr>
        <w:ind w:left="360" w:hanging="360"/>
      </w:pPr>
      <w:rPr>
        <w:rFonts w:hint="default"/>
      </w:rPr>
    </w:lvl>
    <w:lvl w:ilvl="1">
      <w:start w:val="1"/>
      <w:numFmt w:val="lowerLetter"/>
      <w:lvlText w:val="%2)"/>
      <w:lvlJc w:val="left"/>
      <w:pPr>
        <w:ind w:left="786" w:hanging="360"/>
      </w:pPr>
      <w:rPr>
        <w:rFonts w:hint="default"/>
        <w:b w:val="0"/>
        <w:i w:val="0"/>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69">
    <w:nsid w:val="4C094A2D"/>
    <w:multiLevelType w:val="hybridMultilevel"/>
    <w:tmpl w:val="5E8EF76E"/>
    <w:lvl w:ilvl="0" w:tplc="FC7A5C58">
      <w:numFmt w:val="bullet"/>
      <w:lvlText w:val="•"/>
      <w:lvlJc w:val="left"/>
      <w:pPr>
        <w:ind w:left="4047" w:hanging="360"/>
      </w:pPr>
      <w:rPr>
        <w:rFonts w:ascii="Times New Roman" w:eastAsia="Times New Roman" w:hAnsi="Times New Roman" w:cs="Times New Roman" w:hint="default"/>
        <w:color w:val="auto"/>
        <w:sz w:val="24"/>
        <w:szCs w:val="24"/>
      </w:rPr>
    </w:lvl>
    <w:lvl w:ilvl="1" w:tplc="041B0003" w:tentative="1">
      <w:start w:val="1"/>
      <w:numFmt w:val="bullet"/>
      <w:lvlText w:val="o"/>
      <w:lvlJc w:val="left"/>
      <w:pPr>
        <w:ind w:left="1795" w:hanging="360"/>
      </w:pPr>
      <w:rPr>
        <w:rFonts w:ascii="Courier New" w:hAnsi="Courier New" w:cs="Courier New" w:hint="default"/>
      </w:rPr>
    </w:lvl>
    <w:lvl w:ilvl="2" w:tplc="041B0005" w:tentative="1">
      <w:start w:val="1"/>
      <w:numFmt w:val="bullet"/>
      <w:lvlText w:val=""/>
      <w:lvlJc w:val="left"/>
      <w:pPr>
        <w:ind w:left="2515" w:hanging="360"/>
      </w:pPr>
      <w:rPr>
        <w:rFonts w:ascii="Wingdings" w:hAnsi="Wingdings" w:hint="default"/>
      </w:rPr>
    </w:lvl>
    <w:lvl w:ilvl="3" w:tplc="041B0001" w:tentative="1">
      <w:start w:val="1"/>
      <w:numFmt w:val="bullet"/>
      <w:lvlText w:val=""/>
      <w:lvlJc w:val="left"/>
      <w:pPr>
        <w:ind w:left="3235" w:hanging="360"/>
      </w:pPr>
      <w:rPr>
        <w:rFonts w:ascii="Symbol" w:hAnsi="Symbol" w:hint="default"/>
      </w:rPr>
    </w:lvl>
    <w:lvl w:ilvl="4" w:tplc="041B0003" w:tentative="1">
      <w:start w:val="1"/>
      <w:numFmt w:val="bullet"/>
      <w:lvlText w:val="o"/>
      <w:lvlJc w:val="left"/>
      <w:pPr>
        <w:ind w:left="3955" w:hanging="360"/>
      </w:pPr>
      <w:rPr>
        <w:rFonts w:ascii="Courier New" w:hAnsi="Courier New" w:cs="Courier New" w:hint="default"/>
      </w:rPr>
    </w:lvl>
    <w:lvl w:ilvl="5" w:tplc="041B0005" w:tentative="1">
      <w:start w:val="1"/>
      <w:numFmt w:val="bullet"/>
      <w:lvlText w:val=""/>
      <w:lvlJc w:val="left"/>
      <w:pPr>
        <w:ind w:left="4675" w:hanging="360"/>
      </w:pPr>
      <w:rPr>
        <w:rFonts w:ascii="Wingdings" w:hAnsi="Wingdings" w:hint="default"/>
      </w:rPr>
    </w:lvl>
    <w:lvl w:ilvl="6" w:tplc="041B0001" w:tentative="1">
      <w:start w:val="1"/>
      <w:numFmt w:val="bullet"/>
      <w:lvlText w:val=""/>
      <w:lvlJc w:val="left"/>
      <w:pPr>
        <w:ind w:left="5395" w:hanging="360"/>
      </w:pPr>
      <w:rPr>
        <w:rFonts w:ascii="Symbol" w:hAnsi="Symbol" w:hint="default"/>
      </w:rPr>
    </w:lvl>
    <w:lvl w:ilvl="7" w:tplc="041B0003" w:tentative="1">
      <w:start w:val="1"/>
      <w:numFmt w:val="bullet"/>
      <w:lvlText w:val="o"/>
      <w:lvlJc w:val="left"/>
      <w:pPr>
        <w:ind w:left="6115" w:hanging="360"/>
      </w:pPr>
      <w:rPr>
        <w:rFonts w:ascii="Courier New" w:hAnsi="Courier New" w:cs="Courier New" w:hint="default"/>
      </w:rPr>
    </w:lvl>
    <w:lvl w:ilvl="8" w:tplc="041B0005" w:tentative="1">
      <w:start w:val="1"/>
      <w:numFmt w:val="bullet"/>
      <w:lvlText w:val=""/>
      <w:lvlJc w:val="left"/>
      <w:pPr>
        <w:ind w:left="6835" w:hanging="360"/>
      </w:pPr>
      <w:rPr>
        <w:rFonts w:ascii="Wingdings" w:hAnsi="Wingdings" w:hint="default"/>
      </w:rPr>
    </w:lvl>
  </w:abstractNum>
  <w:abstractNum w:abstractNumId="70">
    <w:nsid w:val="4D5C167C"/>
    <w:multiLevelType w:val="hybridMultilevel"/>
    <w:tmpl w:val="16B09D12"/>
    <w:lvl w:ilvl="0" w:tplc="643CEA94">
      <w:start w:val="1"/>
      <w:numFmt w:val="lowerLetter"/>
      <w:lvlText w:val="%1)"/>
      <w:lvlJc w:val="left"/>
      <w:pPr>
        <w:ind w:left="502" w:hanging="360"/>
      </w:pPr>
      <w:rPr>
        <w:rFonts w:hint="default"/>
      </w:rPr>
    </w:lvl>
    <w:lvl w:ilvl="1" w:tplc="041B0019" w:tentative="1">
      <w:start w:val="1"/>
      <w:numFmt w:val="lowerLetter"/>
      <w:lvlText w:val="%2."/>
      <w:lvlJc w:val="left"/>
      <w:pPr>
        <w:ind w:left="1932" w:hanging="360"/>
      </w:pPr>
    </w:lvl>
    <w:lvl w:ilvl="2" w:tplc="041B001B" w:tentative="1">
      <w:start w:val="1"/>
      <w:numFmt w:val="lowerRoman"/>
      <w:lvlText w:val="%3."/>
      <w:lvlJc w:val="right"/>
      <w:pPr>
        <w:ind w:left="2652" w:hanging="180"/>
      </w:pPr>
    </w:lvl>
    <w:lvl w:ilvl="3" w:tplc="041B000F" w:tentative="1">
      <w:start w:val="1"/>
      <w:numFmt w:val="decimal"/>
      <w:lvlText w:val="%4."/>
      <w:lvlJc w:val="left"/>
      <w:pPr>
        <w:ind w:left="3372" w:hanging="360"/>
      </w:pPr>
    </w:lvl>
    <w:lvl w:ilvl="4" w:tplc="041B0019" w:tentative="1">
      <w:start w:val="1"/>
      <w:numFmt w:val="lowerLetter"/>
      <w:lvlText w:val="%5."/>
      <w:lvlJc w:val="left"/>
      <w:pPr>
        <w:ind w:left="4092" w:hanging="360"/>
      </w:pPr>
    </w:lvl>
    <w:lvl w:ilvl="5" w:tplc="041B001B" w:tentative="1">
      <w:start w:val="1"/>
      <w:numFmt w:val="lowerRoman"/>
      <w:lvlText w:val="%6."/>
      <w:lvlJc w:val="right"/>
      <w:pPr>
        <w:ind w:left="4812" w:hanging="180"/>
      </w:pPr>
    </w:lvl>
    <w:lvl w:ilvl="6" w:tplc="041B000F" w:tentative="1">
      <w:start w:val="1"/>
      <w:numFmt w:val="decimal"/>
      <w:lvlText w:val="%7."/>
      <w:lvlJc w:val="left"/>
      <w:pPr>
        <w:ind w:left="5532" w:hanging="360"/>
      </w:pPr>
    </w:lvl>
    <w:lvl w:ilvl="7" w:tplc="041B0019" w:tentative="1">
      <w:start w:val="1"/>
      <w:numFmt w:val="lowerLetter"/>
      <w:lvlText w:val="%8."/>
      <w:lvlJc w:val="left"/>
      <w:pPr>
        <w:ind w:left="6252" w:hanging="360"/>
      </w:pPr>
    </w:lvl>
    <w:lvl w:ilvl="8" w:tplc="041B001B" w:tentative="1">
      <w:start w:val="1"/>
      <w:numFmt w:val="lowerRoman"/>
      <w:lvlText w:val="%9."/>
      <w:lvlJc w:val="right"/>
      <w:pPr>
        <w:ind w:left="6972" w:hanging="180"/>
      </w:pPr>
    </w:lvl>
  </w:abstractNum>
  <w:abstractNum w:abstractNumId="71">
    <w:nsid w:val="4E8F7BE6"/>
    <w:multiLevelType w:val="hybridMultilevel"/>
    <w:tmpl w:val="D1B46366"/>
    <w:lvl w:ilvl="0" w:tplc="A7887B8E">
      <w:numFmt w:val="bullet"/>
      <w:lvlText w:val="•"/>
      <w:lvlJc w:val="left"/>
      <w:pPr>
        <w:ind w:left="720" w:hanging="360"/>
      </w:pPr>
      <w:rPr>
        <w:rFonts w:ascii="Times New Roman" w:eastAsia="Times New Roman" w:hAnsi="Times New Roman" w:cs="Times New Roman" w:hint="default"/>
        <w:color w:val="auto"/>
        <w:sz w:val="24"/>
        <w:szCs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2">
    <w:nsid w:val="52D1648D"/>
    <w:multiLevelType w:val="hybridMultilevel"/>
    <w:tmpl w:val="CE18FFB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3">
    <w:nsid w:val="543533ED"/>
    <w:multiLevelType w:val="hybridMultilevel"/>
    <w:tmpl w:val="85B863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nsid w:val="54F63445"/>
    <w:multiLevelType w:val="hybridMultilevel"/>
    <w:tmpl w:val="0706F44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5">
    <w:nsid w:val="550B4223"/>
    <w:multiLevelType w:val="hybridMultilevel"/>
    <w:tmpl w:val="6BEEF0C0"/>
    <w:lvl w:ilvl="0" w:tplc="75DCF864">
      <w:numFmt w:val="bullet"/>
      <w:lvlText w:val="•"/>
      <w:lvlJc w:val="left"/>
      <w:pPr>
        <w:ind w:left="720" w:hanging="360"/>
      </w:pPr>
      <w:rPr>
        <w:rFonts w:ascii="Times New Roman" w:eastAsia="Times New Roman" w:hAnsi="Times New Roman" w:cs="Times New Roman" w:hint="default"/>
        <w:color w:val="auto"/>
        <w:sz w:val="24"/>
        <w:szCs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6">
    <w:nsid w:val="57035803"/>
    <w:multiLevelType w:val="hybridMultilevel"/>
    <w:tmpl w:val="61186AB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7">
    <w:nsid w:val="576208DB"/>
    <w:multiLevelType w:val="hybridMultilevel"/>
    <w:tmpl w:val="C414A9B6"/>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78">
    <w:nsid w:val="57981F3A"/>
    <w:multiLevelType w:val="hybridMultilevel"/>
    <w:tmpl w:val="B19415E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9">
    <w:nsid w:val="582F48EF"/>
    <w:multiLevelType w:val="hybridMultilevel"/>
    <w:tmpl w:val="128A7CC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nsid w:val="5C003AA0"/>
    <w:multiLevelType w:val="hybridMultilevel"/>
    <w:tmpl w:val="2C984F5C"/>
    <w:lvl w:ilvl="0" w:tplc="02CA6F5C">
      <w:numFmt w:val="bullet"/>
      <w:lvlText w:val="•"/>
      <w:lvlJc w:val="left"/>
      <w:pPr>
        <w:ind w:left="720" w:hanging="360"/>
      </w:pPr>
      <w:rPr>
        <w:rFonts w:ascii="Times New Roman" w:eastAsia="Times New Roman" w:hAnsi="Times New Roman" w:cs="Times New Roman" w:hint="default"/>
        <w:color w:val="auto"/>
        <w:sz w:val="24"/>
        <w:szCs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1">
    <w:nsid w:val="5DF43253"/>
    <w:multiLevelType w:val="hybridMultilevel"/>
    <w:tmpl w:val="AB9E3D96"/>
    <w:lvl w:ilvl="0" w:tplc="24785706">
      <w:numFmt w:val="bullet"/>
      <w:lvlText w:val="•"/>
      <w:lvlJc w:val="left"/>
      <w:pPr>
        <w:ind w:left="1440" w:hanging="360"/>
      </w:pPr>
      <w:rPr>
        <w:rFonts w:ascii="Times New Roman" w:eastAsia="Times New Roman" w:hAnsi="Times New Roman" w:cs="Times New Roman" w:hint="default"/>
        <w:color w:val="auto"/>
        <w:sz w:val="24"/>
        <w:szCs w:val="24"/>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82">
    <w:nsid w:val="5EE96709"/>
    <w:multiLevelType w:val="hybridMultilevel"/>
    <w:tmpl w:val="424CE1EE"/>
    <w:lvl w:ilvl="0" w:tplc="18F82538">
      <w:start w:val="1"/>
      <w:numFmt w:val="lowerLetter"/>
      <w:lvlText w:val="%1)"/>
      <w:lvlJc w:val="left"/>
      <w:pPr>
        <w:ind w:left="473" w:hanging="360"/>
      </w:pPr>
      <w:rPr>
        <w:rFonts w:hint="default"/>
      </w:rPr>
    </w:lvl>
    <w:lvl w:ilvl="1" w:tplc="041B0019" w:tentative="1">
      <w:start w:val="1"/>
      <w:numFmt w:val="lowerLetter"/>
      <w:lvlText w:val="%2."/>
      <w:lvlJc w:val="left"/>
      <w:pPr>
        <w:ind w:left="1193" w:hanging="360"/>
      </w:pPr>
    </w:lvl>
    <w:lvl w:ilvl="2" w:tplc="041B001B" w:tentative="1">
      <w:start w:val="1"/>
      <w:numFmt w:val="lowerRoman"/>
      <w:lvlText w:val="%3."/>
      <w:lvlJc w:val="right"/>
      <w:pPr>
        <w:ind w:left="1913" w:hanging="180"/>
      </w:pPr>
    </w:lvl>
    <w:lvl w:ilvl="3" w:tplc="041B000F" w:tentative="1">
      <w:start w:val="1"/>
      <w:numFmt w:val="decimal"/>
      <w:lvlText w:val="%4."/>
      <w:lvlJc w:val="left"/>
      <w:pPr>
        <w:ind w:left="2633" w:hanging="360"/>
      </w:pPr>
    </w:lvl>
    <w:lvl w:ilvl="4" w:tplc="041B0019" w:tentative="1">
      <w:start w:val="1"/>
      <w:numFmt w:val="lowerLetter"/>
      <w:lvlText w:val="%5."/>
      <w:lvlJc w:val="left"/>
      <w:pPr>
        <w:ind w:left="3353" w:hanging="360"/>
      </w:pPr>
    </w:lvl>
    <w:lvl w:ilvl="5" w:tplc="041B001B" w:tentative="1">
      <w:start w:val="1"/>
      <w:numFmt w:val="lowerRoman"/>
      <w:lvlText w:val="%6."/>
      <w:lvlJc w:val="right"/>
      <w:pPr>
        <w:ind w:left="4073" w:hanging="180"/>
      </w:pPr>
    </w:lvl>
    <w:lvl w:ilvl="6" w:tplc="041B000F" w:tentative="1">
      <w:start w:val="1"/>
      <w:numFmt w:val="decimal"/>
      <w:lvlText w:val="%7."/>
      <w:lvlJc w:val="left"/>
      <w:pPr>
        <w:ind w:left="4793" w:hanging="360"/>
      </w:pPr>
    </w:lvl>
    <w:lvl w:ilvl="7" w:tplc="041B0019" w:tentative="1">
      <w:start w:val="1"/>
      <w:numFmt w:val="lowerLetter"/>
      <w:lvlText w:val="%8."/>
      <w:lvlJc w:val="left"/>
      <w:pPr>
        <w:ind w:left="5513" w:hanging="360"/>
      </w:pPr>
    </w:lvl>
    <w:lvl w:ilvl="8" w:tplc="041B001B" w:tentative="1">
      <w:start w:val="1"/>
      <w:numFmt w:val="lowerRoman"/>
      <w:lvlText w:val="%9."/>
      <w:lvlJc w:val="right"/>
      <w:pPr>
        <w:ind w:left="6233" w:hanging="180"/>
      </w:pPr>
    </w:lvl>
  </w:abstractNum>
  <w:abstractNum w:abstractNumId="83">
    <w:nsid w:val="601C6859"/>
    <w:multiLevelType w:val="hybridMultilevel"/>
    <w:tmpl w:val="7EF852FE"/>
    <w:lvl w:ilvl="0" w:tplc="467A0C28">
      <w:numFmt w:val="bullet"/>
      <w:lvlText w:val="•"/>
      <w:lvlJc w:val="left"/>
      <w:pPr>
        <w:ind w:left="720" w:hanging="360"/>
      </w:pPr>
      <w:rPr>
        <w:rFonts w:ascii="Times New Roman" w:eastAsia="Times New Roman" w:hAnsi="Times New Roman" w:cs="Times New Roman" w:hint="default"/>
        <w:color w:val="auto"/>
        <w:sz w:val="24"/>
        <w:szCs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4">
    <w:nsid w:val="609500F0"/>
    <w:multiLevelType w:val="hybridMultilevel"/>
    <w:tmpl w:val="539E5C2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5">
    <w:nsid w:val="61484F57"/>
    <w:multiLevelType w:val="hybridMultilevel"/>
    <w:tmpl w:val="B69AE4B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6">
    <w:nsid w:val="63E62EEF"/>
    <w:multiLevelType w:val="hybridMultilevel"/>
    <w:tmpl w:val="97FAFD52"/>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7">
    <w:nsid w:val="646301AC"/>
    <w:multiLevelType w:val="hybridMultilevel"/>
    <w:tmpl w:val="EA30C4C8"/>
    <w:lvl w:ilvl="0" w:tplc="BAD4F548">
      <w:start w:val="1"/>
      <w:numFmt w:val="bullet"/>
      <w:lvlText w:val=""/>
      <w:lvlJc w:val="left"/>
      <w:pPr>
        <w:ind w:left="1288" w:hanging="360"/>
      </w:pPr>
      <w:rPr>
        <w:rFonts w:ascii="Symbol" w:hAnsi="Symbol" w:hint="default"/>
        <w:strike w:val="0"/>
      </w:rPr>
    </w:lvl>
    <w:lvl w:ilvl="1" w:tplc="041B0003" w:tentative="1">
      <w:start w:val="1"/>
      <w:numFmt w:val="bullet"/>
      <w:lvlText w:val="o"/>
      <w:lvlJc w:val="left"/>
      <w:pPr>
        <w:ind w:left="2008" w:hanging="360"/>
      </w:pPr>
      <w:rPr>
        <w:rFonts w:ascii="Courier New" w:hAnsi="Courier New" w:cs="Courier New" w:hint="default"/>
      </w:rPr>
    </w:lvl>
    <w:lvl w:ilvl="2" w:tplc="041B0005" w:tentative="1">
      <w:start w:val="1"/>
      <w:numFmt w:val="bullet"/>
      <w:lvlText w:val=""/>
      <w:lvlJc w:val="left"/>
      <w:pPr>
        <w:ind w:left="2728" w:hanging="360"/>
      </w:pPr>
      <w:rPr>
        <w:rFonts w:ascii="Wingdings" w:hAnsi="Wingdings" w:hint="default"/>
      </w:rPr>
    </w:lvl>
    <w:lvl w:ilvl="3" w:tplc="041B0001" w:tentative="1">
      <w:start w:val="1"/>
      <w:numFmt w:val="bullet"/>
      <w:lvlText w:val=""/>
      <w:lvlJc w:val="left"/>
      <w:pPr>
        <w:ind w:left="3448" w:hanging="360"/>
      </w:pPr>
      <w:rPr>
        <w:rFonts w:ascii="Symbol" w:hAnsi="Symbol" w:hint="default"/>
      </w:rPr>
    </w:lvl>
    <w:lvl w:ilvl="4" w:tplc="041B0003" w:tentative="1">
      <w:start w:val="1"/>
      <w:numFmt w:val="bullet"/>
      <w:lvlText w:val="o"/>
      <w:lvlJc w:val="left"/>
      <w:pPr>
        <w:ind w:left="4168" w:hanging="360"/>
      </w:pPr>
      <w:rPr>
        <w:rFonts w:ascii="Courier New" w:hAnsi="Courier New" w:cs="Courier New" w:hint="default"/>
      </w:rPr>
    </w:lvl>
    <w:lvl w:ilvl="5" w:tplc="041B0005" w:tentative="1">
      <w:start w:val="1"/>
      <w:numFmt w:val="bullet"/>
      <w:lvlText w:val=""/>
      <w:lvlJc w:val="left"/>
      <w:pPr>
        <w:ind w:left="4888" w:hanging="360"/>
      </w:pPr>
      <w:rPr>
        <w:rFonts w:ascii="Wingdings" w:hAnsi="Wingdings" w:hint="default"/>
      </w:rPr>
    </w:lvl>
    <w:lvl w:ilvl="6" w:tplc="041B0001" w:tentative="1">
      <w:start w:val="1"/>
      <w:numFmt w:val="bullet"/>
      <w:lvlText w:val=""/>
      <w:lvlJc w:val="left"/>
      <w:pPr>
        <w:ind w:left="5608" w:hanging="360"/>
      </w:pPr>
      <w:rPr>
        <w:rFonts w:ascii="Symbol" w:hAnsi="Symbol" w:hint="default"/>
      </w:rPr>
    </w:lvl>
    <w:lvl w:ilvl="7" w:tplc="041B0003" w:tentative="1">
      <w:start w:val="1"/>
      <w:numFmt w:val="bullet"/>
      <w:lvlText w:val="o"/>
      <w:lvlJc w:val="left"/>
      <w:pPr>
        <w:ind w:left="6328" w:hanging="360"/>
      </w:pPr>
      <w:rPr>
        <w:rFonts w:ascii="Courier New" w:hAnsi="Courier New" w:cs="Courier New" w:hint="default"/>
      </w:rPr>
    </w:lvl>
    <w:lvl w:ilvl="8" w:tplc="041B0005" w:tentative="1">
      <w:start w:val="1"/>
      <w:numFmt w:val="bullet"/>
      <w:lvlText w:val=""/>
      <w:lvlJc w:val="left"/>
      <w:pPr>
        <w:ind w:left="7048" w:hanging="360"/>
      </w:pPr>
      <w:rPr>
        <w:rFonts w:ascii="Wingdings" w:hAnsi="Wingdings" w:hint="default"/>
      </w:rPr>
    </w:lvl>
  </w:abstractNum>
  <w:abstractNum w:abstractNumId="88">
    <w:nsid w:val="648C250C"/>
    <w:multiLevelType w:val="hybridMultilevel"/>
    <w:tmpl w:val="6220F39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9">
    <w:nsid w:val="65F6484B"/>
    <w:multiLevelType w:val="hybridMultilevel"/>
    <w:tmpl w:val="C1E646FC"/>
    <w:lvl w:ilvl="0" w:tplc="643CEA94">
      <w:start w:val="1"/>
      <w:numFmt w:val="lowerLetter"/>
      <w:lvlText w:val="%1)"/>
      <w:lvlJc w:val="left"/>
      <w:pPr>
        <w:ind w:left="502" w:hanging="360"/>
      </w:pPr>
      <w:rPr>
        <w:rFonts w:hint="default"/>
      </w:rPr>
    </w:lvl>
    <w:lvl w:ilvl="1" w:tplc="041B0019" w:tentative="1">
      <w:start w:val="1"/>
      <w:numFmt w:val="lowerLetter"/>
      <w:lvlText w:val="%2."/>
      <w:lvlJc w:val="left"/>
      <w:pPr>
        <w:ind w:left="1932" w:hanging="360"/>
      </w:pPr>
    </w:lvl>
    <w:lvl w:ilvl="2" w:tplc="041B001B" w:tentative="1">
      <w:start w:val="1"/>
      <w:numFmt w:val="lowerRoman"/>
      <w:lvlText w:val="%3."/>
      <w:lvlJc w:val="right"/>
      <w:pPr>
        <w:ind w:left="2652" w:hanging="180"/>
      </w:pPr>
    </w:lvl>
    <w:lvl w:ilvl="3" w:tplc="041B000F" w:tentative="1">
      <w:start w:val="1"/>
      <w:numFmt w:val="decimal"/>
      <w:lvlText w:val="%4."/>
      <w:lvlJc w:val="left"/>
      <w:pPr>
        <w:ind w:left="3372" w:hanging="360"/>
      </w:pPr>
    </w:lvl>
    <w:lvl w:ilvl="4" w:tplc="041B0019" w:tentative="1">
      <w:start w:val="1"/>
      <w:numFmt w:val="lowerLetter"/>
      <w:lvlText w:val="%5."/>
      <w:lvlJc w:val="left"/>
      <w:pPr>
        <w:ind w:left="4092" w:hanging="360"/>
      </w:pPr>
    </w:lvl>
    <w:lvl w:ilvl="5" w:tplc="041B001B" w:tentative="1">
      <w:start w:val="1"/>
      <w:numFmt w:val="lowerRoman"/>
      <w:lvlText w:val="%6."/>
      <w:lvlJc w:val="right"/>
      <w:pPr>
        <w:ind w:left="4812" w:hanging="180"/>
      </w:pPr>
    </w:lvl>
    <w:lvl w:ilvl="6" w:tplc="041B000F" w:tentative="1">
      <w:start w:val="1"/>
      <w:numFmt w:val="decimal"/>
      <w:lvlText w:val="%7."/>
      <w:lvlJc w:val="left"/>
      <w:pPr>
        <w:ind w:left="5532" w:hanging="360"/>
      </w:pPr>
    </w:lvl>
    <w:lvl w:ilvl="7" w:tplc="041B0019" w:tentative="1">
      <w:start w:val="1"/>
      <w:numFmt w:val="lowerLetter"/>
      <w:lvlText w:val="%8."/>
      <w:lvlJc w:val="left"/>
      <w:pPr>
        <w:ind w:left="6252" w:hanging="360"/>
      </w:pPr>
    </w:lvl>
    <w:lvl w:ilvl="8" w:tplc="041B001B" w:tentative="1">
      <w:start w:val="1"/>
      <w:numFmt w:val="lowerRoman"/>
      <w:lvlText w:val="%9."/>
      <w:lvlJc w:val="right"/>
      <w:pPr>
        <w:ind w:left="6972" w:hanging="180"/>
      </w:pPr>
    </w:lvl>
  </w:abstractNum>
  <w:abstractNum w:abstractNumId="90">
    <w:nsid w:val="66616EE9"/>
    <w:multiLevelType w:val="hybridMultilevel"/>
    <w:tmpl w:val="85626E34"/>
    <w:lvl w:ilvl="0" w:tplc="041B0017">
      <w:start w:val="1"/>
      <w:numFmt w:val="lowerLetter"/>
      <w:lvlText w:val="%1)"/>
      <w:lvlJc w:val="left"/>
      <w:pPr>
        <w:ind w:left="502"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nsid w:val="66936CAD"/>
    <w:multiLevelType w:val="hybridMultilevel"/>
    <w:tmpl w:val="128A7CC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2">
    <w:nsid w:val="670F79EC"/>
    <w:multiLevelType w:val="hybridMultilevel"/>
    <w:tmpl w:val="85B863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3">
    <w:nsid w:val="676844C7"/>
    <w:multiLevelType w:val="hybridMultilevel"/>
    <w:tmpl w:val="96D28964"/>
    <w:lvl w:ilvl="0" w:tplc="041B0017">
      <w:start w:val="1"/>
      <w:numFmt w:val="lowerLetter"/>
      <w:lvlText w:val="%1)"/>
      <w:lvlJc w:val="left"/>
      <w:pPr>
        <w:ind w:left="644"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4">
    <w:nsid w:val="68740349"/>
    <w:multiLevelType w:val="multilevel"/>
    <w:tmpl w:val="E55A47C8"/>
    <w:lvl w:ilvl="0">
      <w:start w:val="1"/>
      <w:numFmt w:val="decimal"/>
      <w:lvlText w:val="%1."/>
      <w:lvlJc w:val="left"/>
      <w:pPr>
        <w:ind w:left="1080" w:hanging="360"/>
      </w:pPr>
    </w:lvl>
    <w:lvl w:ilvl="1">
      <w:start w:val="1"/>
      <w:numFmt w:val="decimal"/>
      <w:pStyle w:val="2urove"/>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95">
    <w:nsid w:val="6B0D2A35"/>
    <w:multiLevelType w:val="hybridMultilevel"/>
    <w:tmpl w:val="56F0AE7E"/>
    <w:lvl w:ilvl="0" w:tplc="934443F4">
      <w:numFmt w:val="bullet"/>
      <w:lvlText w:val="•"/>
      <w:lvlJc w:val="left"/>
      <w:pPr>
        <w:ind w:left="720" w:hanging="360"/>
      </w:pPr>
      <w:rPr>
        <w:rFonts w:ascii="Times New Roman" w:eastAsia="Times New Roman" w:hAnsi="Times New Roman" w:cs="Times New Roman" w:hint="default"/>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2304F"/>
    <w:multiLevelType w:val="multilevel"/>
    <w:tmpl w:val="6F4AC5BC"/>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994"/>
        </w:tabs>
        <w:ind w:left="994" w:hanging="567"/>
      </w:pPr>
      <w:rPr>
        <w:rFonts w:cs="Times New Roman" w:hint="default"/>
        <w:b/>
        <w:i w:val="0"/>
      </w:rPr>
    </w:lvl>
    <w:lvl w:ilvl="2">
      <w:start w:val="1"/>
      <w:numFmt w:val="decimal"/>
      <w:lvlText w:val="%3.2.1"/>
      <w:lvlJc w:val="left"/>
      <w:pPr>
        <w:tabs>
          <w:tab w:val="num" w:pos="1872"/>
        </w:tabs>
        <w:ind w:left="1872" w:hanging="851"/>
      </w:pPr>
      <w:rPr>
        <w:rFonts w:hint="default"/>
        <w:b w:val="0"/>
        <w:i w:val="0"/>
      </w:rPr>
    </w:lvl>
    <w:lvl w:ilvl="3">
      <w:start w:val="1"/>
      <w:numFmt w:val="upperLetter"/>
      <w:pStyle w:val="Nadpis4"/>
      <w:lvlText w:val="%4)"/>
      <w:lvlJc w:val="left"/>
      <w:pPr>
        <w:tabs>
          <w:tab w:val="num" w:pos="1701"/>
        </w:tabs>
        <w:ind w:left="1701" w:hanging="567"/>
      </w:pPr>
      <w:rPr>
        <w:rFonts w:cs="Times New Roman" w:hint="default"/>
      </w:rPr>
    </w:lvl>
    <w:lvl w:ilvl="4">
      <w:start w:val="1"/>
      <w:numFmt w:val="decimal"/>
      <w:pStyle w:val="Nadpis5"/>
      <w:lvlText w:val="%4.%5)"/>
      <w:lvlJc w:val="left"/>
      <w:pPr>
        <w:tabs>
          <w:tab w:val="num" w:pos="1701"/>
        </w:tabs>
        <w:ind w:left="1701" w:hanging="567"/>
      </w:pPr>
      <w:rPr>
        <w:rFonts w:cs="Times New Roman" w:hint="default"/>
      </w:rPr>
    </w:lvl>
    <w:lvl w:ilvl="5">
      <w:start w:val="1"/>
      <w:numFmt w:val="lowerLetter"/>
      <w:pStyle w:val="Nadpis6"/>
      <w:lvlText w:val="(%6)"/>
      <w:lvlJc w:val="left"/>
      <w:pPr>
        <w:tabs>
          <w:tab w:val="num" w:pos="1701"/>
        </w:tabs>
        <w:ind w:left="1701" w:hanging="680"/>
      </w:pPr>
      <w:rPr>
        <w:rFonts w:cs="Times New Roman" w:hint="default"/>
      </w:rPr>
    </w:lvl>
    <w:lvl w:ilvl="6">
      <w:start w:val="1"/>
      <w:numFmt w:val="decimal"/>
      <w:lvlRestart w:val="0"/>
      <w:pStyle w:val="section"/>
      <w:lvlText w:val="Článok %7 -"/>
      <w:lvlJc w:val="left"/>
      <w:pPr>
        <w:tabs>
          <w:tab w:val="num" w:pos="2461"/>
        </w:tabs>
        <w:ind w:left="2155" w:hanging="1134"/>
      </w:pPr>
      <w:rPr>
        <w:rFonts w:ascii="Arial Black" w:hAnsi="Arial Black" w:cs="Times New Roman" w:hint="default"/>
      </w:rPr>
    </w:lvl>
    <w:lvl w:ilvl="7">
      <w:start w:val="1"/>
      <w:numFmt w:val="upperLetter"/>
      <w:pStyle w:val="Nadpis8"/>
      <w:lvlText w:val="%8)"/>
      <w:lvlJc w:val="left"/>
      <w:pPr>
        <w:tabs>
          <w:tab w:val="num" w:pos="1588"/>
        </w:tabs>
        <w:ind w:left="1588" w:hanging="567"/>
      </w:pPr>
      <w:rPr>
        <w:rFonts w:cs="Times New Roman" w:hint="default"/>
      </w:rPr>
    </w:lvl>
    <w:lvl w:ilvl="8">
      <w:start w:val="1"/>
      <w:numFmt w:val="decimal"/>
      <w:pStyle w:val="Nadpis9"/>
      <w:lvlText w:val="%8.%9)"/>
      <w:lvlJc w:val="left"/>
      <w:pPr>
        <w:tabs>
          <w:tab w:val="num" w:pos="1588"/>
        </w:tabs>
        <w:ind w:left="1588" w:hanging="567"/>
      </w:pPr>
      <w:rPr>
        <w:rFonts w:cs="Times New Roman" w:hint="default"/>
      </w:rPr>
    </w:lvl>
  </w:abstractNum>
  <w:abstractNum w:abstractNumId="97">
    <w:nsid w:val="6C677AB0"/>
    <w:multiLevelType w:val="multilevel"/>
    <w:tmpl w:val="FFE20AD2"/>
    <w:lvl w:ilvl="0">
      <w:start w:val="2"/>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98">
    <w:nsid w:val="6D471720"/>
    <w:multiLevelType w:val="multilevel"/>
    <w:tmpl w:val="875EB73E"/>
    <w:lvl w:ilvl="0">
      <w:start w:val="3"/>
      <w:numFmt w:val="decimal"/>
      <w:lvlText w:val="%1"/>
      <w:lvlJc w:val="left"/>
      <w:pPr>
        <w:ind w:left="360" w:hanging="360"/>
      </w:pPr>
      <w:rPr>
        <w:rFonts w:hint="default"/>
      </w:rPr>
    </w:lvl>
    <w:lvl w:ilvl="1">
      <w:start w:val="1"/>
      <w:numFmt w:val="lowerLetter"/>
      <w:lvlText w:val="%2)"/>
      <w:lvlJc w:val="left"/>
      <w:pPr>
        <w:ind w:left="786" w:hanging="360"/>
      </w:pPr>
      <w:rPr>
        <w:rFonts w:hint="default"/>
        <w:b w:val="0"/>
        <w:i w:val="0"/>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99">
    <w:nsid w:val="6E2013A4"/>
    <w:multiLevelType w:val="hybridMultilevel"/>
    <w:tmpl w:val="A756229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0">
    <w:nsid w:val="704D0AD0"/>
    <w:multiLevelType w:val="hybridMultilevel"/>
    <w:tmpl w:val="128A7CC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nsid w:val="70897F3A"/>
    <w:multiLevelType w:val="hybridMultilevel"/>
    <w:tmpl w:val="128A7CC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2">
    <w:nsid w:val="715C355F"/>
    <w:multiLevelType w:val="hybridMultilevel"/>
    <w:tmpl w:val="5546D26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nsid w:val="728E03DE"/>
    <w:multiLevelType w:val="hybridMultilevel"/>
    <w:tmpl w:val="424CE1EE"/>
    <w:lvl w:ilvl="0" w:tplc="18F82538">
      <w:start w:val="1"/>
      <w:numFmt w:val="lowerLetter"/>
      <w:lvlText w:val="%1)"/>
      <w:lvlJc w:val="left"/>
      <w:pPr>
        <w:ind w:left="473" w:hanging="360"/>
      </w:pPr>
      <w:rPr>
        <w:rFonts w:hint="default"/>
      </w:rPr>
    </w:lvl>
    <w:lvl w:ilvl="1" w:tplc="041B0019" w:tentative="1">
      <w:start w:val="1"/>
      <w:numFmt w:val="lowerLetter"/>
      <w:lvlText w:val="%2."/>
      <w:lvlJc w:val="left"/>
      <w:pPr>
        <w:ind w:left="1193" w:hanging="360"/>
      </w:pPr>
    </w:lvl>
    <w:lvl w:ilvl="2" w:tplc="041B001B" w:tentative="1">
      <w:start w:val="1"/>
      <w:numFmt w:val="lowerRoman"/>
      <w:lvlText w:val="%3."/>
      <w:lvlJc w:val="right"/>
      <w:pPr>
        <w:ind w:left="1913" w:hanging="180"/>
      </w:pPr>
    </w:lvl>
    <w:lvl w:ilvl="3" w:tplc="041B000F" w:tentative="1">
      <w:start w:val="1"/>
      <w:numFmt w:val="decimal"/>
      <w:lvlText w:val="%4."/>
      <w:lvlJc w:val="left"/>
      <w:pPr>
        <w:ind w:left="2633" w:hanging="360"/>
      </w:pPr>
    </w:lvl>
    <w:lvl w:ilvl="4" w:tplc="041B0019" w:tentative="1">
      <w:start w:val="1"/>
      <w:numFmt w:val="lowerLetter"/>
      <w:lvlText w:val="%5."/>
      <w:lvlJc w:val="left"/>
      <w:pPr>
        <w:ind w:left="3353" w:hanging="360"/>
      </w:pPr>
    </w:lvl>
    <w:lvl w:ilvl="5" w:tplc="041B001B" w:tentative="1">
      <w:start w:val="1"/>
      <w:numFmt w:val="lowerRoman"/>
      <w:lvlText w:val="%6."/>
      <w:lvlJc w:val="right"/>
      <w:pPr>
        <w:ind w:left="4073" w:hanging="180"/>
      </w:pPr>
    </w:lvl>
    <w:lvl w:ilvl="6" w:tplc="041B000F" w:tentative="1">
      <w:start w:val="1"/>
      <w:numFmt w:val="decimal"/>
      <w:lvlText w:val="%7."/>
      <w:lvlJc w:val="left"/>
      <w:pPr>
        <w:ind w:left="4793" w:hanging="360"/>
      </w:pPr>
    </w:lvl>
    <w:lvl w:ilvl="7" w:tplc="041B0019" w:tentative="1">
      <w:start w:val="1"/>
      <w:numFmt w:val="lowerLetter"/>
      <w:lvlText w:val="%8."/>
      <w:lvlJc w:val="left"/>
      <w:pPr>
        <w:ind w:left="5513" w:hanging="360"/>
      </w:pPr>
    </w:lvl>
    <w:lvl w:ilvl="8" w:tplc="041B001B" w:tentative="1">
      <w:start w:val="1"/>
      <w:numFmt w:val="lowerRoman"/>
      <w:lvlText w:val="%9."/>
      <w:lvlJc w:val="right"/>
      <w:pPr>
        <w:ind w:left="6233" w:hanging="180"/>
      </w:pPr>
    </w:lvl>
  </w:abstractNum>
  <w:abstractNum w:abstractNumId="104">
    <w:nsid w:val="75200F45"/>
    <w:multiLevelType w:val="hybridMultilevel"/>
    <w:tmpl w:val="CCB0219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nsid w:val="757B41F2"/>
    <w:multiLevelType w:val="hybridMultilevel"/>
    <w:tmpl w:val="0D9097F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6">
    <w:nsid w:val="76EE4A27"/>
    <w:multiLevelType w:val="hybridMultilevel"/>
    <w:tmpl w:val="737269A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7">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08">
    <w:nsid w:val="781B71FF"/>
    <w:multiLevelType w:val="hybridMultilevel"/>
    <w:tmpl w:val="63DECC9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9">
    <w:nsid w:val="7E282328"/>
    <w:multiLevelType w:val="hybridMultilevel"/>
    <w:tmpl w:val="D0E45812"/>
    <w:lvl w:ilvl="0" w:tplc="02CA6F5C">
      <w:numFmt w:val="bullet"/>
      <w:lvlText w:val="•"/>
      <w:lvlJc w:val="left"/>
      <w:pPr>
        <w:ind w:left="720" w:hanging="360"/>
      </w:pPr>
      <w:rPr>
        <w:rFonts w:ascii="Times New Roman" w:eastAsia="Times New Roman" w:hAnsi="Times New Roman" w:cs="Times New Roman" w:hint="default"/>
        <w:color w:val="auto"/>
        <w:sz w:val="24"/>
        <w:szCs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96"/>
  </w:num>
  <w:num w:numId="2">
    <w:abstractNumId w:val="85"/>
  </w:num>
  <w:num w:numId="3">
    <w:abstractNumId w:val="109"/>
  </w:num>
  <w:num w:numId="4">
    <w:abstractNumId w:val="47"/>
  </w:num>
  <w:num w:numId="5">
    <w:abstractNumId w:val="39"/>
  </w:num>
  <w:num w:numId="6">
    <w:abstractNumId w:val="0"/>
  </w:num>
  <w:num w:numId="7">
    <w:abstractNumId w:val="90"/>
  </w:num>
  <w:num w:numId="8">
    <w:abstractNumId w:val="25"/>
  </w:num>
  <w:num w:numId="9">
    <w:abstractNumId w:val="59"/>
  </w:num>
  <w:num w:numId="10">
    <w:abstractNumId w:val="30"/>
  </w:num>
  <w:num w:numId="11">
    <w:abstractNumId w:val="28"/>
  </w:num>
  <w:num w:numId="12">
    <w:abstractNumId w:val="67"/>
  </w:num>
  <w:num w:numId="13">
    <w:abstractNumId w:val="51"/>
  </w:num>
  <w:num w:numId="14">
    <w:abstractNumId w:val="50"/>
  </w:num>
  <w:num w:numId="15">
    <w:abstractNumId w:val="58"/>
  </w:num>
  <w:num w:numId="16">
    <w:abstractNumId w:val="35"/>
  </w:num>
  <w:num w:numId="17">
    <w:abstractNumId w:val="15"/>
  </w:num>
  <w:num w:numId="18">
    <w:abstractNumId w:val="4"/>
  </w:num>
  <w:num w:numId="19">
    <w:abstractNumId w:val="107"/>
  </w:num>
  <w:num w:numId="20">
    <w:abstractNumId w:val="95"/>
  </w:num>
  <w:num w:numId="21">
    <w:abstractNumId w:val="36"/>
  </w:num>
  <w:num w:numId="22">
    <w:abstractNumId w:val="46"/>
  </w:num>
  <w:num w:numId="23">
    <w:abstractNumId w:val="53"/>
  </w:num>
  <w:num w:numId="24">
    <w:abstractNumId w:val="104"/>
  </w:num>
  <w:num w:numId="25">
    <w:abstractNumId w:val="88"/>
  </w:num>
  <w:num w:numId="26">
    <w:abstractNumId w:val="9"/>
  </w:num>
  <w:num w:numId="27">
    <w:abstractNumId w:val="40"/>
  </w:num>
  <w:num w:numId="28">
    <w:abstractNumId w:val="69"/>
  </w:num>
  <w:num w:numId="29">
    <w:abstractNumId w:val="91"/>
  </w:num>
  <w:num w:numId="30">
    <w:abstractNumId w:val="74"/>
  </w:num>
  <w:num w:numId="31">
    <w:abstractNumId w:val="101"/>
  </w:num>
  <w:num w:numId="32">
    <w:abstractNumId w:val="22"/>
  </w:num>
  <w:num w:numId="33">
    <w:abstractNumId w:val="27"/>
  </w:num>
  <w:num w:numId="34">
    <w:abstractNumId w:val="66"/>
  </w:num>
  <w:num w:numId="35">
    <w:abstractNumId w:val="38"/>
  </w:num>
  <w:num w:numId="36">
    <w:abstractNumId w:val="18"/>
  </w:num>
  <w:num w:numId="37">
    <w:abstractNumId w:val="103"/>
  </w:num>
  <w:num w:numId="38">
    <w:abstractNumId w:val="23"/>
  </w:num>
  <w:num w:numId="39">
    <w:abstractNumId w:val="79"/>
  </w:num>
  <w:num w:numId="40">
    <w:abstractNumId w:val="82"/>
  </w:num>
  <w:num w:numId="41">
    <w:abstractNumId w:val="68"/>
  </w:num>
  <w:num w:numId="42">
    <w:abstractNumId w:val="99"/>
  </w:num>
  <w:num w:numId="43">
    <w:abstractNumId w:val="55"/>
  </w:num>
  <w:num w:numId="44">
    <w:abstractNumId w:val="44"/>
  </w:num>
  <w:num w:numId="45">
    <w:abstractNumId w:val="98"/>
  </w:num>
  <w:num w:numId="46">
    <w:abstractNumId w:val="10"/>
  </w:num>
  <w:num w:numId="47">
    <w:abstractNumId w:val="12"/>
  </w:num>
  <w:num w:numId="48">
    <w:abstractNumId w:val="17"/>
  </w:num>
  <w:num w:numId="49">
    <w:abstractNumId w:val="62"/>
  </w:num>
  <w:num w:numId="50">
    <w:abstractNumId w:val="61"/>
  </w:num>
  <w:num w:numId="51">
    <w:abstractNumId w:val="80"/>
  </w:num>
  <w:num w:numId="52">
    <w:abstractNumId w:val="31"/>
  </w:num>
  <w:num w:numId="53">
    <w:abstractNumId w:val="2"/>
  </w:num>
  <w:num w:numId="54">
    <w:abstractNumId w:val="83"/>
  </w:num>
  <w:num w:numId="55">
    <w:abstractNumId w:val="71"/>
  </w:num>
  <w:num w:numId="56">
    <w:abstractNumId w:val="75"/>
  </w:num>
  <w:num w:numId="57">
    <w:abstractNumId w:val="20"/>
  </w:num>
  <w:num w:numId="58">
    <w:abstractNumId w:val="16"/>
  </w:num>
  <w:num w:numId="59">
    <w:abstractNumId w:val="21"/>
  </w:num>
  <w:num w:numId="60">
    <w:abstractNumId w:val="29"/>
  </w:num>
  <w:num w:numId="61">
    <w:abstractNumId w:val="89"/>
  </w:num>
  <w:num w:numId="62">
    <w:abstractNumId w:val="76"/>
  </w:num>
  <w:num w:numId="63">
    <w:abstractNumId w:val="93"/>
  </w:num>
  <w:num w:numId="64">
    <w:abstractNumId w:val="19"/>
  </w:num>
  <w:num w:numId="65">
    <w:abstractNumId w:val="86"/>
  </w:num>
  <w:num w:numId="66">
    <w:abstractNumId w:val="81"/>
  </w:num>
  <w:num w:numId="67">
    <w:abstractNumId w:val="77"/>
  </w:num>
  <w:num w:numId="68">
    <w:abstractNumId w:val="48"/>
  </w:num>
  <w:num w:numId="69">
    <w:abstractNumId w:val="65"/>
  </w:num>
  <w:num w:numId="70">
    <w:abstractNumId w:val="56"/>
  </w:num>
  <w:num w:numId="71">
    <w:abstractNumId w:val="92"/>
  </w:num>
  <w:num w:numId="72">
    <w:abstractNumId w:val="13"/>
  </w:num>
  <w:num w:numId="73">
    <w:abstractNumId w:val="73"/>
  </w:num>
  <w:num w:numId="74">
    <w:abstractNumId w:val="108"/>
  </w:num>
  <w:num w:numId="75">
    <w:abstractNumId w:val="32"/>
  </w:num>
  <w:num w:numId="76">
    <w:abstractNumId w:val="11"/>
  </w:num>
  <w:num w:numId="77">
    <w:abstractNumId w:val="94"/>
  </w:num>
  <w:num w:numId="78">
    <w:abstractNumId w:val="57"/>
  </w:num>
  <w:num w:numId="79">
    <w:abstractNumId w:val="97"/>
  </w:num>
  <w:num w:numId="80">
    <w:abstractNumId w:val="37"/>
  </w:num>
  <w:num w:numId="81">
    <w:abstractNumId w:val="54"/>
  </w:num>
  <w:num w:numId="82">
    <w:abstractNumId w:val="84"/>
  </w:num>
  <w:num w:numId="83">
    <w:abstractNumId w:val="43"/>
  </w:num>
  <w:num w:numId="84">
    <w:abstractNumId w:val="41"/>
  </w:num>
  <w:num w:numId="85">
    <w:abstractNumId w:val="105"/>
  </w:num>
  <w:num w:numId="86">
    <w:abstractNumId w:val="72"/>
  </w:num>
  <w:num w:numId="87">
    <w:abstractNumId w:val="24"/>
  </w:num>
  <w:num w:numId="88">
    <w:abstractNumId w:val="33"/>
  </w:num>
  <w:num w:numId="89">
    <w:abstractNumId w:val="14"/>
  </w:num>
  <w:num w:numId="90">
    <w:abstractNumId w:val="52"/>
  </w:num>
  <w:num w:numId="91">
    <w:abstractNumId w:val="8"/>
  </w:num>
  <w:num w:numId="92">
    <w:abstractNumId w:val="26"/>
  </w:num>
  <w:num w:numId="93">
    <w:abstractNumId w:val="100"/>
  </w:num>
  <w:num w:numId="94">
    <w:abstractNumId w:val="45"/>
  </w:num>
  <w:num w:numId="95">
    <w:abstractNumId w:val="102"/>
  </w:num>
  <w:num w:numId="96">
    <w:abstractNumId w:val="63"/>
  </w:num>
  <w:num w:numId="97">
    <w:abstractNumId w:val="106"/>
  </w:num>
  <w:num w:numId="98">
    <w:abstractNumId w:val="6"/>
  </w:num>
  <w:num w:numId="99">
    <w:abstractNumId w:val="3"/>
  </w:num>
  <w:num w:numId="100">
    <w:abstractNumId w:val="64"/>
  </w:num>
  <w:num w:numId="101">
    <w:abstractNumId w:val="70"/>
  </w:num>
  <w:num w:numId="102">
    <w:abstractNumId w:val="42"/>
  </w:num>
  <w:num w:numId="103">
    <w:abstractNumId w:val="60"/>
  </w:num>
  <w:num w:numId="104">
    <w:abstractNumId w:val="7"/>
  </w:num>
  <w:num w:numId="105">
    <w:abstractNumId w:val="5"/>
  </w:num>
  <w:num w:numId="106">
    <w:abstractNumId w:val="87"/>
  </w:num>
  <w:num w:numId="107">
    <w:abstractNumId w:val="34"/>
  </w:num>
  <w:num w:numId="108">
    <w:abstractNumId w:val="49"/>
  </w:num>
  <w:num w:numId="109">
    <w:abstractNumId w:val="78"/>
  </w:num>
  <w:num w:numId="110">
    <w:abstractNumId w:val="1"/>
  </w:num>
  <w:numIdMacAtCleanup w:val="10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etodika2 ">
    <w15:presenceInfo w15:providerId="None" w15:userId="metodika2 "/>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oNotTrackFormatting/>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5EC4"/>
    <w:rsid w:val="00000786"/>
    <w:rsid w:val="00000B56"/>
    <w:rsid w:val="000012E8"/>
    <w:rsid w:val="0000189C"/>
    <w:rsid w:val="00002B7D"/>
    <w:rsid w:val="000030BD"/>
    <w:rsid w:val="000034A2"/>
    <w:rsid w:val="00005018"/>
    <w:rsid w:val="00006112"/>
    <w:rsid w:val="00012B04"/>
    <w:rsid w:val="00012F24"/>
    <w:rsid w:val="00014E7C"/>
    <w:rsid w:val="000166E8"/>
    <w:rsid w:val="0001687B"/>
    <w:rsid w:val="00017BCC"/>
    <w:rsid w:val="000202CC"/>
    <w:rsid w:val="00020D75"/>
    <w:rsid w:val="00020FBC"/>
    <w:rsid w:val="000217DD"/>
    <w:rsid w:val="00021E19"/>
    <w:rsid w:val="0002396E"/>
    <w:rsid w:val="000239D3"/>
    <w:rsid w:val="00025C18"/>
    <w:rsid w:val="000278C3"/>
    <w:rsid w:val="0003029C"/>
    <w:rsid w:val="00030FDC"/>
    <w:rsid w:val="00031172"/>
    <w:rsid w:val="000329CF"/>
    <w:rsid w:val="00033AA2"/>
    <w:rsid w:val="00033AAA"/>
    <w:rsid w:val="00036376"/>
    <w:rsid w:val="000366F6"/>
    <w:rsid w:val="000376E5"/>
    <w:rsid w:val="00040386"/>
    <w:rsid w:val="00042112"/>
    <w:rsid w:val="00042858"/>
    <w:rsid w:val="00042DB0"/>
    <w:rsid w:val="00042E56"/>
    <w:rsid w:val="00043654"/>
    <w:rsid w:val="00043B60"/>
    <w:rsid w:val="00044DF0"/>
    <w:rsid w:val="0004510A"/>
    <w:rsid w:val="000455B7"/>
    <w:rsid w:val="00045A2F"/>
    <w:rsid w:val="00046F1F"/>
    <w:rsid w:val="00051144"/>
    <w:rsid w:val="00053B22"/>
    <w:rsid w:val="00054F72"/>
    <w:rsid w:val="00055208"/>
    <w:rsid w:val="0005529D"/>
    <w:rsid w:val="000552DB"/>
    <w:rsid w:val="0005628B"/>
    <w:rsid w:val="0005750A"/>
    <w:rsid w:val="00057640"/>
    <w:rsid w:val="00057E30"/>
    <w:rsid w:val="00060F43"/>
    <w:rsid w:val="000612FA"/>
    <w:rsid w:val="00062976"/>
    <w:rsid w:val="00063373"/>
    <w:rsid w:val="00065797"/>
    <w:rsid w:val="00066E18"/>
    <w:rsid w:val="000702E9"/>
    <w:rsid w:val="00070924"/>
    <w:rsid w:val="00070986"/>
    <w:rsid w:val="00070E5D"/>
    <w:rsid w:val="00071A00"/>
    <w:rsid w:val="00071BFB"/>
    <w:rsid w:val="00071C1A"/>
    <w:rsid w:val="00071F98"/>
    <w:rsid w:val="00071FB5"/>
    <w:rsid w:val="00072879"/>
    <w:rsid w:val="00072AD5"/>
    <w:rsid w:val="00072FBE"/>
    <w:rsid w:val="000739BC"/>
    <w:rsid w:val="00075A2C"/>
    <w:rsid w:val="00075DE7"/>
    <w:rsid w:val="000774CB"/>
    <w:rsid w:val="000825DA"/>
    <w:rsid w:val="0008279C"/>
    <w:rsid w:val="000841CB"/>
    <w:rsid w:val="00086378"/>
    <w:rsid w:val="0008651E"/>
    <w:rsid w:val="00086BE0"/>
    <w:rsid w:val="00087148"/>
    <w:rsid w:val="0009038B"/>
    <w:rsid w:val="00090AC3"/>
    <w:rsid w:val="000922EA"/>
    <w:rsid w:val="000927A2"/>
    <w:rsid w:val="00093858"/>
    <w:rsid w:val="00094FFB"/>
    <w:rsid w:val="000956AA"/>
    <w:rsid w:val="00096581"/>
    <w:rsid w:val="00096A48"/>
    <w:rsid w:val="00096F57"/>
    <w:rsid w:val="00097F7E"/>
    <w:rsid w:val="000A0C06"/>
    <w:rsid w:val="000A1814"/>
    <w:rsid w:val="000A1CF2"/>
    <w:rsid w:val="000A1D85"/>
    <w:rsid w:val="000A2408"/>
    <w:rsid w:val="000A2C5F"/>
    <w:rsid w:val="000A3636"/>
    <w:rsid w:val="000A5E29"/>
    <w:rsid w:val="000A7235"/>
    <w:rsid w:val="000A7F86"/>
    <w:rsid w:val="000B0039"/>
    <w:rsid w:val="000B02B0"/>
    <w:rsid w:val="000B0D7F"/>
    <w:rsid w:val="000B231D"/>
    <w:rsid w:val="000B2AB8"/>
    <w:rsid w:val="000B2B2A"/>
    <w:rsid w:val="000B2ED7"/>
    <w:rsid w:val="000B4165"/>
    <w:rsid w:val="000B55FE"/>
    <w:rsid w:val="000B573F"/>
    <w:rsid w:val="000B6EAA"/>
    <w:rsid w:val="000C0695"/>
    <w:rsid w:val="000C2711"/>
    <w:rsid w:val="000C3322"/>
    <w:rsid w:val="000C556F"/>
    <w:rsid w:val="000C6031"/>
    <w:rsid w:val="000C6F4B"/>
    <w:rsid w:val="000D0EA8"/>
    <w:rsid w:val="000D1CCB"/>
    <w:rsid w:val="000D2706"/>
    <w:rsid w:val="000D30DB"/>
    <w:rsid w:val="000D3C91"/>
    <w:rsid w:val="000D45DE"/>
    <w:rsid w:val="000D4DE6"/>
    <w:rsid w:val="000D577E"/>
    <w:rsid w:val="000D6172"/>
    <w:rsid w:val="000D6279"/>
    <w:rsid w:val="000D71A3"/>
    <w:rsid w:val="000D7738"/>
    <w:rsid w:val="000D7E53"/>
    <w:rsid w:val="000E0048"/>
    <w:rsid w:val="000E0F8D"/>
    <w:rsid w:val="000E1923"/>
    <w:rsid w:val="000E1F6F"/>
    <w:rsid w:val="000E438A"/>
    <w:rsid w:val="000E440B"/>
    <w:rsid w:val="000E4697"/>
    <w:rsid w:val="000E6A70"/>
    <w:rsid w:val="000E6C66"/>
    <w:rsid w:val="000E7501"/>
    <w:rsid w:val="000F0A4D"/>
    <w:rsid w:val="000F0F2A"/>
    <w:rsid w:val="000F0FEB"/>
    <w:rsid w:val="000F1815"/>
    <w:rsid w:val="000F28A6"/>
    <w:rsid w:val="000F31BA"/>
    <w:rsid w:val="000F3551"/>
    <w:rsid w:val="000F44FD"/>
    <w:rsid w:val="000F4A8E"/>
    <w:rsid w:val="000F5200"/>
    <w:rsid w:val="000F5257"/>
    <w:rsid w:val="000F5F3B"/>
    <w:rsid w:val="000F6D96"/>
    <w:rsid w:val="000F7353"/>
    <w:rsid w:val="000F74F4"/>
    <w:rsid w:val="00101DCB"/>
    <w:rsid w:val="0010206A"/>
    <w:rsid w:val="001022DA"/>
    <w:rsid w:val="001025E4"/>
    <w:rsid w:val="0010260D"/>
    <w:rsid w:val="00103731"/>
    <w:rsid w:val="00103DDF"/>
    <w:rsid w:val="00104116"/>
    <w:rsid w:val="00104A14"/>
    <w:rsid w:val="00106AED"/>
    <w:rsid w:val="001074D6"/>
    <w:rsid w:val="00107821"/>
    <w:rsid w:val="00107D95"/>
    <w:rsid w:val="001113D3"/>
    <w:rsid w:val="00111585"/>
    <w:rsid w:val="00111EAC"/>
    <w:rsid w:val="0011284E"/>
    <w:rsid w:val="00112D44"/>
    <w:rsid w:val="00112DEE"/>
    <w:rsid w:val="00113AFB"/>
    <w:rsid w:val="00114CAF"/>
    <w:rsid w:val="00114F3D"/>
    <w:rsid w:val="00115115"/>
    <w:rsid w:val="001153F4"/>
    <w:rsid w:val="00115A03"/>
    <w:rsid w:val="00117AB2"/>
    <w:rsid w:val="00117CEE"/>
    <w:rsid w:val="0012031C"/>
    <w:rsid w:val="0012048E"/>
    <w:rsid w:val="0012054A"/>
    <w:rsid w:val="00121DF3"/>
    <w:rsid w:val="001227F7"/>
    <w:rsid w:val="001232E8"/>
    <w:rsid w:val="00123CC0"/>
    <w:rsid w:val="00124C43"/>
    <w:rsid w:val="00124DC5"/>
    <w:rsid w:val="00126242"/>
    <w:rsid w:val="001274AD"/>
    <w:rsid w:val="0012768C"/>
    <w:rsid w:val="00130360"/>
    <w:rsid w:val="00130441"/>
    <w:rsid w:val="00130CC3"/>
    <w:rsid w:val="00131D7D"/>
    <w:rsid w:val="00132FE0"/>
    <w:rsid w:val="001332F7"/>
    <w:rsid w:val="00134833"/>
    <w:rsid w:val="00134BCD"/>
    <w:rsid w:val="00135582"/>
    <w:rsid w:val="00135A6B"/>
    <w:rsid w:val="00135EB8"/>
    <w:rsid w:val="00136523"/>
    <w:rsid w:val="0013675D"/>
    <w:rsid w:val="00137646"/>
    <w:rsid w:val="00137AF1"/>
    <w:rsid w:val="00140490"/>
    <w:rsid w:val="00140AA2"/>
    <w:rsid w:val="00141B5B"/>
    <w:rsid w:val="00142774"/>
    <w:rsid w:val="001428E4"/>
    <w:rsid w:val="00142D10"/>
    <w:rsid w:val="00142DA6"/>
    <w:rsid w:val="00143A87"/>
    <w:rsid w:val="00143BFF"/>
    <w:rsid w:val="00143FE5"/>
    <w:rsid w:val="00147249"/>
    <w:rsid w:val="00147529"/>
    <w:rsid w:val="0014771F"/>
    <w:rsid w:val="001513AA"/>
    <w:rsid w:val="00152897"/>
    <w:rsid w:val="001536BE"/>
    <w:rsid w:val="00153D2F"/>
    <w:rsid w:val="00154406"/>
    <w:rsid w:val="00154EFD"/>
    <w:rsid w:val="001554A7"/>
    <w:rsid w:val="001556B0"/>
    <w:rsid w:val="00155E1C"/>
    <w:rsid w:val="00156309"/>
    <w:rsid w:val="0015643A"/>
    <w:rsid w:val="00156640"/>
    <w:rsid w:val="00157DF1"/>
    <w:rsid w:val="00160067"/>
    <w:rsid w:val="00161C8D"/>
    <w:rsid w:val="00162470"/>
    <w:rsid w:val="00162E20"/>
    <w:rsid w:val="00163658"/>
    <w:rsid w:val="00163C4C"/>
    <w:rsid w:val="00164646"/>
    <w:rsid w:val="00164803"/>
    <w:rsid w:val="00165056"/>
    <w:rsid w:val="001667EE"/>
    <w:rsid w:val="00167044"/>
    <w:rsid w:val="00170363"/>
    <w:rsid w:val="00170B27"/>
    <w:rsid w:val="00170C08"/>
    <w:rsid w:val="001735B9"/>
    <w:rsid w:val="001738D1"/>
    <w:rsid w:val="001739C7"/>
    <w:rsid w:val="00173AE1"/>
    <w:rsid w:val="001757ED"/>
    <w:rsid w:val="001761DE"/>
    <w:rsid w:val="00176E40"/>
    <w:rsid w:val="00177B03"/>
    <w:rsid w:val="001800E6"/>
    <w:rsid w:val="00180715"/>
    <w:rsid w:val="0018099E"/>
    <w:rsid w:val="001824E0"/>
    <w:rsid w:val="001828FD"/>
    <w:rsid w:val="00182C92"/>
    <w:rsid w:val="00183C88"/>
    <w:rsid w:val="00184B55"/>
    <w:rsid w:val="00184C51"/>
    <w:rsid w:val="00185047"/>
    <w:rsid w:val="00185572"/>
    <w:rsid w:val="00185787"/>
    <w:rsid w:val="00185C9A"/>
    <w:rsid w:val="00187E9F"/>
    <w:rsid w:val="00190E6F"/>
    <w:rsid w:val="00191377"/>
    <w:rsid w:val="00191944"/>
    <w:rsid w:val="00192534"/>
    <w:rsid w:val="001931E3"/>
    <w:rsid w:val="0019398E"/>
    <w:rsid w:val="00193C88"/>
    <w:rsid w:val="00194F37"/>
    <w:rsid w:val="001951A7"/>
    <w:rsid w:val="001969CB"/>
    <w:rsid w:val="001A0985"/>
    <w:rsid w:val="001A0F85"/>
    <w:rsid w:val="001A2BE1"/>
    <w:rsid w:val="001A2F95"/>
    <w:rsid w:val="001A3041"/>
    <w:rsid w:val="001A3D2B"/>
    <w:rsid w:val="001A4DA2"/>
    <w:rsid w:val="001A50BC"/>
    <w:rsid w:val="001A5678"/>
    <w:rsid w:val="001A57CB"/>
    <w:rsid w:val="001A5FBA"/>
    <w:rsid w:val="001A75CD"/>
    <w:rsid w:val="001A7998"/>
    <w:rsid w:val="001A7A51"/>
    <w:rsid w:val="001B075E"/>
    <w:rsid w:val="001B10C2"/>
    <w:rsid w:val="001B2312"/>
    <w:rsid w:val="001B2C11"/>
    <w:rsid w:val="001B304C"/>
    <w:rsid w:val="001B3056"/>
    <w:rsid w:val="001B31BD"/>
    <w:rsid w:val="001B3AF2"/>
    <w:rsid w:val="001B4823"/>
    <w:rsid w:val="001B5973"/>
    <w:rsid w:val="001B6861"/>
    <w:rsid w:val="001B6FBF"/>
    <w:rsid w:val="001C06AD"/>
    <w:rsid w:val="001C0F6B"/>
    <w:rsid w:val="001C189E"/>
    <w:rsid w:val="001C1CBC"/>
    <w:rsid w:val="001C260B"/>
    <w:rsid w:val="001C398A"/>
    <w:rsid w:val="001C42EE"/>
    <w:rsid w:val="001C6B4F"/>
    <w:rsid w:val="001C6D74"/>
    <w:rsid w:val="001C7438"/>
    <w:rsid w:val="001D0CE2"/>
    <w:rsid w:val="001D26E6"/>
    <w:rsid w:val="001D28D7"/>
    <w:rsid w:val="001D7105"/>
    <w:rsid w:val="001D7576"/>
    <w:rsid w:val="001E195F"/>
    <w:rsid w:val="001E304E"/>
    <w:rsid w:val="001E40AB"/>
    <w:rsid w:val="001E4126"/>
    <w:rsid w:val="001E484C"/>
    <w:rsid w:val="001E492E"/>
    <w:rsid w:val="001E4BAF"/>
    <w:rsid w:val="001E4D69"/>
    <w:rsid w:val="001E6452"/>
    <w:rsid w:val="001E6C23"/>
    <w:rsid w:val="001E7120"/>
    <w:rsid w:val="001E77ED"/>
    <w:rsid w:val="001E7933"/>
    <w:rsid w:val="001E7F8D"/>
    <w:rsid w:val="001F014B"/>
    <w:rsid w:val="001F18D0"/>
    <w:rsid w:val="001F1999"/>
    <w:rsid w:val="001F2363"/>
    <w:rsid w:val="001F29AF"/>
    <w:rsid w:val="001F3B44"/>
    <w:rsid w:val="001F3BEA"/>
    <w:rsid w:val="001F4C07"/>
    <w:rsid w:val="001F5A72"/>
    <w:rsid w:val="001F7A53"/>
    <w:rsid w:val="001F7ECF"/>
    <w:rsid w:val="00200222"/>
    <w:rsid w:val="002007E0"/>
    <w:rsid w:val="0020176F"/>
    <w:rsid w:val="00201EA7"/>
    <w:rsid w:val="002021C9"/>
    <w:rsid w:val="0020236F"/>
    <w:rsid w:val="002042C4"/>
    <w:rsid w:val="002052EE"/>
    <w:rsid w:val="00205586"/>
    <w:rsid w:val="00205604"/>
    <w:rsid w:val="00205AC4"/>
    <w:rsid w:val="00205D87"/>
    <w:rsid w:val="002061F3"/>
    <w:rsid w:val="00207020"/>
    <w:rsid w:val="00210F3B"/>
    <w:rsid w:val="00211597"/>
    <w:rsid w:val="002119BB"/>
    <w:rsid w:val="002122F6"/>
    <w:rsid w:val="00212689"/>
    <w:rsid w:val="002129DD"/>
    <w:rsid w:val="00212C48"/>
    <w:rsid w:val="00213046"/>
    <w:rsid w:val="00213F74"/>
    <w:rsid w:val="00215477"/>
    <w:rsid w:val="002156AA"/>
    <w:rsid w:val="00215A7D"/>
    <w:rsid w:val="00216BE7"/>
    <w:rsid w:val="002173AE"/>
    <w:rsid w:val="00222397"/>
    <w:rsid w:val="002225C4"/>
    <w:rsid w:val="002230B7"/>
    <w:rsid w:val="00223A41"/>
    <w:rsid w:val="00224D62"/>
    <w:rsid w:val="00224F49"/>
    <w:rsid w:val="00225957"/>
    <w:rsid w:val="00225D59"/>
    <w:rsid w:val="00225E73"/>
    <w:rsid w:val="00226F05"/>
    <w:rsid w:val="00227389"/>
    <w:rsid w:val="00227770"/>
    <w:rsid w:val="00227992"/>
    <w:rsid w:val="002304BC"/>
    <w:rsid w:val="00231040"/>
    <w:rsid w:val="00232F2A"/>
    <w:rsid w:val="00234060"/>
    <w:rsid w:val="002352E3"/>
    <w:rsid w:val="00237713"/>
    <w:rsid w:val="002377AA"/>
    <w:rsid w:val="002417D5"/>
    <w:rsid w:val="0024321A"/>
    <w:rsid w:val="00243A44"/>
    <w:rsid w:val="00243F4F"/>
    <w:rsid w:val="00245BE5"/>
    <w:rsid w:val="00245D8B"/>
    <w:rsid w:val="00247778"/>
    <w:rsid w:val="00247FC9"/>
    <w:rsid w:val="00250147"/>
    <w:rsid w:val="00251027"/>
    <w:rsid w:val="00251493"/>
    <w:rsid w:val="0025163E"/>
    <w:rsid w:val="00251DA9"/>
    <w:rsid w:val="002535BF"/>
    <w:rsid w:val="0025632E"/>
    <w:rsid w:val="002569A9"/>
    <w:rsid w:val="00256B0B"/>
    <w:rsid w:val="002576F3"/>
    <w:rsid w:val="00257CFE"/>
    <w:rsid w:val="00257E5A"/>
    <w:rsid w:val="00260259"/>
    <w:rsid w:val="002621E1"/>
    <w:rsid w:val="0026256F"/>
    <w:rsid w:val="002625DE"/>
    <w:rsid w:val="00262B65"/>
    <w:rsid w:val="0026414F"/>
    <w:rsid w:val="00264C27"/>
    <w:rsid w:val="002658DC"/>
    <w:rsid w:val="00265F96"/>
    <w:rsid w:val="002660BB"/>
    <w:rsid w:val="002668D9"/>
    <w:rsid w:val="00267025"/>
    <w:rsid w:val="00267E29"/>
    <w:rsid w:val="00271580"/>
    <w:rsid w:val="00271ABD"/>
    <w:rsid w:val="00273A14"/>
    <w:rsid w:val="002744B3"/>
    <w:rsid w:val="00275453"/>
    <w:rsid w:val="00277E2D"/>
    <w:rsid w:val="00281040"/>
    <w:rsid w:val="00282543"/>
    <w:rsid w:val="00282FD3"/>
    <w:rsid w:val="00283866"/>
    <w:rsid w:val="00284DB6"/>
    <w:rsid w:val="00285EB6"/>
    <w:rsid w:val="00286F9B"/>
    <w:rsid w:val="002876A5"/>
    <w:rsid w:val="00287A8B"/>
    <w:rsid w:val="00290A4A"/>
    <w:rsid w:val="00290AA6"/>
    <w:rsid w:val="00290D7B"/>
    <w:rsid w:val="00292CB4"/>
    <w:rsid w:val="002930EC"/>
    <w:rsid w:val="002959C9"/>
    <w:rsid w:val="00295A37"/>
    <w:rsid w:val="00295A8C"/>
    <w:rsid w:val="00295FCA"/>
    <w:rsid w:val="0029675A"/>
    <w:rsid w:val="00296ED9"/>
    <w:rsid w:val="00297438"/>
    <w:rsid w:val="002A10FA"/>
    <w:rsid w:val="002A16BF"/>
    <w:rsid w:val="002A1757"/>
    <w:rsid w:val="002A183F"/>
    <w:rsid w:val="002A1C5F"/>
    <w:rsid w:val="002A2A16"/>
    <w:rsid w:val="002A2A17"/>
    <w:rsid w:val="002A3209"/>
    <w:rsid w:val="002A33A4"/>
    <w:rsid w:val="002A399D"/>
    <w:rsid w:val="002A435F"/>
    <w:rsid w:val="002A48CA"/>
    <w:rsid w:val="002A5E53"/>
    <w:rsid w:val="002A6540"/>
    <w:rsid w:val="002A65EC"/>
    <w:rsid w:val="002A66AB"/>
    <w:rsid w:val="002A676F"/>
    <w:rsid w:val="002A7202"/>
    <w:rsid w:val="002A72E6"/>
    <w:rsid w:val="002A78F8"/>
    <w:rsid w:val="002A7C1F"/>
    <w:rsid w:val="002B0279"/>
    <w:rsid w:val="002B087F"/>
    <w:rsid w:val="002B0AAE"/>
    <w:rsid w:val="002B176B"/>
    <w:rsid w:val="002B177D"/>
    <w:rsid w:val="002B189D"/>
    <w:rsid w:val="002B2396"/>
    <w:rsid w:val="002B2630"/>
    <w:rsid w:val="002B3790"/>
    <w:rsid w:val="002B38F3"/>
    <w:rsid w:val="002B3F72"/>
    <w:rsid w:val="002B4E00"/>
    <w:rsid w:val="002B6224"/>
    <w:rsid w:val="002B632D"/>
    <w:rsid w:val="002B67B7"/>
    <w:rsid w:val="002B6E98"/>
    <w:rsid w:val="002C1784"/>
    <w:rsid w:val="002C2300"/>
    <w:rsid w:val="002C348F"/>
    <w:rsid w:val="002C3BD4"/>
    <w:rsid w:val="002C4F2B"/>
    <w:rsid w:val="002C6D83"/>
    <w:rsid w:val="002C7607"/>
    <w:rsid w:val="002C7618"/>
    <w:rsid w:val="002C7C6E"/>
    <w:rsid w:val="002D0A41"/>
    <w:rsid w:val="002D0AEA"/>
    <w:rsid w:val="002D1175"/>
    <w:rsid w:val="002D2CF6"/>
    <w:rsid w:val="002D316B"/>
    <w:rsid w:val="002D3850"/>
    <w:rsid w:val="002D40EB"/>
    <w:rsid w:val="002D4793"/>
    <w:rsid w:val="002D6944"/>
    <w:rsid w:val="002D6A35"/>
    <w:rsid w:val="002D6B06"/>
    <w:rsid w:val="002D6D09"/>
    <w:rsid w:val="002D73F0"/>
    <w:rsid w:val="002E07CC"/>
    <w:rsid w:val="002E1081"/>
    <w:rsid w:val="002E1777"/>
    <w:rsid w:val="002E234C"/>
    <w:rsid w:val="002E2FD7"/>
    <w:rsid w:val="002E3036"/>
    <w:rsid w:val="002E54EB"/>
    <w:rsid w:val="002E69AD"/>
    <w:rsid w:val="002E7658"/>
    <w:rsid w:val="002E769F"/>
    <w:rsid w:val="002F01C3"/>
    <w:rsid w:val="002F14EC"/>
    <w:rsid w:val="002F2A5E"/>
    <w:rsid w:val="002F2D89"/>
    <w:rsid w:val="002F31D3"/>
    <w:rsid w:val="002F37DE"/>
    <w:rsid w:val="002F3E2B"/>
    <w:rsid w:val="002F3E7E"/>
    <w:rsid w:val="002F4653"/>
    <w:rsid w:val="002F4CCE"/>
    <w:rsid w:val="002F5192"/>
    <w:rsid w:val="002F5337"/>
    <w:rsid w:val="002F544D"/>
    <w:rsid w:val="002F59D2"/>
    <w:rsid w:val="002F660D"/>
    <w:rsid w:val="002F7431"/>
    <w:rsid w:val="00300EA9"/>
    <w:rsid w:val="003010B0"/>
    <w:rsid w:val="0030157E"/>
    <w:rsid w:val="00301EA6"/>
    <w:rsid w:val="00301F3B"/>
    <w:rsid w:val="0030429B"/>
    <w:rsid w:val="003046B9"/>
    <w:rsid w:val="0030638A"/>
    <w:rsid w:val="00307582"/>
    <w:rsid w:val="00307E57"/>
    <w:rsid w:val="0031069B"/>
    <w:rsid w:val="00310A9F"/>
    <w:rsid w:val="0031166E"/>
    <w:rsid w:val="00311DE2"/>
    <w:rsid w:val="003131D0"/>
    <w:rsid w:val="00314FEB"/>
    <w:rsid w:val="00315011"/>
    <w:rsid w:val="00316E99"/>
    <w:rsid w:val="00320105"/>
    <w:rsid w:val="003203BC"/>
    <w:rsid w:val="00321C4D"/>
    <w:rsid w:val="00322260"/>
    <w:rsid w:val="00322F15"/>
    <w:rsid w:val="003255F4"/>
    <w:rsid w:val="003267D4"/>
    <w:rsid w:val="003315D2"/>
    <w:rsid w:val="00332FF1"/>
    <w:rsid w:val="00333680"/>
    <w:rsid w:val="00333C48"/>
    <w:rsid w:val="0033412B"/>
    <w:rsid w:val="003344F3"/>
    <w:rsid w:val="00335784"/>
    <w:rsid w:val="00336071"/>
    <w:rsid w:val="003360CA"/>
    <w:rsid w:val="00336EA6"/>
    <w:rsid w:val="003372EF"/>
    <w:rsid w:val="00337AFE"/>
    <w:rsid w:val="00340330"/>
    <w:rsid w:val="00340436"/>
    <w:rsid w:val="00340492"/>
    <w:rsid w:val="00340EC7"/>
    <w:rsid w:val="00341436"/>
    <w:rsid w:val="003417F9"/>
    <w:rsid w:val="00341A75"/>
    <w:rsid w:val="00341BC9"/>
    <w:rsid w:val="0034336C"/>
    <w:rsid w:val="00343ABB"/>
    <w:rsid w:val="003445D7"/>
    <w:rsid w:val="003449F0"/>
    <w:rsid w:val="003455BA"/>
    <w:rsid w:val="00346F78"/>
    <w:rsid w:val="0034758D"/>
    <w:rsid w:val="00351A56"/>
    <w:rsid w:val="003521BB"/>
    <w:rsid w:val="00357738"/>
    <w:rsid w:val="003577C6"/>
    <w:rsid w:val="003577CE"/>
    <w:rsid w:val="00360C7B"/>
    <w:rsid w:val="00363144"/>
    <w:rsid w:val="003656E8"/>
    <w:rsid w:val="00365AF7"/>
    <w:rsid w:val="00367180"/>
    <w:rsid w:val="0036758B"/>
    <w:rsid w:val="003702F1"/>
    <w:rsid w:val="00370D28"/>
    <w:rsid w:val="003715E6"/>
    <w:rsid w:val="003716EB"/>
    <w:rsid w:val="00371860"/>
    <w:rsid w:val="003718C7"/>
    <w:rsid w:val="0037239A"/>
    <w:rsid w:val="00372D5D"/>
    <w:rsid w:val="00373FD0"/>
    <w:rsid w:val="0037439C"/>
    <w:rsid w:val="00375272"/>
    <w:rsid w:val="0037577A"/>
    <w:rsid w:val="0037593E"/>
    <w:rsid w:val="00376307"/>
    <w:rsid w:val="00376DFE"/>
    <w:rsid w:val="00376F4B"/>
    <w:rsid w:val="00377178"/>
    <w:rsid w:val="00377D63"/>
    <w:rsid w:val="00377F4C"/>
    <w:rsid w:val="00380012"/>
    <w:rsid w:val="003804DE"/>
    <w:rsid w:val="00380DA5"/>
    <w:rsid w:val="00381C25"/>
    <w:rsid w:val="00381E7F"/>
    <w:rsid w:val="00382C6B"/>
    <w:rsid w:val="00383C8D"/>
    <w:rsid w:val="003843BD"/>
    <w:rsid w:val="00385A02"/>
    <w:rsid w:val="003906C1"/>
    <w:rsid w:val="00390D94"/>
    <w:rsid w:val="00391061"/>
    <w:rsid w:val="003925C3"/>
    <w:rsid w:val="0039270F"/>
    <w:rsid w:val="00392AAB"/>
    <w:rsid w:val="00393E62"/>
    <w:rsid w:val="003949FF"/>
    <w:rsid w:val="00396C17"/>
    <w:rsid w:val="003A0341"/>
    <w:rsid w:val="003A0652"/>
    <w:rsid w:val="003A1447"/>
    <w:rsid w:val="003A3168"/>
    <w:rsid w:val="003A391D"/>
    <w:rsid w:val="003A4652"/>
    <w:rsid w:val="003A46D3"/>
    <w:rsid w:val="003A48EC"/>
    <w:rsid w:val="003A5656"/>
    <w:rsid w:val="003A5B35"/>
    <w:rsid w:val="003A60BF"/>
    <w:rsid w:val="003A69E3"/>
    <w:rsid w:val="003A7AFE"/>
    <w:rsid w:val="003B0548"/>
    <w:rsid w:val="003B068A"/>
    <w:rsid w:val="003B078A"/>
    <w:rsid w:val="003B0986"/>
    <w:rsid w:val="003B0A5B"/>
    <w:rsid w:val="003B15DB"/>
    <w:rsid w:val="003B167F"/>
    <w:rsid w:val="003B16EA"/>
    <w:rsid w:val="003B17B1"/>
    <w:rsid w:val="003B247A"/>
    <w:rsid w:val="003B3662"/>
    <w:rsid w:val="003B3CF4"/>
    <w:rsid w:val="003B41DF"/>
    <w:rsid w:val="003B4C95"/>
    <w:rsid w:val="003B56FA"/>
    <w:rsid w:val="003B581C"/>
    <w:rsid w:val="003B5C0A"/>
    <w:rsid w:val="003B5D7B"/>
    <w:rsid w:val="003B65A4"/>
    <w:rsid w:val="003B6604"/>
    <w:rsid w:val="003B7F61"/>
    <w:rsid w:val="003C03DA"/>
    <w:rsid w:val="003C0E98"/>
    <w:rsid w:val="003C14C5"/>
    <w:rsid w:val="003C4182"/>
    <w:rsid w:val="003C443E"/>
    <w:rsid w:val="003C4BA5"/>
    <w:rsid w:val="003C4BC5"/>
    <w:rsid w:val="003C4DB7"/>
    <w:rsid w:val="003C5F02"/>
    <w:rsid w:val="003C743B"/>
    <w:rsid w:val="003D0DE2"/>
    <w:rsid w:val="003D112F"/>
    <w:rsid w:val="003D1266"/>
    <w:rsid w:val="003D135C"/>
    <w:rsid w:val="003D1751"/>
    <w:rsid w:val="003D2FAB"/>
    <w:rsid w:val="003D354D"/>
    <w:rsid w:val="003D3AB3"/>
    <w:rsid w:val="003D7112"/>
    <w:rsid w:val="003D7878"/>
    <w:rsid w:val="003E0D38"/>
    <w:rsid w:val="003E2641"/>
    <w:rsid w:val="003E2D18"/>
    <w:rsid w:val="003E4EBF"/>
    <w:rsid w:val="003E55CC"/>
    <w:rsid w:val="003E60B7"/>
    <w:rsid w:val="003E7952"/>
    <w:rsid w:val="003F15EC"/>
    <w:rsid w:val="003F19B9"/>
    <w:rsid w:val="003F2315"/>
    <w:rsid w:val="003F5AC1"/>
    <w:rsid w:val="003F62AF"/>
    <w:rsid w:val="003F6B80"/>
    <w:rsid w:val="003F7D71"/>
    <w:rsid w:val="004000DA"/>
    <w:rsid w:val="00400D76"/>
    <w:rsid w:val="00400DE4"/>
    <w:rsid w:val="00402419"/>
    <w:rsid w:val="0040298C"/>
    <w:rsid w:val="004035DD"/>
    <w:rsid w:val="00404202"/>
    <w:rsid w:val="0040477B"/>
    <w:rsid w:val="00404F82"/>
    <w:rsid w:val="0040503E"/>
    <w:rsid w:val="00406B11"/>
    <w:rsid w:val="00407FED"/>
    <w:rsid w:val="00412174"/>
    <w:rsid w:val="00413229"/>
    <w:rsid w:val="00414F70"/>
    <w:rsid w:val="0041546C"/>
    <w:rsid w:val="004165C0"/>
    <w:rsid w:val="00416C26"/>
    <w:rsid w:val="00417711"/>
    <w:rsid w:val="004209D3"/>
    <w:rsid w:val="00420BD4"/>
    <w:rsid w:val="00421E77"/>
    <w:rsid w:val="00422133"/>
    <w:rsid w:val="00425D18"/>
    <w:rsid w:val="00427752"/>
    <w:rsid w:val="0043063D"/>
    <w:rsid w:val="004306D6"/>
    <w:rsid w:val="00430968"/>
    <w:rsid w:val="004317A3"/>
    <w:rsid w:val="004324E5"/>
    <w:rsid w:val="00433356"/>
    <w:rsid w:val="00434BCF"/>
    <w:rsid w:val="00434FB5"/>
    <w:rsid w:val="0043578A"/>
    <w:rsid w:val="0043596B"/>
    <w:rsid w:val="00436C0C"/>
    <w:rsid w:val="00436C8C"/>
    <w:rsid w:val="00436E70"/>
    <w:rsid w:val="00436F85"/>
    <w:rsid w:val="0043734E"/>
    <w:rsid w:val="0043774B"/>
    <w:rsid w:val="00440D87"/>
    <w:rsid w:val="00442D41"/>
    <w:rsid w:val="00443174"/>
    <w:rsid w:val="00445B43"/>
    <w:rsid w:val="00445F87"/>
    <w:rsid w:val="004466AB"/>
    <w:rsid w:val="00447B21"/>
    <w:rsid w:val="00447C41"/>
    <w:rsid w:val="00447C72"/>
    <w:rsid w:val="00447CA2"/>
    <w:rsid w:val="00450455"/>
    <w:rsid w:val="004525D4"/>
    <w:rsid w:val="00453FA0"/>
    <w:rsid w:val="004551D6"/>
    <w:rsid w:val="004551ED"/>
    <w:rsid w:val="004562DD"/>
    <w:rsid w:val="004568A5"/>
    <w:rsid w:val="00456988"/>
    <w:rsid w:val="00456E99"/>
    <w:rsid w:val="00457C50"/>
    <w:rsid w:val="004629EF"/>
    <w:rsid w:val="00464830"/>
    <w:rsid w:val="00464A40"/>
    <w:rsid w:val="00465ACC"/>
    <w:rsid w:val="00465DB8"/>
    <w:rsid w:val="004661C9"/>
    <w:rsid w:val="004666FB"/>
    <w:rsid w:val="00470BF0"/>
    <w:rsid w:val="00470DEA"/>
    <w:rsid w:val="00471304"/>
    <w:rsid w:val="00471672"/>
    <w:rsid w:val="0047255A"/>
    <w:rsid w:val="0047278B"/>
    <w:rsid w:val="00473B0D"/>
    <w:rsid w:val="00474319"/>
    <w:rsid w:val="00474A35"/>
    <w:rsid w:val="00474AEC"/>
    <w:rsid w:val="00475B24"/>
    <w:rsid w:val="00475F4F"/>
    <w:rsid w:val="00476CA0"/>
    <w:rsid w:val="00477514"/>
    <w:rsid w:val="0047798B"/>
    <w:rsid w:val="00480403"/>
    <w:rsid w:val="004809E7"/>
    <w:rsid w:val="00480D15"/>
    <w:rsid w:val="00482149"/>
    <w:rsid w:val="004825D4"/>
    <w:rsid w:val="00482C42"/>
    <w:rsid w:val="0048399F"/>
    <w:rsid w:val="004846D0"/>
    <w:rsid w:val="0048473E"/>
    <w:rsid w:val="004877FD"/>
    <w:rsid w:val="00487905"/>
    <w:rsid w:val="00490F16"/>
    <w:rsid w:val="00491525"/>
    <w:rsid w:val="00491D9D"/>
    <w:rsid w:val="00492B3B"/>
    <w:rsid w:val="00492C67"/>
    <w:rsid w:val="00493335"/>
    <w:rsid w:val="00493BA7"/>
    <w:rsid w:val="00494149"/>
    <w:rsid w:val="00494813"/>
    <w:rsid w:val="004971AB"/>
    <w:rsid w:val="004973D1"/>
    <w:rsid w:val="004A0731"/>
    <w:rsid w:val="004A1FAF"/>
    <w:rsid w:val="004A363D"/>
    <w:rsid w:val="004A5E30"/>
    <w:rsid w:val="004A5E83"/>
    <w:rsid w:val="004A6659"/>
    <w:rsid w:val="004A66FA"/>
    <w:rsid w:val="004A7B6A"/>
    <w:rsid w:val="004B36EE"/>
    <w:rsid w:val="004B37E7"/>
    <w:rsid w:val="004B4358"/>
    <w:rsid w:val="004B51CD"/>
    <w:rsid w:val="004B57B6"/>
    <w:rsid w:val="004B57C2"/>
    <w:rsid w:val="004B6B7D"/>
    <w:rsid w:val="004B76C6"/>
    <w:rsid w:val="004B7D61"/>
    <w:rsid w:val="004C0E5B"/>
    <w:rsid w:val="004C1900"/>
    <w:rsid w:val="004C1DDF"/>
    <w:rsid w:val="004C26CF"/>
    <w:rsid w:val="004C2704"/>
    <w:rsid w:val="004C354E"/>
    <w:rsid w:val="004C40B7"/>
    <w:rsid w:val="004C498E"/>
    <w:rsid w:val="004C4A62"/>
    <w:rsid w:val="004C531A"/>
    <w:rsid w:val="004C5457"/>
    <w:rsid w:val="004C5733"/>
    <w:rsid w:val="004C6CC4"/>
    <w:rsid w:val="004D03E5"/>
    <w:rsid w:val="004D08FC"/>
    <w:rsid w:val="004D2850"/>
    <w:rsid w:val="004D2AB8"/>
    <w:rsid w:val="004D32EE"/>
    <w:rsid w:val="004D35F5"/>
    <w:rsid w:val="004D63E3"/>
    <w:rsid w:val="004D6FF9"/>
    <w:rsid w:val="004D771C"/>
    <w:rsid w:val="004E053E"/>
    <w:rsid w:val="004E1D06"/>
    <w:rsid w:val="004E29D4"/>
    <w:rsid w:val="004E2C5B"/>
    <w:rsid w:val="004E3597"/>
    <w:rsid w:val="004E3D9E"/>
    <w:rsid w:val="004E47E0"/>
    <w:rsid w:val="004E4CB5"/>
    <w:rsid w:val="004E4DF6"/>
    <w:rsid w:val="004E5298"/>
    <w:rsid w:val="004E5AD0"/>
    <w:rsid w:val="004E7C51"/>
    <w:rsid w:val="004E7DE9"/>
    <w:rsid w:val="004E7FA5"/>
    <w:rsid w:val="004F02EB"/>
    <w:rsid w:val="004F154B"/>
    <w:rsid w:val="004F26A6"/>
    <w:rsid w:val="004F3A48"/>
    <w:rsid w:val="004F5CD8"/>
    <w:rsid w:val="004F5E86"/>
    <w:rsid w:val="004F5EA6"/>
    <w:rsid w:val="004F602F"/>
    <w:rsid w:val="004F7BAE"/>
    <w:rsid w:val="004F7BB8"/>
    <w:rsid w:val="005007F2"/>
    <w:rsid w:val="00500C2A"/>
    <w:rsid w:val="00500E91"/>
    <w:rsid w:val="005010E3"/>
    <w:rsid w:val="00501596"/>
    <w:rsid w:val="00501845"/>
    <w:rsid w:val="0050268D"/>
    <w:rsid w:val="00502FD3"/>
    <w:rsid w:val="0050412F"/>
    <w:rsid w:val="00504281"/>
    <w:rsid w:val="00504451"/>
    <w:rsid w:val="0050455D"/>
    <w:rsid w:val="005053BB"/>
    <w:rsid w:val="005060E1"/>
    <w:rsid w:val="00507454"/>
    <w:rsid w:val="00507B25"/>
    <w:rsid w:val="00507D4D"/>
    <w:rsid w:val="0051270C"/>
    <w:rsid w:val="00512A4A"/>
    <w:rsid w:val="00512BAD"/>
    <w:rsid w:val="0051324F"/>
    <w:rsid w:val="005144AC"/>
    <w:rsid w:val="005155E1"/>
    <w:rsid w:val="00516E86"/>
    <w:rsid w:val="00517BD0"/>
    <w:rsid w:val="00520F33"/>
    <w:rsid w:val="0052482B"/>
    <w:rsid w:val="00524B55"/>
    <w:rsid w:val="00524D40"/>
    <w:rsid w:val="0052655B"/>
    <w:rsid w:val="00527D39"/>
    <w:rsid w:val="0053162C"/>
    <w:rsid w:val="00532FAA"/>
    <w:rsid w:val="00533504"/>
    <w:rsid w:val="00533B26"/>
    <w:rsid w:val="0053481B"/>
    <w:rsid w:val="00534AD8"/>
    <w:rsid w:val="00536791"/>
    <w:rsid w:val="0053704C"/>
    <w:rsid w:val="00537CFA"/>
    <w:rsid w:val="005400CC"/>
    <w:rsid w:val="005407F0"/>
    <w:rsid w:val="00540E8A"/>
    <w:rsid w:val="005411EB"/>
    <w:rsid w:val="0054151F"/>
    <w:rsid w:val="005423C0"/>
    <w:rsid w:val="00542460"/>
    <w:rsid w:val="00543FF2"/>
    <w:rsid w:val="00544E0A"/>
    <w:rsid w:val="0054674E"/>
    <w:rsid w:val="00547907"/>
    <w:rsid w:val="005506FD"/>
    <w:rsid w:val="00550D4D"/>
    <w:rsid w:val="0055168F"/>
    <w:rsid w:val="00551A92"/>
    <w:rsid w:val="00551B4D"/>
    <w:rsid w:val="005526BB"/>
    <w:rsid w:val="00552912"/>
    <w:rsid w:val="00555800"/>
    <w:rsid w:val="00555907"/>
    <w:rsid w:val="0055593F"/>
    <w:rsid w:val="00555D25"/>
    <w:rsid w:val="00556291"/>
    <w:rsid w:val="005573EE"/>
    <w:rsid w:val="00561B7D"/>
    <w:rsid w:val="00562591"/>
    <w:rsid w:val="00562A80"/>
    <w:rsid w:val="005635CA"/>
    <w:rsid w:val="00564A0B"/>
    <w:rsid w:val="005657EB"/>
    <w:rsid w:val="00565E0E"/>
    <w:rsid w:val="0057029B"/>
    <w:rsid w:val="005718A7"/>
    <w:rsid w:val="00572116"/>
    <w:rsid w:val="00572276"/>
    <w:rsid w:val="0057359A"/>
    <w:rsid w:val="005741BC"/>
    <w:rsid w:val="005759D7"/>
    <w:rsid w:val="00575FBA"/>
    <w:rsid w:val="00576795"/>
    <w:rsid w:val="0057690E"/>
    <w:rsid w:val="005774E3"/>
    <w:rsid w:val="00580198"/>
    <w:rsid w:val="0058051F"/>
    <w:rsid w:val="00581647"/>
    <w:rsid w:val="0058199C"/>
    <w:rsid w:val="00582788"/>
    <w:rsid w:val="00582F55"/>
    <w:rsid w:val="00582FF8"/>
    <w:rsid w:val="00583E02"/>
    <w:rsid w:val="0058423D"/>
    <w:rsid w:val="00585CA7"/>
    <w:rsid w:val="005862FF"/>
    <w:rsid w:val="00586607"/>
    <w:rsid w:val="005876EF"/>
    <w:rsid w:val="0059124B"/>
    <w:rsid w:val="0059276D"/>
    <w:rsid w:val="00592972"/>
    <w:rsid w:val="00592C58"/>
    <w:rsid w:val="00592D4D"/>
    <w:rsid w:val="005937C2"/>
    <w:rsid w:val="00593C95"/>
    <w:rsid w:val="00594365"/>
    <w:rsid w:val="00594718"/>
    <w:rsid w:val="00595814"/>
    <w:rsid w:val="0059584B"/>
    <w:rsid w:val="00595E7D"/>
    <w:rsid w:val="005A00DD"/>
    <w:rsid w:val="005A0429"/>
    <w:rsid w:val="005A04A6"/>
    <w:rsid w:val="005A17B6"/>
    <w:rsid w:val="005A18C2"/>
    <w:rsid w:val="005A2DF2"/>
    <w:rsid w:val="005A6724"/>
    <w:rsid w:val="005B0634"/>
    <w:rsid w:val="005B06A2"/>
    <w:rsid w:val="005B07F0"/>
    <w:rsid w:val="005B12CE"/>
    <w:rsid w:val="005B1518"/>
    <w:rsid w:val="005B17E5"/>
    <w:rsid w:val="005B183A"/>
    <w:rsid w:val="005B407C"/>
    <w:rsid w:val="005B520D"/>
    <w:rsid w:val="005B52F4"/>
    <w:rsid w:val="005B6C70"/>
    <w:rsid w:val="005B78FB"/>
    <w:rsid w:val="005C03A6"/>
    <w:rsid w:val="005C199D"/>
    <w:rsid w:val="005C1EA2"/>
    <w:rsid w:val="005C2BEF"/>
    <w:rsid w:val="005C3944"/>
    <w:rsid w:val="005C42B4"/>
    <w:rsid w:val="005C4788"/>
    <w:rsid w:val="005C73FD"/>
    <w:rsid w:val="005C7D5F"/>
    <w:rsid w:val="005C7FD8"/>
    <w:rsid w:val="005D0148"/>
    <w:rsid w:val="005D0966"/>
    <w:rsid w:val="005D12B1"/>
    <w:rsid w:val="005D1A56"/>
    <w:rsid w:val="005D1FF8"/>
    <w:rsid w:val="005D2137"/>
    <w:rsid w:val="005D25B3"/>
    <w:rsid w:val="005D2A0E"/>
    <w:rsid w:val="005D2B1D"/>
    <w:rsid w:val="005D3624"/>
    <w:rsid w:val="005D3D0D"/>
    <w:rsid w:val="005D443E"/>
    <w:rsid w:val="005D45D5"/>
    <w:rsid w:val="005D5A87"/>
    <w:rsid w:val="005D5B46"/>
    <w:rsid w:val="005D72FD"/>
    <w:rsid w:val="005E2203"/>
    <w:rsid w:val="005E2314"/>
    <w:rsid w:val="005E5115"/>
    <w:rsid w:val="005E5B4D"/>
    <w:rsid w:val="005E7976"/>
    <w:rsid w:val="005F13F9"/>
    <w:rsid w:val="005F18BB"/>
    <w:rsid w:val="005F2520"/>
    <w:rsid w:val="005F2B86"/>
    <w:rsid w:val="005F2E89"/>
    <w:rsid w:val="005F3584"/>
    <w:rsid w:val="005F3E89"/>
    <w:rsid w:val="005F480B"/>
    <w:rsid w:val="005F56C8"/>
    <w:rsid w:val="006030E2"/>
    <w:rsid w:val="00603B43"/>
    <w:rsid w:val="0060478D"/>
    <w:rsid w:val="0060588C"/>
    <w:rsid w:val="00605B01"/>
    <w:rsid w:val="006062EF"/>
    <w:rsid w:val="00606B49"/>
    <w:rsid w:val="00606DA4"/>
    <w:rsid w:val="00607A97"/>
    <w:rsid w:val="00607BE2"/>
    <w:rsid w:val="00610632"/>
    <w:rsid w:val="006112ED"/>
    <w:rsid w:val="00615C94"/>
    <w:rsid w:val="0061622D"/>
    <w:rsid w:val="006174DB"/>
    <w:rsid w:val="006206BA"/>
    <w:rsid w:val="00621BC4"/>
    <w:rsid w:val="00621CF3"/>
    <w:rsid w:val="00621D89"/>
    <w:rsid w:val="00622379"/>
    <w:rsid w:val="0062264E"/>
    <w:rsid w:val="00622B02"/>
    <w:rsid w:val="006235C5"/>
    <w:rsid w:val="00624245"/>
    <w:rsid w:val="00625671"/>
    <w:rsid w:val="006263A8"/>
    <w:rsid w:val="00626890"/>
    <w:rsid w:val="00627194"/>
    <w:rsid w:val="00630CD8"/>
    <w:rsid w:val="00632694"/>
    <w:rsid w:val="00633A76"/>
    <w:rsid w:val="0063410A"/>
    <w:rsid w:val="00636671"/>
    <w:rsid w:val="006367CE"/>
    <w:rsid w:val="006375E1"/>
    <w:rsid w:val="00637C9D"/>
    <w:rsid w:val="006426B8"/>
    <w:rsid w:val="006426FF"/>
    <w:rsid w:val="00643DE8"/>
    <w:rsid w:val="00644814"/>
    <w:rsid w:val="00645585"/>
    <w:rsid w:val="0064590D"/>
    <w:rsid w:val="0064756E"/>
    <w:rsid w:val="0065124D"/>
    <w:rsid w:val="00651A17"/>
    <w:rsid w:val="00651C8A"/>
    <w:rsid w:val="00652505"/>
    <w:rsid w:val="00653284"/>
    <w:rsid w:val="006545E8"/>
    <w:rsid w:val="00654B72"/>
    <w:rsid w:val="00654C9E"/>
    <w:rsid w:val="00656817"/>
    <w:rsid w:val="0065775E"/>
    <w:rsid w:val="00657DB9"/>
    <w:rsid w:val="006606F4"/>
    <w:rsid w:val="00661F04"/>
    <w:rsid w:val="006623D4"/>
    <w:rsid w:val="006628B4"/>
    <w:rsid w:val="00662A28"/>
    <w:rsid w:val="00663174"/>
    <w:rsid w:val="00664E3A"/>
    <w:rsid w:val="00665AB3"/>
    <w:rsid w:val="0066671B"/>
    <w:rsid w:val="00666C17"/>
    <w:rsid w:val="00666FF2"/>
    <w:rsid w:val="006672ED"/>
    <w:rsid w:val="006701A4"/>
    <w:rsid w:val="00670EF6"/>
    <w:rsid w:val="00672494"/>
    <w:rsid w:val="00672D44"/>
    <w:rsid w:val="00674138"/>
    <w:rsid w:val="00674D87"/>
    <w:rsid w:val="00674F90"/>
    <w:rsid w:val="00675147"/>
    <w:rsid w:val="006751AE"/>
    <w:rsid w:val="0067523D"/>
    <w:rsid w:val="00675371"/>
    <w:rsid w:val="00676187"/>
    <w:rsid w:val="00676811"/>
    <w:rsid w:val="00681872"/>
    <w:rsid w:val="006825FC"/>
    <w:rsid w:val="00682AD6"/>
    <w:rsid w:val="00682CD6"/>
    <w:rsid w:val="006833E4"/>
    <w:rsid w:val="00683BC4"/>
    <w:rsid w:val="00683E1E"/>
    <w:rsid w:val="00684161"/>
    <w:rsid w:val="00686E34"/>
    <w:rsid w:val="00687089"/>
    <w:rsid w:val="00690588"/>
    <w:rsid w:val="0069090C"/>
    <w:rsid w:val="00693A3A"/>
    <w:rsid w:val="00694E5C"/>
    <w:rsid w:val="00695D7C"/>
    <w:rsid w:val="006965F7"/>
    <w:rsid w:val="00697580"/>
    <w:rsid w:val="00697E4F"/>
    <w:rsid w:val="006A0427"/>
    <w:rsid w:val="006A08A2"/>
    <w:rsid w:val="006A0FD7"/>
    <w:rsid w:val="006A135C"/>
    <w:rsid w:val="006A2DF0"/>
    <w:rsid w:val="006A2E35"/>
    <w:rsid w:val="006A39C8"/>
    <w:rsid w:val="006A3B53"/>
    <w:rsid w:val="006A4DE9"/>
    <w:rsid w:val="006A502F"/>
    <w:rsid w:val="006A5B12"/>
    <w:rsid w:val="006A5B8F"/>
    <w:rsid w:val="006A5D7C"/>
    <w:rsid w:val="006A6201"/>
    <w:rsid w:val="006A63F5"/>
    <w:rsid w:val="006A642E"/>
    <w:rsid w:val="006A7834"/>
    <w:rsid w:val="006B116A"/>
    <w:rsid w:val="006B1205"/>
    <w:rsid w:val="006B3E38"/>
    <w:rsid w:val="006B45F0"/>
    <w:rsid w:val="006B4D50"/>
    <w:rsid w:val="006B4ED3"/>
    <w:rsid w:val="006B5782"/>
    <w:rsid w:val="006B759E"/>
    <w:rsid w:val="006B7DF7"/>
    <w:rsid w:val="006C1101"/>
    <w:rsid w:val="006C1866"/>
    <w:rsid w:val="006C1942"/>
    <w:rsid w:val="006C1F71"/>
    <w:rsid w:val="006C3416"/>
    <w:rsid w:val="006C387F"/>
    <w:rsid w:val="006C3CF4"/>
    <w:rsid w:val="006C42A5"/>
    <w:rsid w:val="006C4BB2"/>
    <w:rsid w:val="006C4C2E"/>
    <w:rsid w:val="006C57FC"/>
    <w:rsid w:val="006C653C"/>
    <w:rsid w:val="006C6ABC"/>
    <w:rsid w:val="006C70AA"/>
    <w:rsid w:val="006C7746"/>
    <w:rsid w:val="006C7A07"/>
    <w:rsid w:val="006C7B9D"/>
    <w:rsid w:val="006C7FC1"/>
    <w:rsid w:val="006D0BF1"/>
    <w:rsid w:val="006D23EA"/>
    <w:rsid w:val="006D2938"/>
    <w:rsid w:val="006D3265"/>
    <w:rsid w:val="006D5869"/>
    <w:rsid w:val="006D5A1F"/>
    <w:rsid w:val="006E0C06"/>
    <w:rsid w:val="006E0E84"/>
    <w:rsid w:val="006E145F"/>
    <w:rsid w:val="006E179D"/>
    <w:rsid w:val="006E2003"/>
    <w:rsid w:val="006E244C"/>
    <w:rsid w:val="006E38FB"/>
    <w:rsid w:val="006E39BC"/>
    <w:rsid w:val="006E568C"/>
    <w:rsid w:val="006E60F3"/>
    <w:rsid w:val="006E6F4A"/>
    <w:rsid w:val="006F006C"/>
    <w:rsid w:val="006F055D"/>
    <w:rsid w:val="006F0686"/>
    <w:rsid w:val="006F0863"/>
    <w:rsid w:val="006F1352"/>
    <w:rsid w:val="006F23BA"/>
    <w:rsid w:val="006F3A7F"/>
    <w:rsid w:val="006F4505"/>
    <w:rsid w:val="006F4BAA"/>
    <w:rsid w:val="006F6416"/>
    <w:rsid w:val="0070018C"/>
    <w:rsid w:val="007013C5"/>
    <w:rsid w:val="00702855"/>
    <w:rsid w:val="00705755"/>
    <w:rsid w:val="00705BB6"/>
    <w:rsid w:val="00706D03"/>
    <w:rsid w:val="00706F3F"/>
    <w:rsid w:val="00707BDC"/>
    <w:rsid w:val="007102CD"/>
    <w:rsid w:val="0071059C"/>
    <w:rsid w:val="0071089B"/>
    <w:rsid w:val="0071221A"/>
    <w:rsid w:val="00712259"/>
    <w:rsid w:val="0071229B"/>
    <w:rsid w:val="007124F1"/>
    <w:rsid w:val="00714439"/>
    <w:rsid w:val="00714840"/>
    <w:rsid w:val="00714C90"/>
    <w:rsid w:val="00715D70"/>
    <w:rsid w:val="00715ED0"/>
    <w:rsid w:val="00716FD9"/>
    <w:rsid w:val="00720FBC"/>
    <w:rsid w:val="00721670"/>
    <w:rsid w:val="00722520"/>
    <w:rsid w:val="00724673"/>
    <w:rsid w:val="007246CC"/>
    <w:rsid w:val="00726F82"/>
    <w:rsid w:val="0072762C"/>
    <w:rsid w:val="007278BA"/>
    <w:rsid w:val="00730BEB"/>
    <w:rsid w:val="007312BF"/>
    <w:rsid w:val="00731418"/>
    <w:rsid w:val="007329C1"/>
    <w:rsid w:val="00732BAE"/>
    <w:rsid w:val="0073309B"/>
    <w:rsid w:val="00733376"/>
    <w:rsid w:val="00734765"/>
    <w:rsid w:val="00736B84"/>
    <w:rsid w:val="007377C8"/>
    <w:rsid w:val="00737DDA"/>
    <w:rsid w:val="007416F6"/>
    <w:rsid w:val="00741E0C"/>
    <w:rsid w:val="0074272C"/>
    <w:rsid w:val="007429E8"/>
    <w:rsid w:val="0074303E"/>
    <w:rsid w:val="007433F0"/>
    <w:rsid w:val="0074412F"/>
    <w:rsid w:val="0074450C"/>
    <w:rsid w:val="007446E9"/>
    <w:rsid w:val="00745CAF"/>
    <w:rsid w:val="00745E68"/>
    <w:rsid w:val="007505AD"/>
    <w:rsid w:val="00752BA6"/>
    <w:rsid w:val="007537D2"/>
    <w:rsid w:val="007541E2"/>
    <w:rsid w:val="00754954"/>
    <w:rsid w:val="00754CFC"/>
    <w:rsid w:val="0075518F"/>
    <w:rsid w:val="00755480"/>
    <w:rsid w:val="00755864"/>
    <w:rsid w:val="00756134"/>
    <w:rsid w:val="00756669"/>
    <w:rsid w:val="00756C26"/>
    <w:rsid w:val="00756D32"/>
    <w:rsid w:val="00757547"/>
    <w:rsid w:val="0075756E"/>
    <w:rsid w:val="00760378"/>
    <w:rsid w:val="007605AB"/>
    <w:rsid w:val="00760667"/>
    <w:rsid w:val="00760D7A"/>
    <w:rsid w:val="007618ED"/>
    <w:rsid w:val="007627F9"/>
    <w:rsid w:val="007633E9"/>
    <w:rsid w:val="00770275"/>
    <w:rsid w:val="00770FF4"/>
    <w:rsid w:val="00772351"/>
    <w:rsid w:val="00773A8E"/>
    <w:rsid w:val="00775558"/>
    <w:rsid w:val="00775E81"/>
    <w:rsid w:val="00776CDE"/>
    <w:rsid w:val="0077731A"/>
    <w:rsid w:val="00777AAE"/>
    <w:rsid w:val="00777B38"/>
    <w:rsid w:val="007800A3"/>
    <w:rsid w:val="007810A4"/>
    <w:rsid w:val="00782A95"/>
    <w:rsid w:val="00784A38"/>
    <w:rsid w:val="0078633C"/>
    <w:rsid w:val="00786730"/>
    <w:rsid w:val="00786B52"/>
    <w:rsid w:val="007878AA"/>
    <w:rsid w:val="0079025B"/>
    <w:rsid w:val="00790E0B"/>
    <w:rsid w:val="00791B77"/>
    <w:rsid w:val="0079218A"/>
    <w:rsid w:val="00793952"/>
    <w:rsid w:val="00794158"/>
    <w:rsid w:val="00794319"/>
    <w:rsid w:val="00795319"/>
    <w:rsid w:val="00795FF6"/>
    <w:rsid w:val="007964BF"/>
    <w:rsid w:val="00797DD0"/>
    <w:rsid w:val="007A0227"/>
    <w:rsid w:val="007A34D5"/>
    <w:rsid w:val="007A3A68"/>
    <w:rsid w:val="007A3FCD"/>
    <w:rsid w:val="007A434C"/>
    <w:rsid w:val="007A48BF"/>
    <w:rsid w:val="007A6ED2"/>
    <w:rsid w:val="007A7A49"/>
    <w:rsid w:val="007B1ACC"/>
    <w:rsid w:val="007B2D1D"/>
    <w:rsid w:val="007B6B69"/>
    <w:rsid w:val="007B79BE"/>
    <w:rsid w:val="007B7DEB"/>
    <w:rsid w:val="007C0098"/>
    <w:rsid w:val="007C13A4"/>
    <w:rsid w:val="007C2240"/>
    <w:rsid w:val="007C3C38"/>
    <w:rsid w:val="007C46DD"/>
    <w:rsid w:val="007C48AE"/>
    <w:rsid w:val="007C4C51"/>
    <w:rsid w:val="007C4C8E"/>
    <w:rsid w:val="007C6F1C"/>
    <w:rsid w:val="007C7773"/>
    <w:rsid w:val="007C7E38"/>
    <w:rsid w:val="007D086E"/>
    <w:rsid w:val="007D0A8E"/>
    <w:rsid w:val="007D2414"/>
    <w:rsid w:val="007D26DE"/>
    <w:rsid w:val="007D2A0F"/>
    <w:rsid w:val="007D3865"/>
    <w:rsid w:val="007D38E5"/>
    <w:rsid w:val="007D6ED5"/>
    <w:rsid w:val="007D7241"/>
    <w:rsid w:val="007E030E"/>
    <w:rsid w:val="007E0DA7"/>
    <w:rsid w:val="007E20C8"/>
    <w:rsid w:val="007E2DBD"/>
    <w:rsid w:val="007E3293"/>
    <w:rsid w:val="007E3CA5"/>
    <w:rsid w:val="007E4210"/>
    <w:rsid w:val="007E4352"/>
    <w:rsid w:val="007E50E4"/>
    <w:rsid w:val="007E58D0"/>
    <w:rsid w:val="007E5925"/>
    <w:rsid w:val="007F0172"/>
    <w:rsid w:val="007F0ADD"/>
    <w:rsid w:val="007F1075"/>
    <w:rsid w:val="007F120A"/>
    <w:rsid w:val="007F2897"/>
    <w:rsid w:val="007F31B8"/>
    <w:rsid w:val="007F3BC4"/>
    <w:rsid w:val="007F508E"/>
    <w:rsid w:val="007F592A"/>
    <w:rsid w:val="008006C2"/>
    <w:rsid w:val="00800ED7"/>
    <w:rsid w:val="00800FB1"/>
    <w:rsid w:val="00802099"/>
    <w:rsid w:val="008023AD"/>
    <w:rsid w:val="008023D0"/>
    <w:rsid w:val="008026E7"/>
    <w:rsid w:val="00802C31"/>
    <w:rsid w:val="008047D2"/>
    <w:rsid w:val="00804951"/>
    <w:rsid w:val="00804CD9"/>
    <w:rsid w:val="00804FA5"/>
    <w:rsid w:val="008054DB"/>
    <w:rsid w:val="0080576B"/>
    <w:rsid w:val="008076F8"/>
    <w:rsid w:val="0081054A"/>
    <w:rsid w:val="0081080C"/>
    <w:rsid w:val="00810B9E"/>
    <w:rsid w:val="008126BB"/>
    <w:rsid w:val="0081322A"/>
    <w:rsid w:val="00814084"/>
    <w:rsid w:val="0081414F"/>
    <w:rsid w:val="00814601"/>
    <w:rsid w:val="00814A01"/>
    <w:rsid w:val="00815466"/>
    <w:rsid w:val="0081594B"/>
    <w:rsid w:val="00816475"/>
    <w:rsid w:val="00817903"/>
    <w:rsid w:val="0082038C"/>
    <w:rsid w:val="00820C0B"/>
    <w:rsid w:val="00820FE5"/>
    <w:rsid w:val="00821FCE"/>
    <w:rsid w:val="008222CE"/>
    <w:rsid w:val="0082275C"/>
    <w:rsid w:val="0082304E"/>
    <w:rsid w:val="008236A9"/>
    <w:rsid w:val="0082635C"/>
    <w:rsid w:val="008263CA"/>
    <w:rsid w:val="008273A2"/>
    <w:rsid w:val="00830797"/>
    <w:rsid w:val="0083198D"/>
    <w:rsid w:val="00832191"/>
    <w:rsid w:val="00832914"/>
    <w:rsid w:val="00832978"/>
    <w:rsid w:val="00837096"/>
    <w:rsid w:val="00837255"/>
    <w:rsid w:val="00842DE8"/>
    <w:rsid w:val="00843712"/>
    <w:rsid w:val="00843860"/>
    <w:rsid w:val="00843AC9"/>
    <w:rsid w:val="00843DD3"/>
    <w:rsid w:val="00844063"/>
    <w:rsid w:val="008456FA"/>
    <w:rsid w:val="00845B59"/>
    <w:rsid w:val="00847645"/>
    <w:rsid w:val="00847B6E"/>
    <w:rsid w:val="00850E92"/>
    <w:rsid w:val="00852AB5"/>
    <w:rsid w:val="00853236"/>
    <w:rsid w:val="00853509"/>
    <w:rsid w:val="008545A3"/>
    <w:rsid w:val="00854801"/>
    <w:rsid w:val="00854F2A"/>
    <w:rsid w:val="008579BA"/>
    <w:rsid w:val="00857F07"/>
    <w:rsid w:val="00860790"/>
    <w:rsid w:val="00860CCF"/>
    <w:rsid w:val="00861187"/>
    <w:rsid w:val="00862232"/>
    <w:rsid w:val="00862B6B"/>
    <w:rsid w:val="0086302E"/>
    <w:rsid w:val="00863326"/>
    <w:rsid w:val="00864301"/>
    <w:rsid w:val="008643BE"/>
    <w:rsid w:val="00864BD1"/>
    <w:rsid w:val="0086622B"/>
    <w:rsid w:val="008662AC"/>
    <w:rsid w:val="00866CEE"/>
    <w:rsid w:val="00867CB1"/>
    <w:rsid w:val="008710C5"/>
    <w:rsid w:val="00871283"/>
    <w:rsid w:val="008712C0"/>
    <w:rsid w:val="008723E0"/>
    <w:rsid w:val="008729B3"/>
    <w:rsid w:val="00874557"/>
    <w:rsid w:val="00876C71"/>
    <w:rsid w:val="00876E71"/>
    <w:rsid w:val="0087751C"/>
    <w:rsid w:val="00877A70"/>
    <w:rsid w:val="00880AC6"/>
    <w:rsid w:val="00881659"/>
    <w:rsid w:val="008821D0"/>
    <w:rsid w:val="00882F92"/>
    <w:rsid w:val="0088337E"/>
    <w:rsid w:val="0088374D"/>
    <w:rsid w:val="0088389E"/>
    <w:rsid w:val="008854BB"/>
    <w:rsid w:val="00886C51"/>
    <w:rsid w:val="00886ED0"/>
    <w:rsid w:val="008909BD"/>
    <w:rsid w:val="008909DF"/>
    <w:rsid w:val="00890DA0"/>
    <w:rsid w:val="00891F82"/>
    <w:rsid w:val="00892B9F"/>
    <w:rsid w:val="0089402B"/>
    <w:rsid w:val="008946F6"/>
    <w:rsid w:val="0089529E"/>
    <w:rsid w:val="00896AA8"/>
    <w:rsid w:val="0089750D"/>
    <w:rsid w:val="00897F29"/>
    <w:rsid w:val="008A1928"/>
    <w:rsid w:val="008A1DFB"/>
    <w:rsid w:val="008A28E8"/>
    <w:rsid w:val="008A2983"/>
    <w:rsid w:val="008A2B23"/>
    <w:rsid w:val="008A5439"/>
    <w:rsid w:val="008A56AB"/>
    <w:rsid w:val="008A67D2"/>
    <w:rsid w:val="008A7B33"/>
    <w:rsid w:val="008A7E07"/>
    <w:rsid w:val="008B00A9"/>
    <w:rsid w:val="008B0B3E"/>
    <w:rsid w:val="008B158A"/>
    <w:rsid w:val="008B16A2"/>
    <w:rsid w:val="008B2F71"/>
    <w:rsid w:val="008B31B1"/>
    <w:rsid w:val="008B327A"/>
    <w:rsid w:val="008B32D4"/>
    <w:rsid w:val="008B34CE"/>
    <w:rsid w:val="008B381A"/>
    <w:rsid w:val="008B4681"/>
    <w:rsid w:val="008B4A0D"/>
    <w:rsid w:val="008B514C"/>
    <w:rsid w:val="008B5ED6"/>
    <w:rsid w:val="008B743A"/>
    <w:rsid w:val="008B74B1"/>
    <w:rsid w:val="008B75B4"/>
    <w:rsid w:val="008C2CFC"/>
    <w:rsid w:val="008C2E88"/>
    <w:rsid w:val="008C310B"/>
    <w:rsid w:val="008C3B35"/>
    <w:rsid w:val="008C515D"/>
    <w:rsid w:val="008C5637"/>
    <w:rsid w:val="008C6901"/>
    <w:rsid w:val="008C76F1"/>
    <w:rsid w:val="008C7C82"/>
    <w:rsid w:val="008D07BF"/>
    <w:rsid w:val="008D0AF9"/>
    <w:rsid w:val="008D3436"/>
    <w:rsid w:val="008D38C8"/>
    <w:rsid w:val="008D3FCB"/>
    <w:rsid w:val="008D4EA0"/>
    <w:rsid w:val="008D4F2C"/>
    <w:rsid w:val="008D5328"/>
    <w:rsid w:val="008D5983"/>
    <w:rsid w:val="008D59B9"/>
    <w:rsid w:val="008D7E8B"/>
    <w:rsid w:val="008E0892"/>
    <w:rsid w:val="008E2083"/>
    <w:rsid w:val="008E2864"/>
    <w:rsid w:val="008E36BC"/>
    <w:rsid w:val="008E3CE0"/>
    <w:rsid w:val="008E3DDF"/>
    <w:rsid w:val="008E4D76"/>
    <w:rsid w:val="008E4FE4"/>
    <w:rsid w:val="008E5731"/>
    <w:rsid w:val="008E6044"/>
    <w:rsid w:val="008E6611"/>
    <w:rsid w:val="008E676B"/>
    <w:rsid w:val="008E75CE"/>
    <w:rsid w:val="008E7B01"/>
    <w:rsid w:val="008E7E81"/>
    <w:rsid w:val="008F077A"/>
    <w:rsid w:val="008F0CD1"/>
    <w:rsid w:val="008F183A"/>
    <w:rsid w:val="008F1ADC"/>
    <w:rsid w:val="008F3838"/>
    <w:rsid w:val="008F3B77"/>
    <w:rsid w:val="008F3D00"/>
    <w:rsid w:val="008F4138"/>
    <w:rsid w:val="008F4B3C"/>
    <w:rsid w:val="008F5406"/>
    <w:rsid w:val="008F55E5"/>
    <w:rsid w:val="008F5BAA"/>
    <w:rsid w:val="008F7E3E"/>
    <w:rsid w:val="009000E6"/>
    <w:rsid w:val="0090030D"/>
    <w:rsid w:val="00901A7C"/>
    <w:rsid w:val="00902EB7"/>
    <w:rsid w:val="00904B38"/>
    <w:rsid w:val="00904FB4"/>
    <w:rsid w:val="009051D7"/>
    <w:rsid w:val="00905599"/>
    <w:rsid w:val="00905EC4"/>
    <w:rsid w:val="00907A30"/>
    <w:rsid w:val="0091157D"/>
    <w:rsid w:val="00912C59"/>
    <w:rsid w:val="0091398D"/>
    <w:rsid w:val="009143BC"/>
    <w:rsid w:val="00915FAA"/>
    <w:rsid w:val="009165EA"/>
    <w:rsid w:val="00916E82"/>
    <w:rsid w:val="009173E0"/>
    <w:rsid w:val="009175FF"/>
    <w:rsid w:val="009215EA"/>
    <w:rsid w:val="00921733"/>
    <w:rsid w:val="00923664"/>
    <w:rsid w:val="00923817"/>
    <w:rsid w:val="0092565B"/>
    <w:rsid w:val="00925714"/>
    <w:rsid w:val="00926594"/>
    <w:rsid w:val="00926E29"/>
    <w:rsid w:val="00930902"/>
    <w:rsid w:val="0093093E"/>
    <w:rsid w:val="009320E5"/>
    <w:rsid w:val="009329DD"/>
    <w:rsid w:val="00933E93"/>
    <w:rsid w:val="00935C40"/>
    <w:rsid w:val="00936158"/>
    <w:rsid w:val="00936C3E"/>
    <w:rsid w:val="009373B3"/>
    <w:rsid w:val="0094069A"/>
    <w:rsid w:val="00940A5B"/>
    <w:rsid w:val="00940CDA"/>
    <w:rsid w:val="009425EB"/>
    <w:rsid w:val="0094271F"/>
    <w:rsid w:val="00942E84"/>
    <w:rsid w:val="00942F0C"/>
    <w:rsid w:val="00943C90"/>
    <w:rsid w:val="0094610F"/>
    <w:rsid w:val="0095116C"/>
    <w:rsid w:val="00951414"/>
    <w:rsid w:val="00951999"/>
    <w:rsid w:val="009534CD"/>
    <w:rsid w:val="009538A6"/>
    <w:rsid w:val="00953FCB"/>
    <w:rsid w:val="009549D8"/>
    <w:rsid w:val="009551E3"/>
    <w:rsid w:val="00955237"/>
    <w:rsid w:val="00955BED"/>
    <w:rsid w:val="00956803"/>
    <w:rsid w:val="00956B8C"/>
    <w:rsid w:val="00956C87"/>
    <w:rsid w:val="00957A0C"/>
    <w:rsid w:val="00961F67"/>
    <w:rsid w:val="009625E8"/>
    <w:rsid w:val="0096340A"/>
    <w:rsid w:val="00964F42"/>
    <w:rsid w:val="00965667"/>
    <w:rsid w:val="00965D36"/>
    <w:rsid w:val="00966121"/>
    <w:rsid w:val="0096653D"/>
    <w:rsid w:val="00966C91"/>
    <w:rsid w:val="009677AC"/>
    <w:rsid w:val="009701D1"/>
    <w:rsid w:val="009711A0"/>
    <w:rsid w:val="00971F76"/>
    <w:rsid w:val="00972BC3"/>
    <w:rsid w:val="00973E04"/>
    <w:rsid w:val="00976EB6"/>
    <w:rsid w:val="009817B0"/>
    <w:rsid w:val="00983F2A"/>
    <w:rsid w:val="0098586A"/>
    <w:rsid w:val="00985AA0"/>
    <w:rsid w:val="00987144"/>
    <w:rsid w:val="0098726F"/>
    <w:rsid w:val="00987591"/>
    <w:rsid w:val="00990E9D"/>
    <w:rsid w:val="00990F8A"/>
    <w:rsid w:val="00991391"/>
    <w:rsid w:val="00992DB1"/>
    <w:rsid w:val="009936F4"/>
    <w:rsid w:val="00993AEE"/>
    <w:rsid w:val="00994ACD"/>
    <w:rsid w:val="0099545B"/>
    <w:rsid w:val="00995591"/>
    <w:rsid w:val="0099644D"/>
    <w:rsid w:val="00996481"/>
    <w:rsid w:val="00997D6F"/>
    <w:rsid w:val="009A1999"/>
    <w:rsid w:val="009A1D6F"/>
    <w:rsid w:val="009A3BE7"/>
    <w:rsid w:val="009A46DF"/>
    <w:rsid w:val="009A47D2"/>
    <w:rsid w:val="009A7DB1"/>
    <w:rsid w:val="009B004C"/>
    <w:rsid w:val="009B012A"/>
    <w:rsid w:val="009B051C"/>
    <w:rsid w:val="009B1A10"/>
    <w:rsid w:val="009B235D"/>
    <w:rsid w:val="009B2922"/>
    <w:rsid w:val="009B2B48"/>
    <w:rsid w:val="009B3BEF"/>
    <w:rsid w:val="009B3E5A"/>
    <w:rsid w:val="009B4434"/>
    <w:rsid w:val="009B4895"/>
    <w:rsid w:val="009B57EF"/>
    <w:rsid w:val="009B6302"/>
    <w:rsid w:val="009B6811"/>
    <w:rsid w:val="009B7105"/>
    <w:rsid w:val="009B7C62"/>
    <w:rsid w:val="009C084A"/>
    <w:rsid w:val="009C1D84"/>
    <w:rsid w:val="009C4501"/>
    <w:rsid w:val="009C52DB"/>
    <w:rsid w:val="009C54F1"/>
    <w:rsid w:val="009C5C9E"/>
    <w:rsid w:val="009C7593"/>
    <w:rsid w:val="009D0283"/>
    <w:rsid w:val="009D0329"/>
    <w:rsid w:val="009D04C8"/>
    <w:rsid w:val="009D18C5"/>
    <w:rsid w:val="009D3EA7"/>
    <w:rsid w:val="009D452C"/>
    <w:rsid w:val="009D495A"/>
    <w:rsid w:val="009D4DCF"/>
    <w:rsid w:val="009D6237"/>
    <w:rsid w:val="009D6DFB"/>
    <w:rsid w:val="009D7351"/>
    <w:rsid w:val="009E041C"/>
    <w:rsid w:val="009E09E4"/>
    <w:rsid w:val="009E0B1C"/>
    <w:rsid w:val="009E0C76"/>
    <w:rsid w:val="009E1402"/>
    <w:rsid w:val="009E27FF"/>
    <w:rsid w:val="009E2D39"/>
    <w:rsid w:val="009E2DC7"/>
    <w:rsid w:val="009E3A3C"/>
    <w:rsid w:val="009E51EF"/>
    <w:rsid w:val="009E558A"/>
    <w:rsid w:val="009E5C10"/>
    <w:rsid w:val="009E7551"/>
    <w:rsid w:val="009E7702"/>
    <w:rsid w:val="009F120E"/>
    <w:rsid w:val="009F17AA"/>
    <w:rsid w:val="009F1D6E"/>
    <w:rsid w:val="009F2050"/>
    <w:rsid w:val="009F3628"/>
    <w:rsid w:val="009F54A5"/>
    <w:rsid w:val="009F57B9"/>
    <w:rsid w:val="009F60B2"/>
    <w:rsid w:val="009F6DFF"/>
    <w:rsid w:val="009F7562"/>
    <w:rsid w:val="009F7693"/>
    <w:rsid w:val="009F7DB0"/>
    <w:rsid w:val="00A00349"/>
    <w:rsid w:val="00A015F3"/>
    <w:rsid w:val="00A016EB"/>
    <w:rsid w:val="00A01DF2"/>
    <w:rsid w:val="00A02A9E"/>
    <w:rsid w:val="00A03AC1"/>
    <w:rsid w:val="00A044E6"/>
    <w:rsid w:val="00A047CB"/>
    <w:rsid w:val="00A04AB0"/>
    <w:rsid w:val="00A04BAA"/>
    <w:rsid w:val="00A076CF"/>
    <w:rsid w:val="00A07E79"/>
    <w:rsid w:val="00A104A6"/>
    <w:rsid w:val="00A11943"/>
    <w:rsid w:val="00A11F66"/>
    <w:rsid w:val="00A12232"/>
    <w:rsid w:val="00A12F73"/>
    <w:rsid w:val="00A13302"/>
    <w:rsid w:val="00A13B25"/>
    <w:rsid w:val="00A152A5"/>
    <w:rsid w:val="00A15BE1"/>
    <w:rsid w:val="00A15E2D"/>
    <w:rsid w:val="00A15E6B"/>
    <w:rsid w:val="00A162DF"/>
    <w:rsid w:val="00A16CE9"/>
    <w:rsid w:val="00A17291"/>
    <w:rsid w:val="00A17A43"/>
    <w:rsid w:val="00A17C89"/>
    <w:rsid w:val="00A2132A"/>
    <w:rsid w:val="00A22DA3"/>
    <w:rsid w:val="00A23853"/>
    <w:rsid w:val="00A23B1A"/>
    <w:rsid w:val="00A23FC3"/>
    <w:rsid w:val="00A2423C"/>
    <w:rsid w:val="00A24740"/>
    <w:rsid w:val="00A247E9"/>
    <w:rsid w:val="00A26AF5"/>
    <w:rsid w:val="00A26E80"/>
    <w:rsid w:val="00A2717E"/>
    <w:rsid w:val="00A27BEB"/>
    <w:rsid w:val="00A33150"/>
    <w:rsid w:val="00A340B7"/>
    <w:rsid w:val="00A34131"/>
    <w:rsid w:val="00A3441A"/>
    <w:rsid w:val="00A35407"/>
    <w:rsid w:val="00A35E19"/>
    <w:rsid w:val="00A36318"/>
    <w:rsid w:val="00A363AC"/>
    <w:rsid w:val="00A37094"/>
    <w:rsid w:val="00A37B42"/>
    <w:rsid w:val="00A37E6D"/>
    <w:rsid w:val="00A4133B"/>
    <w:rsid w:val="00A4255A"/>
    <w:rsid w:val="00A42636"/>
    <w:rsid w:val="00A4300F"/>
    <w:rsid w:val="00A43CF9"/>
    <w:rsid w:val="00A441FD"/>
    <w:rsid w:val="00A4435C"/>
    <w:rsid w:val="00A44795"/>
    <w:rsid w:val="00A44DDF"/>
    <w:rsid w:val="00A46A06"/>
    <w:rsid w:val="00A46E43"/>
    <w:rsid w:val="00A47A7E"/>
    <w:rsid w:val="00A526B3"/>
    <w:rsid w:val="00A53A63"/>
    <w:rsid w:val="00A5463B"/>
    <w:rsid w:val="00A55FF6"/>
    <w:rsid w:val="00A56A01"/>
    <w:rsid w:val="00A603BC"/>
    <w:rsid w:val="00A61BA8"/>
    <w:rsid w:val="00A61F78"/>
    <w:rsid w:val="00A6257E"/>
    <w:rsid w:val="00A6260C"/>
    <w:rsid w:val="00A637C2"/>
    <w:rsid w:val="00A63D44"/>
    <w:rsid w:val="00A646A0"/>
    <w:rsid w:val="00A650BC"/>
    <w:rsid w:val="00A65456"/>
    <w:rsid w:val="00A65706"/>
    <w:rsid w:val="00A66321"/>
    <w:rsid w:val="00A675AE"/>
    <w:rsid w:val="00A67EC7"/>
    <w:rsid w:val="00A7067C"/>
    <w:rsid w:val="00A72BBA"/>
    <w:rsid w:val="00A74495"/>
    <w:rsid w:val="00A748EA"/>
    <w:rsid w:val="00A75B8A"/>
    <w:rsid w:val="00A77019"/>
    <w:rsid w:val="00A77F24"/>
    <w:rsid w:val="00A81218"/>
    <w:rsid w:val="00A81726"/>
    <w:rsid w:val="00A818C4"/>
    <w:rsid w:val="00A82A54"/>
    <w:rsid w:val="00A839B4"/>
    <w:rsid w:val="00A839C3"/>
    <w:rsid w:val="00A83E94"/>
    <w:rsid w:val="00A84969"/>
    <w:rsid w:val="00A84A06"/>
    <w:rsid w:val="00A87902"/>
    <w:rsid w:val="00A87B3B"/>
    <w:rsid w:val="00A87FCD"/>
    <w:rsid w:val="00A9201E"/>
    <w:rsid w:val="00A92079"/>
    <w:rsid w:val="00A9253A"/>
    <w:rsid w:val="00A9380D"/>
    <w:rsid w:val="00A93BAB"/>
    <w:rsid w:val="00A93D02"/>
    <w:rsid w:val="00A93D4E"/>
    <w:rsid w:val="00A94019"/>
    <w:rsid w:val="00A944FD"/>
    <w:rsid w:val="00A94607"/>
    <w:rsid w:val="00A95C2C"/>
    <w:rsid w:val="00A95EE8"/>
    <w:rsid w:val="00A968E5"/>
    <w:rsid w:val="00A97219"/>
    <w:rsid w:val="00A97AE8"/>
    <w:rsid w:val="00A97B79"/>
    <w:rsid w:val="00AA07B7"/>
    <w:rsid w:val="00AA1CF4"/>
    <w:rsid w:val="00AA204F"/>
    <w:rsid w:val="00AA2899"/>
    <w:rsid w:val="00AA2998"/>
    <w:rsid w:val="00AA4B4C"/>
    <w:rsid w:val="00AA5B43"/>
    <w:rsid w:val="00AA653E"/>
    <w:rsid w:val="00AA6958"/>
    <w:rsid w:val="00AA78D0"/>
    <w:rsid w:val="00AA795A"/>
    <w:rsid w:val="00AA7BE0"/>
    <w:rsid w:val="00AB0731"/>
    <w:rsid w:val="00AB0CF7"/>
    <w:rsid w:val="00AB101C"/>
    <w:rsid w:val="00AB18D4"/>
    <w:rsid w:val="00AB1A97"/>
    <w:rsid w:val="00AB1AA1"/>
    <w:rsid w:val="00AB2388"/>
    <w:rsid w:val="00AB2C75"/>
    <w:rsid w:val="00AB71AC"/>
    <w:rsid w:val="00AC11D6"/>
    <w:rsid w:val="00AC24ED"/>
    <w:rsid w:val="00AC3892"/>
    <w:rsid w:val="00AC3AA9"/>
    <w:rsid w:val="00AC3F63"/>
    <w:rsid w:val="00AC47C8"/>
    <w:rsid w:val="00AC56CE"/>
    <w:rsid w:val="00AC5DC7"/>
    <w:rsid w:val="00AC6082"/>
    <w:rsid w:val="00AC7DD1"/>
    <w:rsid w:val="00AD0BA9"/>
    <w:rsid w:val="00AD0EFA"/>
    <w:rsid w:val="00AD1136"/>
    <w:rsid w:val="00AD493E"/>
    <w:rsid w:val="00AD638D"/>
    <w:rsid w:val="00AE049F"/>
    <w:rsid w:val="00AE062C"/>
    <w:rsid w:val="00AE262C"/>
    <w:rsid w:val="00AE3D2B"/>
    <w:rsid w:val="00AE4109"/>
    <w:rsid w:val="00AE4883"/>
    <w:rsid w:val="00AE4A29"/>
    <w:rsid w:val="00AE5233"/>
    <w:rsid w:val="00AE6F19"/>
    <w:rsid w:val="00AE724D"/>
    <w:rsid w:val="00AE79DA"/>
    <w:rsid w:val="00AE7A84"/>
    <w:rsid w:val="00AE7D65"/>
    <w:rsid w:val="00AF27EA"/>
    <w:rsid w:val="00AF291C"/>
    <w:rsid w:val="00AF3DE1"/>
    <w:rsid w:val="00AF4647"/>
    <w:rsid w:val="00AF4A4A"/>
    <w:rsid w:val="00AF580F"/>
    <w:rsid w:val="00AF5D30"/>
    <w:rsid w:val="00B00110"/>
    <w:rsid w:val="00B010B2"/>
    <w:rsid w:val="00B0571D"/>
    <w:rsid w:val="00B0666B"/>
    <w:rsid w:val="00B06F91"/>
    <w:rsid w:val="00B10575"/>
    <w:rsid w:val="00B10941"/>
    <w:rsid w:val="00B13B3B"/>
    <w:rsid w:val="00B13E6C"/>
    <w:rsid w:val="00B14341"/>
    <w:rsid w:val="00B147E9"/>
    <w:rsid w:val="00B147F1"/>
    <w:rsid w:val="00B14A5F"/>
    <w:rsid w:val="00B165D9"/>
    <w:rsid w:val="00B1690C"/>
    <w:rsid w:val="00B20132"/>
    <w:rsid w:val="00B2065D"/>
    <w:rsid w:val="00B20A86"/>
    <w:rsid w:val="00B21F9A"/>
    <w:rsid w:val="00B22279"/>
    <w:rsid w:val="00B2340A"/>
    <w:rsid w:val="00B2409D"/>
    <w:rsid w:val="00B24259"/>
    <w:rsid w:val="00B26497"/>
    <w:rsid w:val="00B275DA"/>
    <w:rsid w:val="00B27C4E"/>
    <w:rsid w:val="00B300F9"/>
    <w:rsid w:val="00B305A7"/>
    <w:rsid w:val="00B305FC"/>
    <w:rsid w:val="00B306A2"/>
    <w:rsid w:val="00B30BE8"/>
    <w:rsid w:val="00B312B2"/>
    <w:rsid w:val="00B3170B"/>
    <w:rsid w:val="00B31CFF"/>
    <w:rsid w:val="00B32B73"/>
    <w:rsid w:val="00B3328F"/>
    <w:rsid w:val="00B332B3"/>
    <w:rsid w:val="00B345D5"/>
    <w:rsid w:val="00B34FA0"/>
    <w:rsid w:val="00B353A2"/>
    <w:rsid w:val="00B35693"/>
    <w:rsid w:val="00B35FEA"/>
    <w:rsid w:val="00B361CF"/>
    <w:rsid w:val="00B3782B"/>
    <w:rsid w:val="00B3787D"/>
    <w:rsid w:val="00B4021A"/>
    <w:rsid w:val="00B41119"/>
    <w:rsid w:val="00B414BD"/>
    <w:rsid w:val="00B417B7"/>
    <w:rsid w:val="00B4182E"/>
    <w:rsid w:val="00B41A80"/>
    <w:rsid w:val="00B42206"/>
    <w:rsid w:val="00B4395A"/>
    <w:rsid w:val="00B44F94"/>
    <w:rsid w:val="00B45149"/>
    <w:rsid w:val="00B46753"/>
    <w:rsid w:val="00B477FF"/>
    <w:rsid w:val="00B51224"/>
    <w:rsid w:val="00B517C0"/>
    <w:rsid w:val="00B517D8"/>
    <w:rsid w:val="00B52730"/>
    <w:rsid w:val="00B5373C"/>
    <w:rsid w:val="00B54376"/>
    <w:rsid w:val="00B54C11"/>
    <w:rsid w:val="00B55CE9"/>
    <w:rsid w:val="00B5609D"/>
    <w:rsid w:val="00B56816"/>
    <w:rsid w:val="00B56EE0"/>
    <w:rsid w:val="00B57DFF"/>
    <w:rsid w:val="00B603F0"/>
    <w:rsid w:val="00B606F7"/>
    <w:rsid w:val="00B61D1E"/>
    <w:rsid w:val="00B6463F"/>
    <w:rsid w:val="00B65B53"/>
    <w:rsid w:val="00B661F0"/>
    <w:rsid w:val="00B665DD"/>
    <w:rsid w:val="00B6674A"/>
    <w:rsid w:val="00B66DEF"/>
    <w:rsid w:val="00B678C5"/>
    <w:rsid w:val="00B70337"/>
    <w:rsid w:val="00B70481"/>
    <w:rsid w:val="00B715F8"/>
    <w:rsid w:val="00B718BD"/>
    <w:rsid w:val="00B71917"/>
    <w:rsid w:val="00B719BB"/>
    <w:rsid w:val="00B724B5"/>
    <w:rsid w:val="00B735AC"/>
    <w:rsid w:val="00B75AD7"/>
    <w:rsid w:val="00B76AF0"/>
    <w:rsid w:val="00B76D48"/>
    <w:rsid w:val="00B807A2"/>
    <w:rsid w:val="00B811E8"/>
    <w:rsid w:val="00B817E6"/>
    <w:rsid w:val="00B81D74"/>
    <w:rsid w:val="00B8225D"/>
    <w:rsid w:val="00B82DF6"/>
    <w:rsid w:val="00B83B4F"/>
    <w:rsid w:val="00B83E70"/>
    <w:rsid w:val="00B86104"/>
    <w:rsid w:val="00B877A1"/>
    <w:rsid w:val="00B9092C"/>
    <w:rsid w:val="00B91450"/>
    <w:rsid w:val="00B91DBF"/>
    <w:rsid w:val="00B920B3"/>
    <w:rsid w:val="00B929F1"/>
    <w:rsid w:val="00B9440C"/>
    <w:rsid w:val="00B946C4"/>
    <w:rsid w:val="00B94E02"/>
    <w:rsid w:val="00B95865"/>
    <w:rsid w:val="00B95B29"/>
    <w:rsid w:val="00B96CB0"/>
    <w:rsid w:val="00B97689"/>
    <w:rsid w:val="00BA03A1"/>
    <w:rsid w:val="00BA0CA0"/>
    <w:rsid w:val="00BA0FAA"/>
    <w:rsid w:val="00BA1C54"/>
    <w:rsid w:val="00BA1ED4"/>
    <w:rsid w:val="00BA2554"/>
    <w:rsid w:val="00BA3F3A"/>
    <w:rsid w:val="00BA4092"/>
    <w:rsid w:val="00BA42CF"/>
    <w:rsid w:val="00BA7DAF"/>
    <w:rsid w:val="00BB3394"/>
    <w:rsid w:val="00BB4867"/>
    <w:rsid w:val="00BB6225"/>
    <w:rsid w:val="00BB6E47"/>
    <w:rsid w:val="00BB71BC"/>
    <w:rsid w:val="00BB7273"/>
    <w:rsid w:val="00BC080A"/>
    <w:rsid w:val="00BC0982"/>
    <w:rsid w:val="00BC119B"/>
    <w:rsid w:val="00BC2472"/>
    <w:rsid w:val="00BC2DA8"/>
    <w:rsid w:val="00BC2E96"/>
    <w:rsid w:val="00BC328B"/>
    <w:rsid w:val="00BC3A3B"/>
    <w:rsid w:val="00BC4728"/>
    <w:rsid w:val="00BC4BDC"/>
    <w:rsid w:val="00BC7300"/>
    <w:rsid w:val="00BC7C1B"/>
    <w:rsid w:val="00BD04C9"/>
    <w:rsid w:val="00BD318D"/>
    <w:rsid w:val="00BD360C"/>
    <w:rsid w:val="00BD4A36"/>
    <w:rsid w:val="00BD6D5D"/>
    <w:rsid w:val="00BD6DF4"/>
    <w:rsid w:val="00BD6E24"/>
    <w:rsid w:val="00BD7C7E"/>
    <w:rsid w:val="00BE0087"/>
    <w:rsid w:val="00BE1B12"/>
    <w:rsid w:val="00BE3BBB"/>
    <w:rsid w:val="00BE3FEA"/>
    <w:rsid w:val="00BE5B47"/>
    <w:rsid w:val="00BE6335"/>
    <w:rsid w:val="00BE7212"/>
    <w:rsid w:val="00BE7477"/>
    <w:rsid w:val="00BF1372"/>
    <w:rsid w:val="00BF176B"/>
    <w:rsid w:val="00BF1F54"/>
    <w:rsid w:val="00BF3063"/>
    <w:rsid w:val="00BF3F8A"/>
    <w:rsid w:val="00BF40A8"/>
    <w:rsid w:val="00BF44E7"/>
    <w:rsid w:val="00BF48FB"/>
    <w:rsid w:val="00BF509B"/>
    <w:rsid w:val="00BF55CB"/>
    <w:rsid w:val="00BF574A"/>
    <w:rsid w:val="00BF5C52"/>
    <w:rsid w:val="00BF67E5"/>
    <w:rsid w:val="00BF6DA6"/>
    <w:rsid w:val="00BF735B"/>
    <w:rsid w:val="00BF7869"/>
    <w:rsid w:val="00C00045"/>
    <w:rsid w:val="00C00662"/>
    <w:rsid w:val="00C01B2C"/>
    <w:rsid w:val="00C022A4"/>
    <w:rsid w:val="00C03A59"/>
    <w:rsid w:val="00C04E17"/>
    <w:rsid w:val="00C054B3"/>
    <w:rsid w:val="00C05997"/>
    <w:rsid w:val="00C07937"/>
    <w:rsid w:val="00C10F8E"/>
    <w:rsid w:val="00C1157B"/>
    <w:rsid w:val="00C14865"/>
    <w:rsid w:val="00C17A72"/>
    <w:rsid w:val="00C206E5"/>
    <w:rsid w:val="00C20D10"/>
    <w:rsid w:val="00C2157F"/>
    <w:rsid w:val="00C219B0"/>
    <w:rsid w:val="00C21A87"/>
    <w:rsid w:val="00C243EA"/>
    <w:rsid w:val="00C2484B"/>
    <w:rsid w:val="00C24A96"/>
    <w:rsid w:val="00C25AF9"/>
    <w:rsid w:val="00C26DB6"/>
    <w:rsid w:val="00C2757E"/>
    <w:rsid w:val="00C27F30"/>
    <w:rsid w:val="00C3195D"/>
    <w:rsid w:val="00C3276B"/>
    <w:rsid w:val="00C336A3"/>
    <w:rsid w:val="00C33DEE"/>
    <w:rsid w:val="00C33E02"/>
    <w:rsid w:val="00C3543A"/>
    <w:rsid w:val="00C35A72"/>
    <w:rsid w:val="00C35D39"/>
    <w:rsid w:val="00C35D88"/>
    <w:rsid w:val="00C40773"/>
    <w:rsid w:val="00C40B7A"/>
    <w:rsid w:val="00C40E03"/>
    <w:rsid w:val="00C411EA"/>
    <w:rsid w:val="00C41236"/>
    <w:rsid w:val="00C41553"/>
    <w:rsid w:val="00C41CD7"/>
    <w:rsid w:val="00C439F3"/>
    <w:rsid w:val="00C441E2"/>
    <w:rsid w:val="00C44679"/>
    <w:rsid w:val="00C44714"/>
    <w:rsid w:val="00C45F4B"/>
    <w:rsid w:val="00C462D8"/>
    <w:rsid w:val="00C46AC7"/>
    <w:rsid w:val="00C46CFB"/>
    <w:rsid w:val="00C47088"/>
    <w:rsid w:val="00C501EC"/>
    <w:rsid w:val="00C50AA7"/>
    <w:rsid w:val="00C523E1"/>
    <w:rsid w:val="00C523FF"/>
    <w:rsid w:val="00C53A84"/>
    <w:rsid w:val="00C53E4A"/>
    <w:rsid w:val="00C54336"/>
    <w:rsid w:val="00C54679"/>
    <w:rsid w:val="00C55776"/>
    <w:rsid w:val="00C55837"/>
    <w:rsid w:val="00C55C90"/>
    <w:rsid w:val="00C56D42"/>
    <w:rsid w:val="00C56ED2"/>
    <w:rsid w:val="00C57592"/>
    <w:rsid w:val="00C57639"/>
    <w:rsid w:val="00C6207B"/>
    <w:rsid w:val="00C62773"/>
    <w:rsid w:val="00C62F29"/>
    <w:rsid w:val="00C63226"/>
    <w:rsid w:val="00C6338A"/>
    <w:rsid w:val="00C63A9D"/>
    <w:rsid w:val="00C657FE"/>
    <w:rsid w:val="00C66D5E"/>
    <w:rsid w:val="00C672C8"/>
    <w:rsid w:val="00C67BC6"/>
    <w:rsid w:val="00C67D3E"/>
    <w:rsid w:val="00C70D78"/>
    <w:rsid w:val="00C72AB8"/>
    <w:rsid w:val="00C72C67"/>
    <w:rsid w:val="00C72ED9"/>
    <w:rsid w:val="00C73731"/>
    <w:rsid w:val="00C73B17"/>
    <w:rsid w:val="00C759DA"/>
    <w:rsid w:val="00C75DAE"/>
    <w:rsid w:val="00C77D42"/>
    <w:rsid w:val="00C80557"/>
    <w:rsid w:val="00C808B7"/>
    <w:rsid w:val="00C80977"/>
    <w:rsid w:val="00C80B34"/>
    <w:rsid w:val="00C80E3C"/>
    <w:rsid w:val="00C81935"/>
    <w:rsid w:val="00C82141"/>
    <w:rsid w:val="00C824BC"/>
    <w:rsid w:val="00C825D2"/>
    <w:rsid w:val="00C8387E"/>
    <w:rsid w:val="00C8415E"/>
    <w:rsid w:val="00C854A4"/>
    <w:rsid w:val="00C857B8"/>
    <w:rsid w:val="00C85B0F"/>
    <w:rsid w:val="00C86B8C"/>
    <w:rsid w:val="00C8737F"/>
    <w:rsid w:val="00C87BC1"/>
    <w:rsid w:val="00C902EE"/>
    <w:rsid w:val="00C90578"/>
    <w:rsid w:val="00C912A2"/>
    <w:rsid w:val="00C93B28"/>
    <w:rsid w:val="00C93B35"/>
    <w:rsid w:val="00C964B5"/>
    <w:rsid w:val="00C9681A"/>
    <w:rsid w:val="00C96829"/>
    <w:rsid w:val="00C96A26"/>
    <w:rsid w:val="00CA08A7"/>
    <w:rsid w:val="00CA0BB3"/>
    <w:rsid w:val="00CA160E"/>
    <w:rsid w:val="00CA2612"/>
    <w:rsid w:val="00CA2CC1"/>
    <w:rsid w:val="00CA2EAB"/>
    <w:rsid w:val="00CA37E4"/>
    <w:rsid w:val="00CA4393"/>
    <w:rsid w:val="00CA4C67"/>
    <w:rsid w:val="00CA5700"/>
    <w:rsid w:val="00CA732D"/>
    <w:rsid w:val="00CA7494"/>
    <w:rsid w:val="00CA7CEE"/>
    <w:rsid w:val="00CB096B"/>
    <w:rsid w:val="00CB0C5A"/>
    <w:rsid w:val="00CB0D03"/>
    <w:rsid w:val="00CB21D5"/>
    <w:rsid w:val="00CB2723"/>
    <w:rsid w:val="00CB28F0"/>
    <w:rsid w:val="00CB4576"/>
    <w:rsid w:val="00CB5A70"/>
    <w:rsid w:val="00CB7C6C"/>
    <w:rsid w:val="00CC0956"/>
    <w:rsid w:val="00CC0F16"/>
    <w:rsid w:val="00CC28A4"/>
    <w:rsid w:val="00CC2A56"/>
    <w:rsid w:val="00CC45A0"/>
    <w:rsid w:val="00CC5FAE"/>
    <w:rsid w:val="00CC73CF"/>
    <w:rsid w:val="00CC78CC"/>
    <w:rsid w:val="00CC7F01"/>
    <w:rsid w:val="00CD005A"/>
    <w:rsid w:val="00CD1600"/>
    <w:rsid w:val="00CD1962"/>
    <w:rsid w:val="00CD1CFC"/>
    <w:rsid w:val="00CD272E"/>
    <w:rsid w:val="00CD33DD"/>
    <w:rsid w:val="00CD517E"/>
    <w:rsid w:val="00CD54B0"/>
    <w:rsid w:val="00CD73F4"/>
    <w:rsid w:val="00CD7CA5"/>
    <w:rsid w:val="00CE16EA"/>
    <w:rsid w:val="00CE1B4A"/>
    <w:rsid w:val="00CE214A"/>
    <w:rsid w:val="00CE34DF"/>
    <w:rsid w:val="00CE36E9"/>
    <w:rsid w:val="00CE3E30"/>
    <w:rsid w:val="00CE4567"/>
    <w:rsid w:val="00CE46F6"/>
    <w:rsid w:val="00CE6989"/>
    <w:rsid w:val="00CE7DB0"/>
    <w:rsid w:val="00CF02BF"/>
    <w:rsid w:val="00CF03E6"/>
    <w:rsid w:val="00CF077C"/>
    <w:rsid w:val="00CF0E37"/>
    <w:rsid w:val="00CF10E4"/>
    <w:rsid w:val="00CF1714"/>
    <w:rsid w:val="00CF2DE7"/>
    <w:rsid w:val="00CF3B61"/>
    <w:rsid w:val="00CF5F97"/>
    <w:rsid w:val="00CF67C0"/>
    <w:rsid w:val="00CF7D2F"/>
    <w:rsid w:val="00D00522"/>
    <w:rsid w:val="00D00BCD"/>
    <w:rsid w:val="00D0139F"/>
    <w:rsid w:val="00D01ABD"/>
    <w:rsid w:val="00D01E4A"/>
    <w:rsid w:val="00D032F7"/>
    <w:rsid w:val="00D043BF"/>
    <w:rsid w:val="00D0603C"/>
    <w:rsid w:val="00D06ED4"/>
    <w:rsid w:val="00D0794D"/>
    <w:rsid w:val="00D07BCA"/>
    <w:rsid w:val="00D07C25"/>
    <w:rsid w:val="00D07C28"/>
    <w:rsid w:val="00D07F79"/>
    <w:rsid w:val="00D1020B"/>
    <w:rsid w:val="00D11EBE"/>
    <w:rsid w:val="00D142B3"/>
    <w:rsid w:val="00D157C4"/>
    <w:rsid w:val="00D16E17"/>
    <w:rsid w:val="00D16E7E"/>
    <w:rsid w:val="00D16FE2"/>
    <w:rsid w:val="00D17687"/>
    <w:rsid w:val="00D1770C"/>
    <w:rsid w:val="00D21C4C"/>
    <w:rsid w:val="00D22041"/>
    <w:rsid w:val="00D23166"/>
    <w:rsid w:val="00D25BF5"/>
    <w:rsid w:val="00D26A09"/>
    <w:rsid w:val="00D304B0"/>
    <w:rsid w:val="00D30709"/>
    <w:rsid w:val="00D32E2E"/>
    <w:rsid w:val="00D33D26"/>
    <w:rsid w:val="00D340C2"/>
    <w:rsid w:val="00D34299"/>
    <w:rsid w:val="00D3439D"/>
    <w:rsid w:val="00D350E1"/>
    <w:rsid w:val="00D37073"/>
    <w:rsid w:val="00D3770C"/>
    <w:rsid w:val="00D37E32"/>
    <w:rsid w:val="00D40275"/>
    <w:rsid w:val="00D410E8"/>
    <w:rsid w:val="00D4172D"/>
    <w:rsid w:val="00D43220"/>
    <w:rsid w:val="00D43F31"/>
    <w:rsid w:val="00D4427E"/>
    <w:rsid w:val="00D44921"/>
    <w:rsid w:val="00D4550E"/>
    <w:rsid w:val="00D471AD"/>
    <w:rsid w:val="00D47B3B"/>
    <w:rsid w:val="00D510FE"/>
    <w:rsid w:val="00D51346"/>
    <w:rsid w:val="00D51C63"/>
    <w:rsid w:val="00D5265A"/>
    <w:rsid w:val="00D536AE"/>
    <w:rsid w:val="00D54456"/>
    <w:rsid w:val="00D553C8"/>
    <w:rsid w:val="00D5555C"/>
    <w:rsid w:val="00D558D3"/>
    <w:rsid w:val="00D567E1"/>
    <w:rsid w:val="00D56916"/>
    <w:rsid w:val="00D57055"/>
    <w:rsid w:val="00D605A7"/>
    <w:rsid w:val="00D6102E"/>
    <w:rsid w:val="00D6363A"/>
    <w:rsid w:val="00D637CF"/>
    <w:rsid w:val="00D639B9"/>
    <w:rsid w:val="00D64BF7"/>
    <w:rsid w:val="00D657C3"/>
    <w:rsid w:val="00D67558"/>
    <w:rsid w:val="00D67DB2"/>
    <w:rsid w:val="00D70229"/>
    <w:rsid w:val="00D70782"/>
    <w:rsid w:val="00D70E29"/>
    <w:rsid w:val="00D728EF"/>
    <w:rsid w:val="00D729D4"/>
    <w:rsid w:val="00D72FA8"/>
    <w:rsid w:val="00D74778"/>
    <w:rsid w:val="00D75263"/>
    <w:rsid w:val="00D770CC"/>
    <w:rsid w:val="00D771FA"/>
    <w:rsid w:val="00D802EE"/>
    <w:rsid w:val="00D8160D"/>
    <w:rsid w:val="00D82DA9"/>
    <w:rsid w:val="00D83207"/>
    <w:rsid w:val="00D84D0E"/>
    <w:rsid w:val="00D85499"/>
    <w:rsid w:val="00D85CF6"/>
    <w:rsid w:val="00D86B2C"/>
    <w:rsid w:val="00D8721E"/>
    <w:rsid w:val="00D9108E"/>
    <w:rsid w:val="00D91CB1"/>
    <w:rsid w:val="00D91D13"/>
    <w:rsid w:val="00D91DDA"/>
    <w:rsid w:val="00D92743"/>
    <w:rsid w:val="00D94918"/>
    <w:rsid w:val="00D94A72"/>
    <w:rsid w:val="00D9562E"/>
    <w:rsid w:val="00D97E64"/>
    <w:rsid w:val="00DA047D"/>
    <w:rsid w:val="00DA0971"/>
    <w:rsid w:val="00DA1BF3"/>
    <w:rsid w:val="00DA2AB6"/>
    <w:rsid w:val="00DA2D79"/>
    <w:rsid w:val="00DA33B0"/>
    <w:rsid w:val="00DA38EA"/>
    <w:rsid w:val="00DA3C90"/>
    <w:rsid w:val="00DA517D"/>
    <w:rsid w:val="00DA5496"/>
    <w:rsid w:val="00DA56BD"/>
    <w:rsid w:val="00DA5E0B"/>
    <w:rsid w:val="00DA65C9"/>
    <w:rsid w:val="00DB0F8B"/>
    <w:rsid w:val="00DB1B5B"/>
    <w:rsid w:val="00DB1BC1"/>
    <w:rsid w:val="00DB4F0D"/>
    <w:rsid w:val="00DB5298"/>
    <w:rsid w:val="00DB5E96"/>
    <w:rsid w:val="00DB65AE"/>
    <w:rsid w:val="00DB67D3"/>
    <w:rsid w:val="00DC0559"/>
    <w:rsid w:val="00DC0685"/>
    <w:rsid w:val="00DC172D"/>
    <w:rsid w:val="00DC188D"/>
    <w:rsid w:val="00DC24B1"/>
    <w:rsid w:val="00DC2654"/>
    <w:rsid w:val="00DC2ADF"/>
    <w:rsid w:val="00DC3048"/>
    <w:rsid w:val="00DC360E"/>
    <w:rsid w:val="00DC4009"/>
    <w:rsid w:val="00DC5A2D"/>
    <w:rsid w:val="00DC665A"/>
    <w:rsid w:val="00DC695B"/>
    <w:rsid w:val="00DC7943"/>
    <w:rsid w:val="00DC7D65"/>
    <w:rsid w:val="00DD08CF"/>
    <w:rsid w:val="00DD0A28"/>
    <w:rsid w:val="00DD1E5D"/>
    <w:rsid w:val="00DD20C8"/>
    <w:rsid w:val="00DD20F0"/>
    <w:rsid w:val="00DD369D"/>
    <w:rsid w:val="00DD373D"/>
    <w:rsid w:val="00DD3A59"/>
    <w:rsid w:val="00DD5740"/>
    <w:rsid w:val="00DD5EF0"/>
    <w:rsid w:val="00DD627C"/>
    <w:rsid w:val="00DD79BC"/>
    <w:rsid w:val="00DE0A26"/>
    <w:rsid w:val="00DE0D57"/>
    <w:rsid w:val="00DE1186"/>
    <w:rsid w:val="00DE25DF"/>
    <w:rsid w:val="00DE2687"/>
    <w:rsid w:val="00DE279B"/>
    <w:rsid w:val="00DE32E0"/>
    <w:rsid w:val="00DE4930"/>
    <w:rsid w:val="00DE4E83"/>
    <w:rsid w:val="00DE500B"/>
    <w:rsid w:val="00DE6001"/>
    <w:rsid w:val="00DE673C"/>
    <w:rsid w:val="00DE6884"/>
    <w:rsid w:val="00DE798D"/>
    <w:rsid w:val="00DE7AF8"/>
    <w:rsid w:val="00DE7DA6"/>
    <w:rsid w:val="00DF0220"/>
    <w:rsid w:val="00DF0741"/>
    <w:rsid w:val="00DF0DF4"/>
    <w:rsid w:val="00DF0F59"/>
    <w:rsid w:val="00DF4D77"/>
    <w:rsid w:val="00DF5597"/>
    <w:rsid w:val="00DF619B"/>
    <w:rsid w:val="00DF6785"/>
    <w:rsid w:val="00DF7330"/>
    <w:rsid w:val="00DF7C48"/>
    <w:rsid w:val="00DF7EF0"/>
    <w:rsid w:val="00E00080"/>
    <w:rsid w:val="00E00DD3"/>
    <w:rsid w:val="00E01127"/>
    <w:rsid w:val="00E01D66"/>
    <w:rsid w:val="00E02060"/>
    <w:rsid w:val="00E0307F"/>
    <w:rsid w:val="00E03C57"/>
    <w:rsid w:val="00E04101"/>
    <w:rsid w:val="00E04C6C"/>
    <w:rsid w:val="00E04FF1"/>
    <w:rsid w:val="00E0501A"/>
    <w:rsid w:val="00E05D49"/>
    <w:rsid w:val="00E06C97"/>
    <w:rsid w:val="00E0708E"/>
    <w:rsid w:val="00E075C7"/>
    <w:rsid w:val="00E07B5E"/>
    <w:rsid w:val="00E07EF8"/>
    <w:rsid w:val="00E07F26"/>
    <w:rsid w:val="00E1143C"/>
    <w:rsid w:val="00E1173C"/>
    <w:rsid w:val="00E128EC"/>
    <w:rsid w:val="00E14080"/>
    <w:rsid w:val="00E151EB"/>
    <w:rsid w:val="00E158AD"/>
    <w:rsid w:val="00E1730E"/>
    <w:rsid w:val="00E17D2F"/>
    <w:rsid w:val="00E2040E"/>
    <w:rsid w:val="00E20657"/>
    <w:rsid w:val="00E20A07"/>
    <w:rsid w:val="00E20F0D"/>
    <w:rsid w:val="00E2108B"/>
    <w:rsid w:val="00E21EA1"/>
    <w:rsid w:val="00E2217C"/>
    <w:rsid w:val="00E22B31"/>
    <w:rsid w:val="00E231C8"/>
    <w:rsid w:val="00E258D8"/>
    <w:rsid w:val="00E263DF"/>
    <w:rsid w:val="00E2645A"/>
    <w:rsid w:val="00E26C8F"/>
    <w:rsid w:val="00E27885"/>
    <w:rsid w:val="00E27C38"/>
    <w:rsid w:val="00E30013"/>
    <w:rsid w:val="00E30101"/>
    <w:rsid w:val="00E317FD"/>
    <w:rsid w:val="00E31D2D"/>
    <w:rsid w:val="00E32417"/>
    <w:rsid w:val="00E326E4"/>
    <w:rsid w:val="00E32A1C"/>
    <w:rsid w:val="00E330B0"/>
    <w:rsid w:val="00E338AB"/>
    <w:rsid w:val="00E344F6"/>
    <w:rsid w:val="00E34993"/>
    <w:rsid w:val="00E364A5"/>
    <w:rsid w:val="00E373BF"/>
    <w:rsid w:val="00E3765B"/>
    <w:rsid w:val="00E37E6C"/>
    <w:rsid w:val="00E40A90"/>
    <w:rsid w:val="00E40C14"/>
    <w:rsid w:val="00E427EB"/>
    <w:rsid w:val="00E43303"/>
    <w:rsid w:val="00E43595"/>
    <w:rsid w:val="00E45293"/>
    <w:rsid w:val="00E45305"/>
    <w:rsid w:val="00E45CE1"/>
    <w:rsid w:val="00E46650"/>
    <w:rsid w:val="00E50519"/>
    <w:rsid w:val="00E5098E"/>
    <w:rsid w:val="00E51D57"/>
    <w:rsid w:val="00E51F8D"/>
    <w:rsid w:val="00E537C5"/>
    <w:rsid w:val="00E5432A"/>
    <w:rsid w:val="00E552EB"/>
    <w:rsid w:val="00E55C87"/>
    <w:rsid w:val="00E55E7E"/>
    <w:rsid w:val="00E565FC"/>
    <w:rsid w:val="00E57197"/>
    <w:rsid w:val="00E60329"/>
    <w:rsid w:val="00E60835"/>
    <w:rsid w:val="00E614F8"/>
    <w:rsid w:val="00E61A75"/>
    <w:rsid w:val="00E61C90"/>
    <w:rsid w:val="00E62478"/>
    <w:rsid w:val="00E64516"/>
    <w:rsid w:val="00E646FC"/>
    <w:rsid w:val="00E65B18"/>
    <w:rsid w:val="00E65B78"/>
    <w:rsid w:val="00E67A14"/>
    <w:rsid w:val="00E714A7"/>
    <w:rsid w:val="00E71703"/>
    <w:rsid w:val="00E728C9"/>
    <w:rsid w:val="00E72CAC"/>
    <w:rsid w:val="00E7339E"/>
    <w:rsid w:val="00E737DE"/>
    <w:rsid w:val="00E73CE1"/>
    <w:rsid w:val="00E74765"/>
    <w:rsid w:val="00E75D8C"/>
    <w:rsid w:val="00E761D5"/>
    <w:rsid w:val="00E77964"/>
    <w:rsid w:val="00E803E7"/>
    <w:rsid w:val="00E80587"/>
    <w:rsid w:val="00E82C6E"/>
    <w:rsid w:val="00E832E9"/>
    <w:rsid w:val="00E83EC6"/>
    <w:rsid w:val="00E84055"/>
    <w:rsid w:val="00E85735"/>
    <w:rsid w:val="00E86133"/>
    <w:rsid w:val="00E86475"/>
    <w:rsid w:val="00E87544"/>
    <w:rsid w:val="00E90164"/>
    <w:rsid w:val="00E906FF"/>
    <w:rsid w:val="00E90C54"/>
    <w:rsid w:val="00E91A26"/>
    <w:rsid w:val="00E920B8"/>
    <w:rsid w:val="00E92A52"/>
    <w:rsid w:val="00E92AF8"/>
    <w:rsid w:val="00E92F08"/>
    <w:rsid w:val="00E937DC"/>
    <w:rsid w:val="00E939A5"/>
    <w:rsid w:val="00E93E50"/>
    <w:rsid w:val="00E94679"/>
    <w:rsid w:val="00E95A5B"/>
    <w:rsid w:val="00E95E68"/>
    <w:rsid w:val="00E966D1"/>
    <w:rsid w:val="00E96E8A"/>
    <w:rsid w:val="00E971DD"/>
    <w:rsid w:val="00EA0856"/>
    <w:rsid w:val="00EA128D"/>
    <w:rsid w:val="00EA15E4"/>
    <w:rsid w:val="00EA270F"/>
    <w:rsid w:val="00EA30C0"/>
    <w:rsid w:val="00EA4075"/>
    <w:rsid w:val="00EA4205"/>
    <w:rsid w:val="00EA4D24"/>
    <w:rsid w:val="00EA61B9"/>
    <w:rsid w:val="00EA714F"/>
    <w:rsid w:val="00EA7187"/>
    <w:rsid w:val="00EA77CB"/>
    <w:rsid w:val="00EA7D63"/>
    <w:rsid w:val="00EB068A"/>
    <w:rsid w:val="00EB154F"/>
    <w:rsid w:val="00EB1D9A"/>
    <w:rsid w:val="00EB2188"/>
    <w:rsid w:val="00EB3350"/>
    <w:rsid w:val="00EB605E"/>
    <w:rsid w:val="00EB70CF"/>
    <w:rsid w:val="00EC082F"/>
    <w:rsid w:val="00EC0BF3"/>
    <w:rsid w:val="00EC1055"/>
    <w:rsid w:val="00EC3C7E"/>
    <w:rsid w:val="00EC42A6"/>
    <w:rsid w:val="00EC4D76"/>
    <w:rsid w:val="00EC5013"/>
    <w:rsid w:val="00EC5A33"/>
    <w:rsid w:val="00EC67DF"/>
    <w:rsid w:val="00EC728D"/>
    <w:rsid w:val="00ED0F09"/>
    <w:rsid w:val="00ED1A5A"/>
    <w:rsid w:val="00ED26D7"/>
    <w:rsid w:val="00ED275D"/>
    <w:rsid w:val="00ED3207"/>
    <w:rsid w:val="00ED36BD"/>
    <w:rsid w:val="00ED382F"/>
    <w:rsid w:val="00ED577C"/>
    <w:rsid w:val="00ED68F9"/>
    <w:rsid w:val="00ED7075"/>
    <w:rsid w:val="00ED7564"/>
    <w:rsid w:val="00ED7FB6"/>
    <w:rsid w:val="00EE0274"/>
    <w:rsid w:val="00EE03E5"/>
    <w:rsid w:val="00EE076D"/>
    <w:rsid w:val="00EE0CD0"/>
    <w:rsid w:val="00EE0DB5"/>
    <w:rsid w:val="00EE0F15"/>
    <w:rsid w:val="00EE1426"/>
    <w:rsid w:val="00EE1887"/>
    <w:rsid w:val="00EE2BC4"/>
    <w:rsid w:val="00EE2CB0"/>
    <w:rsid w:val="00EE473F"/>
    <w:rsid w:val="00EE4AB9"/>
    <w:rsid w:val="00EE543D"/>
    <w:rsid w:val="00EF0314"/>
    <w:rsid w:val="00EF09BE"/>
    <w:rsid w:val="00EF165A"/>
    <w:rsid w:val="00EF1F7A"/>
    <w:rsid w:val="00EF292F"/>
    <w:rsid w:val="00EF33EC"/>
    <w:rsid w:val="00EF4488"/>
    <w:rsid w:val="00EF524D"/>
    <w:rsid w:val="00EF69D2"/>
    <w:rsid w:val="00EF7A42"/>
    <w:rsid w:val="00F00F3A"/>
    <w:rsid w:val="00F01AD6"/>
    <w:rsid w:val="00F024AF"/>
    <w:rsid w:val="00F02627"/>
    <w:rsid w:val="00F031B2"/>
    <w:rsid w:val="00F037EB"/>
    <w:rsid w:val="00F05087"/>
    <w:rsid w:val="00F05AB3"/>
    <w:rsid w:val="00F06319"/>
    <w:rsid w:val="00F069C0"/>
    <w:rsid w:val="00F07ED7"/>
    <w:rsid w:val="00F07F93"/>
    <w:rsid w:val="00F123EB"/>
    <w:rsid w:val="00F12E6F"/>
    <w:rsid w:val="00F139A0"/>
    <w:rsid w:val="00F146C1"/>
    <w:rsid w:val="00F166BC"/>
    <w:rsid w:val="00F170B7"/>
    <w:rsid w:val="00F21DC9"/>
    <w:rsid w:val="00F24229"/>
    <w:rsid w:val="00F243DE"/>
    <w:rsid w:val="00F24A28"/>
    <w:rsid w:val="00F255E2"/>
    <w:rsid w:val="00F25E16"/>
    <w:rsid w:val="00F25E86"/>
    <w:rsid w:val="00F267AD"/>
    <w:rsid w:val="00F27BB7"/>
    <w:rsid w:val="00F27CB2"/>
    <w:rsid w:val="00F27E83"/>
    <w:rsid w:val="00F3200F"/>
    <w:rsid w:val="00F3279B"/>
    <w:rsid w:val="00F35684"/>
    <w:rsid w:val="00F371CB"/>
    <w:rsid w:val="00F41604"/>
    <w:rsid w:val="00F427F8"/>
    <w:rsid w:val="00F43B19"/>
    <w:rsid w:val="00F440F1"/>
    <w:rsid w:val="00F477BA"/>
    <w:rsid w:val="00F5001E"/>
    <w:rsid w:val="00F5038C"/>
    <w:rsid w:val="00F50509"/>
    <w:rsid w:val="00F5072A"/>
    <w:rsid w:val="00F50C97"/>
    <w:rsid w:val="00F512A0"/>
    <w:rsid w:val="00F51F82"/>
    <w:rsid w:val="00F52BDA"/>
    <w:rsid w:val="00F53617"/>
    <w:rsid w:val="00F55BA4"/>
    <w:rsid w:val="00F56720"/>
    <w:rsid w:val="00F57942"/>
    <w:rsid w:val="00F604EE"/>
    <w:rsid w:val="00F6055B"/>
    <w:rsid w:val="00F608CE"/>
    <w:rsid w:val="00F6098B"/>
    <w:rsid w:val="00F61543"/>
    <w:rsid w:val="00F6461B"/>
    <w:rsid w:val="00F65C34"/>
    <w:rsid w:val="00F66167"/>
    <w:rsid w:val="00F6651E"/>
    <w:rsid w:val="00F671FF"/>
    <w:rsid w:val="00F70417"/>
    <w:rsid w:val="00F70766"/>
    <w:rsid w:val="00F70767"/>
    <w:rsid w:val="00F71142"/>
    <w:rsid w:val="00F716B7"/>
    <w:rsid w:val="00F71BDD"/>
    <w:rsid w:val="00F71F08"/>
    <w:rsid w:val="00F71F4E"/>
    <w:rsid w:val="00F71F6A"/>
    <w:rsid w:val="00F72A61"/>
    <w:rsid w:val="00F72E2C"/>
    <w:rsid w:val="00F72F82"/>
    <w:rsid w:val="00F731C8"/>
    <w:rsid w:val="00F734E0"/>
    <w:rsid w:val="00F760EA"/>
    <w:rsid w:val="00F76310"/>
    <w:rsid w:val="00F80AAC"/>
    <w:rsid w:val="00F819D5"/>
    <w:rsid w:val="00F81B4C"/>
    <w:rsid w:val="00F83F69"/>
    <w:rsid w:val="00F85249"/>
    <w:rsid w:val="00F85734"/>
    <w:rsid w:val="00F85EE6"/>
    <w:rsid w:val="00F863B5"/>
    <w:rsid w:val="00F8682F"/>
    <w:rsid w:val="00F868A6"/>
    <w:rsid w:val="00F8695A"/>
    <w:rsid w:val="00F86990"/>
    <w:rsid w:val="00F8788B"/>
    <w:rsid w:val="00F8799E"/>
    <w:rsid w:val="00F9041B"/>
    <w:rsid w:val="00F90AD2"/>
    <w:rsid w:val="00F916FB"/>
    <w:rsid w:val="00F92302"/>
    <w:rsid w:val="00F947E8"/>
    <w:rsid w:val="00F953E3"/>
    <w:rsid w:val="00F95989"/>
    <w:rsid w:val="00FA04F0"/>
    <w:rsid w:val="00FA1973"/>
    <w:rsid w:val="00FA352E"/>
    <w:rsid w:val="00FA3B6B"/>
    <w:rsid w:val="00FA4B9B"/>
    <w:rsid w:val="00FA6648"/>
    <w:rsid w:val="00FA6711"/>
    <w:rsid w:val="00FA6721"/>
    <w:rsid w:val="00FB0C61"/>
    <w:rsid w:val="00FB0D33"/>
    <w:rsid w:val="00FB1936"/>
    <w:rsid w:val="00FB2CCB"/>
    <w:rsid w:val="00FB44FE"/>
    <w:rsid w:val="00FB483E"/>
    <w:rsid w:val="00FB4C2E"/>
    <w:rsid w:val="00FC0FC6"/>
    <w:rsid w:val="00FC13BC"/>
    <w:rsid w:val="00FC1A14"/>
    <w:rsid w:val="00FC1DCC"/>
    <w:rsid w:val="00FC25F2"/>
    <w:rsid w:val="00FC280C"/>
    <w:rsid w:val="00FC3320"/>
    <w:rsid w:val="00FC3FDB"/>
    <w:rsid w:val="00FC4EB7"/>
    <w:rsid w:val="00FC60F3"/>
    <w:rsid w:val="00FC6536"/>
    <w:rsid w:val="00FC78B8"/>
    <w:rsid w:val="00FC7DF5"/>
    <w:rsid w:val="00FD0759"/>
    <w:rsid w:val="00FD1871"/>
    <w:rsid w:val="00FD2394"/>
    <w:rsid w:val="00FD514F"/>
    <w:rsid w:val="00FD52AD"/>
    <w:rsid w:val="00FD55C7"/>
    <w:rsid w:val="00FD5D48"/>
    <w:rsid w:val="00FD63A1"/>
    <w:rsid w:val="00FD6562"/>
    <w:rsid w:val="00FD7935"/>
    <w:rsid w:val="00FE20EE"/>
    <w:rsid w:val="00FE2940"/>
    <w:rsid w:val="00FE2B95"/>
    <w:rsid w:val="00FE2EC7"/>
    <w:rsid w:val="00FE3777"/>
    <w:rsid w:val="00FE3AB5"/>
    <w:rsid w:val="00FE4568"/>
    <w:rsid w:val="00FE4A6C"/>
    <w:rsid w:val="00FE523B"/>
    <w:rsid w:val="00FE54F9"/>
    <w:rsid w:val="00FE5847"/>
    <w:rsid w:val="00FE5D1D"/>
    <w:rsid w:val="00FE5DD9"/>
    <w:rsid w:val="00FE6639"/>
    <w:rsid w:val="00FE70EB"/>
    <w:rsid w:val="00FF0030"/>
    <w:rsid w:val="00FF0275"/>
    <w:rsid w:val="00FF0444"/>
    <w:rsid w:val="00FF08BF"/>
    <w:rsid w:val="00FF1765"/>
    <w:rsid w:val="00FF1FB4"/>
    <w:rsid w:val="00FF2B29"/>
    <w:rsid w:val="00FF4246"/>
    <w:rsid w:val="00FF4E08"/>
    <w:rsid w:val="00FF51D7"/>
    <w:rsid w:val="00FF5C27"/>
    <w:rsid w:val="00FF5FB8"/>
    <w:rsid w:val="00FF6204"/>
    <w:rsid w:val="00FF6C4F"/>
    <w:rsid w:val="00FF6F94"/>
    <w:rsid w:val="00FF706D"/>
    <w:rsid w:val="00FF7277"/>
    <w:rsid w:val="00FF7C8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E640AF"/>
  <w15:docId w15:val="{612D623C-8061-432B-AEFA-BE04B2E9F9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heme="minorBidi"/>
        <w:sz w:val="24"/>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086378"/>
    <w:rPr>
      <w:rFonts w:ascii="Calibri" w:hAnsi="Calibri" w:cs="Times New Roman"/>
      <w:sz w:val="20"/>
      <w:szCs w:val="20"/>
      <w:lang w:eastAsia="sk-SK"/>
    </w:rPr>
  </w:style>
  <w:style w:type="paragraph" w:styleId="Nadpis1">
    <w:name w:val="heading 1"/>
    <w:aliases w:val="Chapter,Nadpis 1 - IM,I,kapitola,Čo robí (časť)"/>
    <w:basedOn w:val="Normlny"/>
    <w:next w:val="Normlny"/>
    <w:link w:val="Nadpis1Char"/>
    <w:uiPriority w:val="99"/>
    <w:qFormat/>
    <w:rsid w:val="0051270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Zkladntext"/>
    <w:link w:val="Nadpis2Char"/>
    <w:qFormat/>
    <w:rsid w:val="006965F7"/>
    <w:pPr>
      <w:keepNext/>
      <w:keepLines/>
      <w:spacing w:after="240" w:line="240" w:lineRule="atLeast"/>
      <w:outlineLvl w:val="1"/>
    </w:pPr>
    <w:rPr>
      <w:rFonts w:ascii="Arial Black" w:hAnsi="Arial Black"/>
      <w:spacing w:val="-15"/>
      <w:kern w:val="28"/>
      <w:sz w:val="22"/>
      <w:lang w:val="en-GB" w:eastAsia="en-US"/>
    </w:rPr>
  </w:style>
  <w:style w:type="paragraph" w:styleId="Nadpis3">
    <w:name w:val="heading 3"/>
    <w:aliases w:val="Obyeajný Char,H3 Char,Obyeajný,H3"/>
    <w:basedOn w:val="Normlny"/>
    <w:next w:val="Zkladntext"/>
    <w:link w:val="Nadpis3Char1"/>
    <w:qFormat/>
    <w:rsid w:val="006965F7"/>
    <w:pPr>
      <w:keepNext/>
      <w:keepLines/>
      <w:spacing w:before="120" w:after="240" w:line="240" w:lineRule="atLeast"/>
      <w:outlineLvl w:val="2"/>
    </w:pPr>
    <w:rPr>
      <w:rFonts w:ascii="Arial Black" w:hAnsi="Arial Black" w:cs="Arial"/>
      <w:spacing w:val="-10"/>
      <w:kern w:val="28"/>
      <w:lang w:val="en-GB" w:eastAsia="en-US"/>
    </w:rPr>
  </w:style>
  <w:style w:type="paragraph" w:styleId="Nadpis4">
    <w:name w:val="heading 4"/>
    <w:basedOn w:val="Normlny"/>
    <w:next w:val="Normlny"/>
    <w:link w:val="Nadpis4Char"/>
    <w:uiPriority w:val="9"/>
    <w:semiHidden/>
    <w:unhideWhenUsed/>
    <w:qFormat/>
    <w:rsid w:val="006965F7"/>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6965F7"/>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y"/>
    <w:next w:val="Normlny"/>
    <w:link w:val="Nadpis6Char"/>
    <w:uiPriority w:val="9"/>
    <w:semiHidden/>
    <w:unhideWhenUsed/>
    <w:qFormat/>
    <w:rsid w:val="006965F7"/>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8">
    <w:name w:val="heading 8"/>
    <w:basedOn w:val="Normlny"/>
    <w:next w:val="Normlny"/>
    <w:link w:val="Nadpis8Char"/>
    <w:uiPriority w:val="9"/>
    <w:semiHidden/>
    <w:unhideWhenUsed/>
    <w:qFormat/>
    <w:rsid w:val="006965F7"/>
    <w:pPr>
      <w:keepNext/>
      <w:keepLines/>
      <w:numPr>
        <w:ilvl w:val="7"/>
        <w:numId w:val="1"/>
      </w:numPr>
      <w:spacing w:before="200" w:after="0"/>
      <w:outlineLvl w:val="7"/>
    </w:pPr>
    <w:rPr>
      <w:rFonts w:asciiTheme="majorHAnsi" w:eastAsiaTheme="majorEastAsia" w:hAnsiTheme="majorHAnsi" w:cstheme="majorBidi"/>
      <w:color w:val="404040" w:themeColor="text1" w:themeTint="BF"/>
    </w:rPr>
  </w:style>
  <w:style w:type="paragraph" w:styleId="Nadpis9">
    <w:name w:val="heading 9"/>
    <w:basedOn w:val="Normlny"/>
    <w:next w:val="Normlny"/>
    <w:link w:val="Nadpis9Char"/>
    <w:uiPriority w:val="9"/>
    <w:semiHidden/>
    <w:unhideWhenUsed/>
    <w:qFormat/>
    <w:rsid w:val="006965F7"/>
    <w:pPr>
      <w:keepNext/>
      <w:keepLines/>
      <w:numPr>
        <w:ilvl w:val="8"/>
        <w:numId w:val="1"/>
      </w:numPr>
      <w:spacing w:before="200" w:after="0"/>
      <w:outlineLvl w:val="8"/>
    </w:pPr>
    <w:rPr>
      <w:rFonts w:asciiTheme="majorHAnsi" w:eastAsiaTheme="majorEastAsia" w:hAnsiTheme="majorHAnsi" w:cstheme="majorBidi"/>
      <w:i/>
      <w:iCs/>
      <w:color w:val="404040" w:themeColor="text1" w:themeTint="B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905EC4"/>
    <w:pPr>
      <w:ind w:left="720"/>
      <w:contextualSpacing/>
    </w:pPr>
  </w:style>
  <w:style w:type="paragraph" w:styleId="Textpoznmkypodiarou">
    <w:name w:val="footnote text"/>
    <w:aliases w:val="Char4,Text poznámky pod čiarou 007,_Poznámka pod čiarou,Schriftart: 9 pt,Schriftart: 10 pt,Schriftart: 8 pt,Schriftart: 8 pt Char Char Char,Schriftart: 8 pt Char,Poznámka pod čiarou - IM,Text poznámky pod èiarou 007, Char4"/>
    <w:basedOn w:val="Normlny"/>
    <w:link w:val="TextpoznmkypodiarouChar"/>
    <w:uiPriority w:val="99"/>
    <w:unhideWhenUsed/>
    <w:qFormat/>
    <w:rsid w:val="00191377"/>
    <w:pPr>
      <w:spacing w:after="0" w:line="240" w:lineRule="auto"/>
    </w:pPr>
    <w:rPr>
      <w:rFonts w:ascii="Times New Roman" w:hAnsi="Times New Roman"/>
      <w:sz w:val="18"/>
    </w:rPr>
  </w:style>
  <w:style w:type="character" w:customStyle="1" w:styleId="TextpoznmkypodiarouChar">
    <w:name w:val="Text poznámky pod čiarou Char"/>
    <w:aliases w:val="Char4 Char,Text poznámky pod čiarou 007 Char,_Poznámka pod čiarou Char,Schriftart: 9 pt Char,Schriftart: 10 pt Char,Schriftart: 8 pt Char1,Schriftart: 8 pt Char Char Char Char,Schriftart: 8 pt Char Char, Char4 Char"/>
    <w:basedOn w:val="Predvolenpsmoodseku"/>
    <w:link w:val="Textpoznmkypodiarou"/>
    <w:uiPriority w:val="99"/>
    <w:rsid w:val="00191377"/>
    <w:rPr>
      <w:rFonts w:cs="Times New Roman"/>
      <w:sz w:val="18"/>
      <w:szCs w:val="20"/>
      <w:lang w:eastAsia="sk-SK"/>
    </w:rPr>
  </w:style>
  <w:style w:type="character" w:styleId="Odkaznapoznmkupodiarou">
    <w:name w:val="footnote reference"/>
    <w:aliases w:val="Footnote symbol,Footnote,Odkaz na poznámku pod čiarou1"/>
    <w:basedOn w:val="Predvolenpsmoodseku"/>
    <w:uiPriority w:val="99"/>
    <w:rsid w:val="00A94607"/>
    <w:rPr>
      <w:rFonts w:cs="Times New Roman"/>
      <w:vertAlign w:val="superscript"/>
    </w:rPr>
  </w:style>
  <w:style w:type="paragraph" w:customStyle="1" w:styleId="SRKNorm">
    <w:name w:val="SRK Norm."/>
    <w:basedOn w:val="Normlny"/>
    <w:next w:val="Normlny"/>
    <w:qFormat/>
    <w:rsid w:val="00A94607"/>
    <w:pPr>
      <w:spacing w:before="200" w:line="240" w:lineRule="auto"/>
      <w:contextualSpacing/>
      <w:jc w:val="both"/>
    </w:pPr>
    <w:rPr>
      <w:rFonts w:ascii="Times New Roman" w:hAnsi="Times New Roman"/>
      <w:sz w:val="24"/>
      <w:szCs w:val="24"/>
    </w:rPr>
  </w:style>
  <w:style w:type="paragraph" w:styleId="Zoznamsodrkami">
    <w:name w:val="List Bullet"/>
    <w:basedOn w:val="Zkladntext"/>
    <w:uiPriority w:val="99"/>
    <w:qFormat/>
    <w:rsid w:val="00A94607"/>
    <w:pPr>
      <w:spacing w:before="130" w:after="130" w:line="240" w:lineRule="auto"/>
      <w:jc w:val="both"/>
    </w:pPr>
    <w:rPr>
      <w:rFonts w:ascii="Times New Roman" w:hAnsi="Times New Roman"/>
      <w:sz w:val="22"/>
      <w:lang w:eastAsia="en-US"/>
    </w:rPr>
  </w:style>
  <w:style w:type="paragraph" w:styleId="Zkladntext">
    <w:name w:val="Body Text"/>
    <w:basedOn w:val="Normlny"/>
    <w:link w:val="ZkladntextChar"/>
    <w:uiPriority w:val="99"/>
    <w:unhideWhenUsed/>
    <w:rsid w:val="00A94607"/>
    <w:pPr>
      <w:spacing w:after="120"/>
    </w:pPr>
  </w:style>
  <w:style w:type="character" w:customStyle="1" w:styleId="ZkladntextChar">
    <w:name w:val="Základný text Char"/>
    <w:basedOn w:val="Predvolenpsmoodseku"/>
    <w:link w:val="Zkladntext"/>
    <w:uiPriority w:val="99"/>
    <w:rsid w:val="00A94607"/>
    <w:rPr>
      <w:rFonts w:ascii="Calibri" w:hAnsi="Calibri" w:cs="Times New Roman"/>
      <w:sz w:val="20"/>
      <w:szCs w:val="20"/>
      <w:lang w:eastAsia="sk-SK"/>
    </w:rPr>
  </w:style>
  <w:style w:type="paragraph" w:styleId="Textbubliny">
    <w:name w:val="Balloon Text"/>
    <w:basedOn w:val="Normlny"/>
    <w:link w:val="TextbublinyChar"/>
    <w:uiPriority w:val="99"/>
    <w:semiHidden/>
    <w:unhideWhenUsed/>
    <w:rsid w:val="00502FD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502FD3"/>
    <w:rPr>
      <w:rFonts w:ascii="Tahoma" w:hAnsi="Tahoma" w:cs="Tahoma"/>
      <w:sz w:val="16"/>
      <w:szCs w:val="16"/>
      <w:lang w:eastAsia="sk-SK"/>
    </w:rPr>
  </w:style>
  <w:style w:type="paragraph" w:styleId="Zoznamsodrkami2">
    <w:name w:val="List Bullet 2"/>
    <w:basedOn w:val="Normlny"/>
    <w:uiPriority w:val="99"/>
    <w:unhideWhenUsed/>
    <w:rsid w:val="000B6EAA"/>
    <w:pPr>
      <w:numPr>
        <w:numId w:val="6"/>
      </w:numPr>
      <w:spacing w:after="0" w:line="240" w:lineRule="auto"/>
      <w:contextualSpacing/>
    </w:pPr>
    <w:rPr>
      <w:rFonts w:ascii="Times New Roman" w:hAnsi="Times New Roman"/>
      <w:sz w:val="24"/>
      <w:szCs w:val="24"/>
    </w:rPr>
  </w:style>
  <w:style w:type="character" w:styleId="Odkaznakomentr">
    <w:name w:val="annotation reference"/>
    <w:basedOn w:val="Predvolenpsmoodseku"/>
    <w:uiPriority w:val="99"/>
    <w:unhideWhenUsed/>
    <w:rsid w:val="00F71F4E"/>
    <w:rPr>
      <w:sz w:val="16"/>
      <w:szCs w:val="16"/>
    </w:rPr>
  </w:style>
  <w:style w:type="paragraph" w:styleId="Textkomentra">
    <w:name w:val="annotation text"/>
    <w:basedOn w:val="Normlny"/>
    <w:link w:val="TextkomentraChar"/>
    <w:uiPriority w:val="99"/>
    <w:unhideWhenUsed/>
    <w:rsid w:val="00F71F4E"/>
    <w:pPr>
      <w:spacing w:line="240" w:lineRule="auto"/>
    </w:pPr>
    <w:rPr>
      <w:rFonts w:asciiTheme="minorHAnsi" w:eastAsiaTheme="minorHAnsi" w:hAnsiTheme="minorHAnsi" w:cstheme="minorBidi"/>
      <w:lang w:eastAsia="en-US"/>
    </w:rPr>
  </w:style>
  <w:style w:type="character" w:customStyle="1" w:styleId="TextkomentraChar">
    <w:name w:val="Text komentára Char"/>
    <w:basedOn w:val="Predvolenpsmoodseku"/>
    <w:link w:val="Textkomentra"/>
    <w:uiPriority w:val="99"/>
    <w:rsid w:val="00F71F4E"/>
    <w:rPr>
      <w:rFonts w:asciiTheme="minorHAnsi" w:eastAsiaTheme="minorHAnsi" w:hAnsiTheme="minorHAnsi"/>
      <w:sz w:val="20"/>
      <w:szCs w:val="20"/>
    </w:rPr>
  </w:style>
  <w:style w:type="paragraph" w:styleId="Predmetkomentra">
    <w:name w:val="annotation subject"/>
    <w:basedOn w:val="Textkomentra"/>
    <w:next w:val="Textkomentra"/>
    <w:link w:val="PredmetkomentraChar"/>
    <w:uiPriority w:val="99"/>
    <w:semiHidden/>
    <w:unhideWhenUsed/>
    <w:rsid w:val="00CF5F97"/>
    <w:rPr>
      <w:rFonts w:ascii="Calibri" w:eastAsia="Times New Roman" w:hAnsi="Calibri" w:cs="Times New Roman"/>
      <w:b/>
      <w:bCs/>
      <w:lang w:eastAsia="sk-SK"/>
    </w:rPr>
  </w:style>
  <w:style w:type="character" w:customStyle="1" w:styleId="PredmetkomentraChar">
    <w:name w:val="Predmet komentára Char"/>
    <w:basedOn w:val="TextkomentraChar"/>
    <w:link w:val="Predmetkomentra"/>
    <w:uiPriority w:val="99"/>
    <w:semiHidden/>
    <w:rsid w:val="00CF5F97"/>
    <w:rPr>
      <w:rFonts w:ascii="Calibri" w:eastAsiaTheme="minorHAnsi" w:hAnsi="Calibri" w:cs="Times New Roman"/>
      <w:b/>
      <w:bCs/>
      <w:sz w:val="20"/>
      <w:szCs w:val="20"/>
      <w:lang w:eastAsia="sk-SK"/>
    </w:rPr>
  </w:style>
  <w:style w:type="character" w:styleId="Hypertextovprepojenie">
    <w:name w:val="Hyperlink"/>
    <w:basedOn w:val="Predvolenpsmoodseku"/>
    <w:uiPriority w:val="99"/>
    <w:unhideWhenUsed/>
    <w:rsid w:val="00E1173C"/>
    <w:rPr>
      <w:color w:val="0000FF" w:themeColor="hyperlink"/>
      <w:u w:val="single"/>
    </w:rPr>
  </w:style>
  <w:style w:type="character" w:customStyle="1" w:styleId="Nadpis2Char">
    <w:name w:val="Nadpis 2 Char"/>
    <w:basedOn w:val="Predvolenpsmoodseku"/>
    <w:link w:val="Nadpis2"/>
    <w:rsid w:val="006965F7"/>
    <w:rPr>
      <w:rFonts w:ascii="Arial Black" w:hAnsi="Arial Black" w:cs="Times New Roman"/>
      <w:spacing w:val="-15"/>
      <w:kern w:val="28"/>
      <w:sz w:val="22"/>
      <w:szCs w:val="20"/>
      <w:lang w:val="en-GB"/>
    </w:rPr>
  </w:style>
  <w:style w:type="character" w:customStyle="1" w:styleId="Nadpis3Char">
    <w:name w:val="Nadpis 3 Char"/>
    <w:basedOn w:val="Predvolenpsmoodseku"/>
    <w:uiPriority w:val="9"/>
    <w:semiHidden/>
    <w:rsid w:val="006965F7"/>
    <w:rPr>
      <w:rFonts w:asciiTheme="majorHAnsi" w:eastAsiaTheme="majorEastAsia" w:hAnsiTheme="majorHAnsi" w:cstheme="majorBidi"/>
      <w:b/>
      <w:bCs/>
      <w:color w:val="4F81BD" w:themeColor="accent1"/>
      <w:sz w:val="20"/>
      <w:szCs w:val="20"/>
      <w:lang w:eastAsia="sk-SK"/>
    </w:rPr>
  </w:style>
  <w:style w:type="character" w:customStyle="1" w:styleId="Nadpis3Char1">
    <w:name w:val="Nadpis 3 Char1"/>
    <w:aliases w:val="Obyeajný Char Char,H3 Char Char,Obyeajný Char1,H3 Char1"/>
    <w:link w:val="Nadpis3"/>
    <w:locked/>
    <w:rsid w:val="006965F7"/>
    <w:rPr>
      <w:rFonts w:ascii="Arial Black" w:hAnsi="Arial Black" w:cs="Arial"/>
      <w:spacing w:val="-10"/>
      <w:kern w:val="28"/>
      <w:sz w:val="20"/>
      <w:szCs w:val="20"/>
      <w:lang w:val="en-GB"/>
    </w:rPr>
  </w:style>
  <w:style w:type="paragraph" w:styleId="Bezriadkovania">
    <w:name w:val="No Spacing"/>
    <w:link w:val="BezriadkovaniaChar"/>
    <w:uiPriority w:val="1"/>
    <w:qFormat/>
    <w:rsid w:val="006965F7"/>
    <w:pPr>
      <w:spacing w:after="0" w:line="240" w:lineRule="auto"/>
    </w:pPr>
    <w:rPr>
      <w:rFonts w:ascii="Calibri" w:hAnsi="Calibri" w:cs="Times New Roman"/>
      <w:sz w:val="20"/>
      <w:szCs w:val="20"/>
      <w:lang w:eastAsia="sk-SK"/>
    </w:rPr>
  </w:style>
  <w:style w:type="character" w:customStyle="1" w:styleId="Nadpis4Char">
    <w:name w:val="Nadpis 4 Char"/>
    <w:basedOn w:val="Predvolenpsmoodseku"/>
    <w:link w:val="Nadpis4"/>
    <w:uiPriority w:val="9"/>
    <w:semiHidden/>
    <w:rsid w:val="006965F7"/>
    <w:rPr>
      <w:rFonts w:asciiTheme="majorHAnsi" w:eastAsiaTheme="majorEastAsia" w:hAnsiTheme="majorHAnsi" w:cstheme="majorBidi"/>
      <w:b/>
      <w:bCs/>
      <w:i/>
      <w:iCs/>
      <w:color w:val="4F81BD" w:themeColor="accent1"/>
      <w:sz w:val="20"/>
      <w:szCs w:val="20"/>
      <w:lang w:eastAsia="sk-SK"/>
    </w:rPr>
  </w:style>
  <w:style w:type="character" w:customStyle="1" w:styleId="Nadpis5Char">
    <w:name w:val="Nadpis 5 Char"/>
    <w:basedOn w:val="Predvolenpsmoodseku"/>
    <w:link w:val="Nadpis5"/>
    <w:uiPriority w:val="9"/>
    <w:semiHidden/>
    <w:rsid w:val="006965F7"/>
    <w:rPr>
      <w:rFonts w:asciiTheme="majorHAnsi" w:eastAsiaTheme="majorEastAsia" w:hAnsiTheme="majorHAnsi" w:cstheme="majorBidi"/>
      <w:color w:val="243F60" w:themeColor="accent1" w:themeShade="7F"/>
      <w:sz w:val="20"/>
      <w:szCs w:val="20"/>
      <w:lang w:eastAsia="sk-SK"/>
    </w:rPr>
  </w:style>
  <w:style w:type="character" w:customStyle="1" w:styleId="Nadpis6Char">
    <w:name w:val="Nadpis 6 Char"/>
    <w:basedOn w:val="Predvolenpsmoodseku"/>
    <w:link w:val="Nadpis6"/>
    <w:uiPriority w:val="9"/>
    <w:semiHidden/>
    <w:rsid w:val="006965F7"/>
    <w:rPr>
      <w:rFonts w:asciiTheme="majorHAnsi" w:eastAsiaTheme="majorEastAsia" w:hAnsiTheme="majorHAnsi" w:cstheme="majorBidi"/>
      <w:i/>
      <w:iCs/>
      <w:color w:val="243F60" w:themeColor="accent1" w:themeShade="7F"/>
      <w:sz w:val="20"/>
      <w:szCs w:val="20"/>
      <w:lang w:eastAsia="sk-SK"/>
    </w:rPr>
  </w:style>
  <w:style w:type="paragraph" w:customStyle="1" w:styleId="section">
    <w:name w:val="section"/>
    <w:basedOn w:val="Normlny"/>
    <w:rsid w:val="006965F7"/>
    <w:pPr>
      <w:numPr>
        <w:ilvl w:val="6"/>
        <w:numId w:val="1"/>
      </w:numPr>
    </w:pPr>
  </w:style>
  <w:style w:type="character" w:customStyle="1" w:styleId="Nadpis8Char">
    <w:name w:val="Nadpis 8 Char"/>
    <w:basedOn w:val="Predvolenpsmoodseku"/>
    <w:link w:val="Nadpis8"/>
    <w:uiPriority w:val="9"/>
    <w:semiHidden/>
    <w:rsid w:val="006965F7"/>
    <w:rPr>
      <w:rFonts w:asciiTheme="majorHAnsi" w:eastAsiaTheme="majorEastAsia" w:hAnsiTheme="majorHAnsi" w:cstheme="majorBidi"/>
      <w:color w:val="404040" w:themeColor="text1" w:themeTint="BF"/>
      <w:sz w:val="20"/>
      <w:szCs w:val="20"/>
      <w:lang w:eastAsia="sk-SK"/>
    </w:rPr>
  </w:style>
  <w:style w:type="character" w:customStyle="1" w:styleId="Nadpis9Char">
    <w:name w:val="Nadpis 9 Char"/>
    <w:basedOn w:val="Predvolenpsmoodseku"/>
    <w:link w:val="Nadpis9"/>
    <w:uiPriority w:val="9"/>
    <w:semiHidden/>
    <w:rsid w:val="006965F7"/>
    <w:rPr>
      <w:rFonts w:asciiTheme="majorHAnsi" w:eastAsiaTheme="majorEastAsia" w:hAnsiTheme="majorHAnsi" w:cstheme="majorBidi"/>
      <w:i/>
      <w:iCs/>
      <w:color w:val="404040" w:themeColor="text1" w:themeTint="BF"/>
      <w:sz w:val="20"/>
      <w:szCs w:val="20"/>
      <w:lang w:eastAsia="sk-SK"/>
    </w:rPr>
  </w:style>
  <w:style w:type="table" w:customStyle="1" w:styleId="Svetlzoznamzvraznenie11">
    <w:name w:val="Svetlý zoznam – zvýraznenie 11"/>
    <w:basedOn w:val="Normlnatabuka"/>
    <w:uiPriority w:val="61"/>
    <w:rsid w:val="00BB7273"/>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Default">
    <w:name w:val="Default"/>
    <w:uiPriority w:val="99"/>
    <w:rsid w:val="0082038C"/>
    <w:pPr>
      <w:autoSpaceDE w:val="0"/>
      <w:autoSpaceDN w:val="0"/>
      <w:adjustRightInd w:val="0"/>
      <w:spacing w:after="0" w:line="240" w:lineRule="auto"/>
    </w:pPr>
    <w:rPr>
      <w:rFonts w:cs="Times New Roman"/>
      <w:color w:val="000000"/>
      <w:szCs w:val="24"/>
      <w:lang w:eastAsia="sk-SK"/>
    </w:rPr>
  </w:style>
  <w:style w:type="paragraph" w:styleId="Obsah2">
    <w:name w:val="toc 2"/>
    <w:basedOn w:val="Obsah1"/>
    <w:uiPriority w:val="39"/>
    <w:qFormat/>
    <w:rsid w:val="0051270C"/>
    <w:pPr>
      <w:spacing w:before="0"/>
    </w:pPr>
    <w:rPr>
      <w:sz w:val="24"/>
    </w:rPr>
  </w:style>
  <w:style w:type="paragraph" w:styleId="Obsah1">
    <w:name w:val="toc 1"/>
    <w:basedOn w:val="Normlny"/>
    <w:uiPriority w:val="39"/>
    <w:qFormat/>
    <w:rsid w:val="00E26C8F"/>
    <w:pPr>
      <w:tabs>
        <w:tab w:val="right" w:pos="8505"/>
      </w:tabs>
      <w:spacing w:before="260" w:after="0" w:line="240" w:lineRule="auto"/>
      <w:ind w:left="850" w:right="567" w:hanging="850"/>
    </w:pPr>
    <w:rPr>
      <w:rFonts w:ascii="Times New Roman" w:hAnsi="Times New Roman"/>
      <w:sz w:val="28"/>
      <w:lang w:eastAsia="en-US"/>
    </w:rPr>
  </w:style>
  <w:style w:type="paragraph" w:styleId="Pta">
    <w:name w:val="footer"/>
    <w:basedOn w:val="Normlny"/>
    <w:link w:val="PtaChar"/>
    <w:uiPriority w:val="99"/>
    <w:rsid w:val="0051270C"/>
    <w:pPr>
      <w:tabs>
        <w:tab w:val="right" w:pos="8222"/>
      </w:tabs>
      <w:spacing w:after="0" w:line="240" w:lineRule="auto"/>
    </w:pPr>
    <w:rPr>
      <w:rFonts w:ascii="Times New Roman" w:hAnsi="Times New Roman"/>
      <w:sz w:val="18"/>
      <w:lang w:eastAsia="en-US"/>
    </w:rPr>
  </w:style>
  <w:style w:type="character" w:customStyle="1" w:styleId="PtaChar">
    <w:name w:val="Päta Char"/>
    <w:basedOn w:val="Predvolenpsmoodseku"/>
    <w:link w:val="Pta"/>
    <w:uiPriority w:val="99"/>
    <w:rsid w:val="0051270C"/>
    <w:rPr>
      <w:rFonts w:cs="Times New Roman"/>
      <w:sz w:val="18"/>
      <w:szCs w:val="20"/>
    </w:rPr>
  </w:style>
  <w:style w:type="paragraph" w:styleId="Hlavika">
    <w:name w:val="header"/>
    <w:basedOn w:val="Normlny"/>
    <w:link w:val="HlavikaChar"/>
    <w:uiPriority w:val="99"/>
    <w:rsid w:val="0051270C"/>
    <w:pPr>
      <w:spacing w:after="0" w:line="220" w:lineRule="atLeast"/>
      <w:jc w:val="right"/>
    </w:pPr>
    <w:rPr>
      <w:rFonts w:ascii="Times New Roman" w:hAnsi="Times New Roman"/>
      <w:i/>
      <w:sz w:val="18"/>
      <w:lang w:eastAsia="en-US"/>
    </w:rPr>
  </w:style>
  <w:style w:type="character" w:customStyle="1" w:styleId="HlavikaChar">
    <w:name w:val="Hlavička Char"/>
    <w:basedOn w:val="Predvolenpsmoodseku"/>
    <w:link w:val="Hlavika"/>
    <w:uiPriority w:val="99"/>
    <w:rsid w:val="0051270C"/>
    <w:rPr>
      <w:rFonts w:cs="Times New Roman"/>
      <w:i/>
      <w:sz w:val="18"/>
      <w:szCs w:val="20"/>
    </w:rPr>
  </w:style>
  <w:style w:type="paragraph" w:customStyle="1" w:styleId="zcompanyname">
    <w:name w:val="zcompany name"/>
    <w:basedOn w:val="Normlny"/>
    <w:semiHidden/>
    <w:rsid w:val="0051270C"/>
    <w:pPr>
      <w:spacing w:after="400" w:line="440" w:lineRule="exact"/>
      <w:jc w:val="center"/>
    </w:pPr>
    <w:rPr>
      <w:rFonts w:ascii="Times New Roman" w:hAnsi="Times New Roman"/>
      <w:b/>
      <w:noProof/>
      <w:sz w:val="26"/>
      <w:lang w:eastAsia="en-US"/>
    </w:rPr>
  </w:style>
  <w:style w:type="paragraph" w:customStyle="1" w:styleId="zreportsubtitle">
    <w:name w:val="zreport subtitle"/>
    <w:basedOn w:val="Normlny"/>
    <w:semiHidden/>
    <w:rsid w:val="0051270C"/>
    <w:pPr>
      <w:keepLines/>
      <w:spacing w:after="0" w:line="440" w:lineRule="exact"/>
      <w:jc w:val="center"/>
    </w:pPr>
    <w:rPr>
      <w:rFonts w:ascii="Times New Roman" w:hAnsi="Times New Roman"/>
      <w:sz w:val="32"/>
      <w:lang w:eastAsia="en-US"/>
    </w:rPr>
  </w:style>
  <w:style w:type="character" w:styleId="slostrany">
    <w:name w:val="page number"/>
    <w:basedOn w:val="Predvolenpsmoodseku"/>
    <w:semiHidden/>
    <w:rsid w:val="0051270C"/>
    <w:rPr>
      <w:sz w:val="22"/>
    </w:rPr>
  </w:style>
  <w:style w:type="paragraph" w:customStyle="1" w:styleId="AppendixHeading">
    <w:name w:val="Appendix Heading"/>
    <w:basedOn w:val="Nadpis1"/>
    <w:next w:val="Zkladntext"/>
    <w:qFormat/>
    <w:rsid w:val="0051270C"/>
    <w:pPr>
      <w:keepLines w:val="0"/>
      <w:pageBreakBefore/>
      <w:numPr>
        <w:numId w:val="19"/>
      </w:numPr>
      <w:spacing w:before="0" w:line="360" w:lineRule="exact"/>
      <w:outlineLvl w:val="9"/>
    </w:pPr>
    <w:rPr>
      <w:rFonts w:ascii="Arial Narrow" w:eastAsia="Times New Roman" w:hAnsi="Arial Narrow" w:cs="Times New Roman"/>
      <w:bCs w:val="0"/>
      <w:color w:val="auto"/>
      <w:sz w:val="32"/>
      <w:szCs w:val="20"/>
      <w:lang w:eastAsia="en-US"/>
    </w:rPr>
  </w:style>
  <w:style w:type="paragraph" w:customStyle="1" w:styleId="AppendixHeading2">
    <w:name w:val="Appendix Heading 2"/>
    <w:basedOn w:val="Nadpis2"/>
    <w:next w:val="Zkladntext"/>
    <w:qFormat/>
    <w:rsid w:val="0051270C"/>
    <w:pPr>
      <w:keepLines w:val="0"/>
      <w:numPr>
        <w:ilvl w:val="1"/>
        <w:numId w:val="19"/>
      </w:numPr>
      <w:spacing w:before="400" w:after="0" w:line="320" w:lineRule="exact"/>
      <w:outlineLvl w:val="9"/>
    </w:pPr>
    <w:rPr>
      <w:rFonts w:ascii="Arial Narrow" w:hAnsi="Arial Narrow"/>
      <w:b/>
      <w:spacing w:val="0"/>
      <w:kern w:val="0"/>
      <w:sz w:val="24"/>
      <w:lang w:val="sk-SK"/>
    </w:rPr>
  </w:style>
  <w:style w:type="paragraph" w:customStyle="1" w:styleId="AppendixHeading3">
    <w:name w:val="Appendix Heading 3"/>
    <w:basedOn w:val="Nadpis3"/>
    <w:next w:val="Zkladntext"/>
    <w:qFormat/>
    <w:rsid w:val="0051270C"/>
    <w:pPr>
      <w:keepLines w:val="0"/>
      <w:numPr>
        <w:ilvl w:val="2"/>
        <w:numId w:val="19"/>
      </w:numPr>
      <w:spacing w:before="400" w:after="0" w:line="280" w:lineRule="exact"/>
      <w:outlineLvl w:val="9"/>
    </w:pPr>
    <w:rPr>
      <w:rFonts w:ascii="Times New Roman" w:hAnsi="Times New Roman" w:cs="Times New Roman"/>
      <w:b/>
      <w:spacing w:val="0"/>
      <w:kern w:val="0"/>
      <w:sz w:val="24"/>
      <w:lang w:val="sk-SK"/>
    </w:rPr>
  </w:style>
  <w:style w:type="paragraph" w:customStyle="1" w:styleId="AppendixHeading4">
    <w:name w:val="Appendix Heading 4"/>
    <w:basedOn w:val="Nadpis4"/>
    <w:next w:val="Zkladntext"/>
    <w:qFormat/>
    <w:rsid w:val="0051270C"/>
    <w:pPr>
      <w:keepLines w:val="0"/>
      <w:numPr>
        <w:numId w:val="19"/>
      </w:numPr>
      <w:spacing w:before="400" w:line="280" w:lineRule="exact"/>
      <w:outlineLvl w:val="9"/>
    </w:pPr>
    <w:rPr>
      <w:rFonts w:ascii="Times New Roman" w:eastAsia="Times New Roman" w:hAnsi="Times New Roman" w:cs="Times New Roman"/>
      <w:bCs w:val="0"/>
      <w:iCs w:val="0"/>
      <w:color w:val="auto"/>
      <w:sz w:val="24"/>
      <w:lang w:eastAsia="en-US"/>
    </w:rPr>
  </w:style>
  <w:style w:type="character" w:customStyle="1" w:styleId="Nadpis1Char">
    <w:name w:val="Nadpis 1 Char"/>
    <w:aliases w:val="Chapter Char,Nadpis 1 - IM Char,I Char,kapitola Char,Čo robí (časť) Char"/>
    <w:basedOn w:val="Predvolenpsmoodseku"/>
    <w:link w:val="Nadpis1"/>
    <w:uiPriority w:val="99"/>
    <w:rsid w:val="0051270C"/>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semiHidden/>
    <w:unhideWhenUsed/>
    <w:qFormat/>
    <w:rsid w:val="0051270C"/>
    <w:pPr>
      <w:outlineLvl w:val="9"/>
    </w:pPr>
  </w:style>
  <w:style w:type="character" w:customStyle="1" w:styleId="BezriadkovaniaChar">
    <w:name w:val="Bez riadkovania Char"/>
    <w:basedOn w:val="Predvolenpsmoodseku"/>
    <w:link w:val="Bezriadkovania"/>
    <w:uiPriority w:val="1"/>
    <w:rsid w:val="0051270C"/>
    <w:rPr>
      <w:rFonts w:ascii="Calibri" w:hAnsi="Calibri" w:cs="Times New Roman"/>
      <w:sz w:val="20"/>
      <w:szCs w:val="20"/>
      <w:lang w:eastAsia="sk-SK"/>
    </w:rPr>
  </w:style>
  <w:style w:type="paragraph" w:styleId="Revzia">
    <w:name w:val="Revision"/>
    <w:hidden/>
    <w:uiPriority w:val="99"/>
    <w:semiHidden/>
    <w:rsid w:val="00FA6721"/>
    <w:pPr>
      <w:spacing w:after="0" w:line="240" w:lineRule="auto"/>
    </w:pPr>
    <w:rPr>
      <w:rFonts w:ascii="Calibri" w:hAnsi="Calibri" w:cs="Times New Roman"/>
      <w:sz w:val="20"/>
      <w:szCs w:val="20"/>
      <w:lang w:eastAsia="sk-SK"/>
    </w:rPr>
  </w:style>
  <w:style w:type="table" w:styleId="Mriekatabuky">
    <w:name w:val="Table Grid"/>
    <w:basedOn w:val="Normlnatabuka"/>
    <w:uiPriority w:val="59"/>
    <w:rsid w:val="00630CD8"/>
    <w:pPr>
      <w:spacing w:after="0" w:line="240" w:lineRule="auto"/>
    </w:pPr>
    <w:rPr>
      <w:rFonts w:ascii="Tms Rmn" w:hAnsi="Tms Rmn" w:cs="Times New Roman"/>
      <w:sz w:val="20"/>
      <w:szCs w:val="20"/>
      <w:lang w:val="en-AU"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OdsekzoznamuChar">
    <w:name w:val="Odsek zoznamu Char"/>
    <w:aliases w:val="body Char,Odsek zoznamu2 Char"/>
    <w:link w:val="Odsekzoznamu"/>
    <w:uiPriority w:val="34"/>
    <w:locked/>
    <w:rsid w:val="00681872"/>
    <w:rPr>
      <w:rFonts w:ascii="Calibri" w:hAnsi="Calibri" w:cs="Times New Roman"/>
      <w:sz w:val="20"/>
      <w:szCs w:val="20"/>
      <w:lang w:eastAsia="sk-SK"/>
    </w:rPr>
  </w:style>
  <w:style w:type="table" w:customStyle="1" w:styleId="Svetlzoznamzvraznenie111">
    <w:name w:val="Svetlý zoznam – zvýraznenie 111"/>
    <w:basedOn w:val="Normlnatabuka"/>
    <w:uiPriority w:val="61"/>
    <w:rsid w:val="00E92F08"/>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Bulletslevel1">
    <w:name w:val="Bullets level 1"/>
    <w:basedOn w:val="Normlny"/>
    <w:link w:val="Bulletslevel1Char"/>
    <w:qFormat/>
    <w:rsid w:val="00307582"/>
    <w:pPr>
      <w:spacing w:before="120" w:after="0" w:line="240" w:lineRule="auto"/>
    </w:pPr>
    <w:rPr>
      <w:rFonts w:ascii="Arial" w:eastAsia="Times" w:hAnsi="Arial"/>
      <w:color w:val="000000"/>
      <w:sz w:val="19"/>
      <w:lang w:val="en-GB"/>
    </w:rPr>
  </w:style>
  <w:style w:type="character" w:customStyle="1" w:styleId="Bulletslevel1Char">
    <w:name w:val="Bullets level 1 Char"/>
    <w:link w:val="Bulletslevel1"/>
    <w:rsid w:val="00307582"/>
    <w:rPr>
      <w:rFonts w:ascii="Arial" w:eastAsia="Times" w:hAnsi="Arial" w:cs="Times New Roman"/>
      <w:color w:val="000000"/>
      <w:sz w:val="19"/>
      <w:szCs w:val="20"/>
      <w:lang w:val="en-GB"/>
    </w:rPr>
  </w:style>
  <w:style w:type="paragraph" w:styleId="Textvysvetlivky">
    <w:name w:val="endnote text"/>
    <w:basedOn w:val="Normlny"/>
    <w:link w:val="TextvysvetlivkyChar"/>
    <w:uiPriority w:val="99"/>
    <w:semiHidden/>
    <w:unhideWhenUsed/>
    <w:rsid w:val="009173E0"/>
    <w:pPr>
      <w:spacing w:after="0" w:line="240" w:lineRule="auto"/>
    </w:pPr>
  </w:style>
  <w:style w:type="character" w:customStyle="1" w:styleId="TextvysvetlivkyChar">
    <w:name w:val="Text vysvetlivky Char"/>
    <w:basedOn w:val="Predvolenpsmoodseku"/>
    <w:link w:val="Textvysvetlivky"/>
    <w:uiPriority w:val="99"/>
    <w:semiHidden/>
    <w:rsid w:val="009173E0"/>
    <w:rPr>
      <w:rFonts w:ascii="Calibri" w:hAnsi="Calibri" w:cs="Times New Roman"/>
      <w:sz w:val="20"/>
      <w:szCs w:val="20"/>
      <w:lang w:eastAsia="sk-SK"/>
    </w:rPr>
  </w:style>
  <w:style w:type="character" w:styleId="Odkaznavysvetlivku">
    <w:name w:val="endnote reference"/>
    <w:basedOn w:val="Predvolenpsmoodseku"/>
    <w:uiPriority w:val="99"/>
    <w:semiHidden/>
    <w:unhideWhenUsed/>
    <w:rsid w:val="009173E0"/>
    <w:rPr>
      <w:vertAlign w:val="superscript"/>
    </w:rPr>
  </w:style>
  <w:style w:type="character" w:styleId="PouitHypertextovPrepojenie">
    <w:name w:val="FollowedHyperlink"/>
    <w:basedOn w:val="Predvolenpsmoodseku"/>
    <w:uiPriority w:val="99"/>
    <w:semiHidden/>
    <w:unhideWhenUsed/>
    <w:rsid w:val="00DA517D"/>
    <w:rPr>
      <w:color w:val="800080" w:themeColor="followedHyperlink"/>
      <w:u w:val="single"/>
    </w:rPr>
  </w:style>
  <w:style w:type="paragraph" w:styleId="Normlnywebov">
    <w:name w:val="Normal (Web)"/>
    <w:basedOn w:val="Normlny"/>
    <w:uiPriority w:val="99"/>
    <w:unhideWhenUsed/>
    <w:rsid w:val="00EC5013"/>
    <w:pPr>
      <w:spacing w:before="100" w:beforeAutospacing="1" w:after="100" w:afterAutospacing="1" w:line="240" w:lineRule="auto"/>
    </w:pPr>
    <w:rPr>
      <w:rFonts w:ascii="Times New Roman" w:hAnsi="Times New Roman"/>
      <w:sz w:val="24"/>
      <w:szCs w:val="24"/>
    </w:rPr>
  </w:style>
  <w:style w:type="paragraph" w:customStyle="1" w:styleId="1uroven">
    <w:name w:val="1uroven"/>
    <w:basedOn w:val="Nadpis1"/>
    <w:link w:val="1urovenChar"/>
    <w:autoRedefine/>
    <w:qFormat/>
    <w:rsid w:val="00BF735B"/>
    <w:pPr>
      <w:keepNext w:val="0"/>
      <w:keepLines w:val="0"/>
      <w:numPr>
        <w:numId w:val="78"/>
      </w:numPr>
      <w:spacing w:before="240" w:after="360" w:line="240" w:lineRule="auto"/>
      <w:ind w:left="567" w:hanging="567"/>
      <w:contextualSpacing/>
      <w:jc w:val="both"/>
    </w:pPr>
    <w:rPr>
      <w:rFonts w:ascii="Times New Roman" w:eastAsiaTheme="minorHAnsi" w:hAnsi="Times New Roman" w:cs="Times New Roman"/>
      <w:bCs w:val="0"/>
      <w:caps/>
      <w:color w:val="984806" w:themeColor="accent6" w:themeShade="80"/>
      <w:szCs w:val="22"/>
      <w:lang w:eastAsia="en-US"/>
    </w:rPr>
  </w:style>
  <w:style w:type="character" w:customStyle="1" w:styleId="1urovenChar">
    <w:name w:val="1uroven Char"/>
    <w:basedOn w:val="Predvolenpsmoodseku"/>
    <w:link w:val="1uroven"/>
    <w:rsid w:val="00BF735B"/>
    <w:rPr>
      <w:rFonts w:eastAsiaTheme="minorHAnsi" w:cs="Times New Roman"/>
      <w:b/>
      <w:caps/>
      <w:color w:val="984806" w:themeColor="accent6" w:themeShade="80"/>
      <w:sz w:val="28"/>
    </w:rPr>
  </w:style>
  <w:style w:type="paragraph" w:customStyle="1" w:styleId="2urove">
    <w:name w:val="2uroveň"/>
    <w:basedOn w:val="Nadpis1"/>
    <w:link w:val="2uroveChar"/>
    <w:autoRedefine/>
    <w:qFormat/>
    <w:rsid w:val="009B6302"/>
    <w:pPr>
      <w:numPr>
        <w:ilvl w:val="1"/>
        <w:numId w:val="77"/>
      </w:numPr>
      <w:spacing w:before="120" w:line="240" w:lineRule="auto"/>
      <w:ind w:left="0" w:firstLine="0"/>
    </w:pPr>
    <w:rPr>
      <w:rFonts w:ascii="Times New Roman" w:hAnsi="Times New Roman" w:cs="Times New Roman"/>
      <w:noProof/>
      <w:color w:val="E36C0A" w:themeColor="accent6" w:themeShade="BF"/>
      <w:sz w:val="24"/>
      <w:szCs w:val="24"/>
    </w:rPr>
  </w:style>
  <w:style w:type="character" w:customStyle="1" w:styleId="2uroveChar">
    <w:name w:val="2uroveň Char"/>
    <w:basedOn w:val="Nadpis1Char"/>
    <w:link w:val="2urove"/>
    <w:rsid w:val="009B6302"/>
    <w:rPr>
      <w:rFonts w:asciiTheme="majorHAnsi" w:eastAsiaTheme="majorEastAsia" w:hAnsiTheme="majorHAnsi" w:cs="Times New Roman"/>
      <w:b/>
      <w:bCs/>
      <w:noProof/>
      <w:color w:val="E36C0A" w:themeColor="accent6" w:themeShade="BF"/>
      <w:sz w:val="28"/>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8079456">
      <w:bodyDiv w:val="1"/>
      <w:marLeft w:val="0"/>
      <w:marRight w:val="0"/>
      <w:marTop w:val="0"/>
      <w:marBottom w:val="0"/>
      <w:divBdr>
        <w:top w:val="none" w:sz="0" w:space="0" w:color="auto"/>
        <w:left w:val="none" w:sz="0" w:space="0" w:color="auto"/>
        <w:bottom w:val="none" w:sz="0" w:space="0" w:color="auto"/>
        <w:right w:val="none" w:sz="0" w:space="0" w:color="auto"/>
      </w:divBdr>
    </w:div>
    <w:div w:id="622349725">
      <w:bodyDiv w:val="1"/>
      <w:marLeft w:val="0"/>
      <w:marRight w:val="0"/>
      <w:marTop w:val="0"/>
      <w:marBottom w:val="0"/>
      <w:divBdr>
        <w:top w:val="none" w:sz="0" w:space="0" w:color="auto"/>
        <w:left w:val="none" w:sz="0" w:space="0" w:color="auto"/>
        <w:bottom w:val="none" w:sz="0" w:space="0" w:color="auto"/>
        <w:right w:val="none" w:sz="0" w:space="0" w:color="auto"/>
      </w:divBdr>
    </w:div>
    <w:div w:id="1192914965">
      <w:bodyDiv w:val="1"/>
      <w:marLeft w:val="0"/>
      <w:marRight w:val="0"/>
      <w:marTop w:val="0"/>
      <w:marBottom w:val="0"/>
      <w:divBdr>
        <w:top w:val="none" w:sz="0" w:space="0" w:color="auto"/>
        <w:left w:val="none" w:sz="0" w:space="0" w:color="auto"/>
        <w:bottom w:val="none" w:sz="0" w:space="0" w:color="auto"/>
        <w:right w:val="none" w:sz="0" w:space="0" w:color="auto"/>
      </w:divBdr>
    </w:div>
    <w:div w:id="1208758171">
      <w:bodyDiv w:val="1"/>
      <w:marLeft w:val="0"/>
      <w:marRight w:val="0"/>
      <w:marTop w:val="0"/>
      <w:marBottom w:val="0"/>
      <w:divBdr>
        <w:top w:val="none" w:sz="0" w:space="0" w:color="auto"/>
        <w:left w:val="none" w:sz="0" w:space="0" w:color="auto"/>
        <w:bottom w:val="none" w:sz="0" w:space="0" w:color="auto"/>
        <w:right w:val="none" w:sz="0" w:space="0" w:color="auto"/>
      </w:divBdr>
    </w:div>
    <w:div w:id="1296450445">
      <w:bodyDiv w:val="1"/>
      <w:marLeft w:val="0"/>
      <w:marRight w:val="0"/>
      <w:marTop w:val="0"/>
      <w:marBottom w:val="0"/>
      <w:divBdr>
        <w:top w:val="none" w:sz="0" w:space="0" w:color="auto"/>
        <w:left w:val="none" w:sz="0" w:space="0" w:color="auto"/>
        <w:bottom w:val="none" w:sz="0" w:space="0" w:color="auto"/>
        <w:right w:val="none" w:sz="0" w:space="0" w:color="auto"/>
      </w:divBdr>
    </w:div>
    <w:div w:id="1693265463">
      <w:bodyDiv w:val="1"/>
      <w:marLeft w:val="0"/>
      <w:marRight w:val="0"/>
      <w:marTop w:val="0"/>
      <w:marBottom w:val="0"/>
      <w:divBdr>
        <w:top w:val="none" w:sz="0" w:space="0" w:color="auto"/>
        <w:left w:val="none" w:sz="0" w:space="0" w:color="auto"/>
        <w:bottom w:val="none" w:sz="0" w:space="0" w:color="auto"/>
        <w:right w:val="none" w:sz="0" w:space="0" w:color="auto"/>
      </w:divBdr>
    </w:div>
    <w:div w:id="1845128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inv.sk/?OPLZ" TargetMode="External"/><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www.eks.sk" TargetMode="Externa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http://www.zbierka.sk/sk/predpisy/401-2012-z-z.p-34960.pdf"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employment.gov.sk/filemanager/opatrenie-248_2012zz.pdf"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artnerskadohoda.gov.sk/metodicke-pokyny-cko/" TargetMode="External"/><Relationship Id="rId22" Type="http://schemas.openxmlformats.org/officeDocument/2006/relationships/header" Target="header3.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122BA937E6F0C6489E8E442008F9A37D" ma:contentTypeVersion="0" ma:contentTypeDescription="Umožňuje vytvoriť nový dokument." ma:contentTypeScope="" ma:versionID="2712b22bb6a2608d54f3b67cbc79a584">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70948E-9F9B-410D-9CB0-87F159F6CCB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5302C8F-82A0-4F13-8C28-D2711C30B68E}">
  <ds:schemaRefs>
    <ds:schemaRef ds:uri="http://schemas.microsoft.com/sharepoint/v3/contenttype/forms"/>
  </ds:schemaRefs>
</ds:datastoreItem>
</file>

<file path=customXml/itemProps3.xml><?xml version="1.0" encoding="utf-8"?>
<ds:datastoreItem xmlns:ds="http://schemas.openxmlformats.org/officeDocument/2006/customXml" ds:itemID="{139DFFE2-645C-4EB2-A449-C025766AAE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DEB4448-C7FD-4604-AC04-02E7C55929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48</Pages>
  <Words>14819</Words>
  <Characters>84470</Characters>
  <Application>Microsoft Office Word</Application>
  <DocSecurity>0</DocSecurity>
  <Lines>703</Lines>
  <Paragraphs>198</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99091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Miroslav Svetlík</dc:creator>
  <cp:lastModifiedBy>metodika2 </cp:lastModifiedBy>
  <cp:revision>10</cp:revision>
  <cp:lastPrinted>2016-08-25T11:11:00Z</cp:lastPrinted>
  <dcterms:created xsi:type="dcterms:W3CDTF">2016-08-05T11:40:00Z</dcterms:created>
  <dcterms:modified xsi:type="dcterms:W3CDTF">2016-08-25T11:13:00Z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0x010100122BA937E6F0C6489E8E442008F9A37D</vt:lpwstr>
  </property>
</Properties>
</file>